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57A79563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del w:id="0" w:author="Autor">
        <w:r w:rsidDel="008E19AC">
          <w:rPr>
            <w:rFonts w:asciiTheme="minorHAnsi" w:hAnsiTheme="minorHAnsi" w:cstheme="minorHAnsi"/>
            <w:b/>
            <w:sz w:val="28"/>
            <w:szCs w:val="28"/>
          </w:rPr>
          <w:delText>Štefánikova 15</w:delText>
        </w:r>
      </w:del>
      <w:ins w:id="1" w:author="Autor">
        <w:r w:rsidR="008E19AC">
          <w:rPr>
            <w:rFonts w:asciiTheme="minorHAnsi" w:hAnsiTheme="minorHAnsi" w:cstheme="minorHAnsi"/>
            <w:b/>
            <w:sz w:val="28"/>
            <w:szCs w:val="28"/>
          </w:rPr>
          <w:t>Pribinova 4195/25</w:t>
        </w:r>
      </w:ins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</w:t>
      </w:r>
      <w:del w:id="2" w:author="Autor">
        <w:r w:rsidDel="008E19AC">
          <w:rPr>
            <w:rFonts w:asciiTheme="minorHAnsi" w:hAnsiTheme="minorHAnsi" w:cstheme="minorHAnsi"/>
            <w:b/>
            <w:sz w:val="28"/>
            <w:szCs w:val="28"/>
          </w:rPr>
          <w:delText>5</w:delText>
        </w:r>
      </w:del>
      <w:ins w:id="3" w:author="Autor">
        <w:r w:rsidR="008E19AC">
          <w:rPr>
            <w:rFonts w:asciiTheme="minorHAnsi" w:hAnsiTheme="minorHAnsi" w:cstheme="minorHAnsi"/>
            <w:b/>
            <w:sz w:val="28"/>
            <w:szCs w:val="28"/>
          </w:rPr>
          <w:t>9</w:t>
        </w:r>
      </w:ins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4A99881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4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4"/>
      <w:r w:rsidR="002C5C5C">
        <w:rPr>
          <w:rStyle w:val="Odkaznakomentr"/>
          <w:rFonts w:eastAsia="Times New Roman" w:cs="Times New Roman"/>
        </w:rPr>
        <w:commentReference w:id="4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5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5"/>
      <w:r w:rsidR="006F1F95">
        <w:rPr>
          <w:rStyle w:val="Odkaznakomentr"/>
          <w:rFonts w:eastAsia="Times New Roman" w:cs="Times New Roman"/>
        </w:rPr>
        <w:commentReference w:id="5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6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6"/>
      <w:r w:rsidR="00D4438A">
        <w:rPr>
          <w:rStyle w:val="Odkaznakomentr"/>
          <w:rFonts w:eastAsia="Times New Roman" w:cs="Times New Roman"/>
        </w:rPr>
        <w:commentReference w:id="6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7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7"/>
      <w:r w:rsidR="000E7275">
        <w:rPr>
          <w:rStyle w:val="Odkaznakomentr"/>
          <w:rFonts w:eastAsia="Times New Roman" w:cs="Times New Roman"/>
        </w:rPr>
        <w:commentReference w:id="7"/>
      </w:r>
    </w:p>
    <w:p w14:paraId="17353007" w14:textId="60F512C2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8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8"/>
      <w:r w:rsidR="000E7275">
        <w:rPr>
          <w:rStyle w:val="Odkaznakomentr"/>
          <w:rFonts w:eastAsia="Times New Roman" w:cs="Times New Roman"/>
        </w:rPr>
        <w:commentReference w:id="8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del w:id="9" w:author="Autor">
        <w:r w:rsidR="00690EA9" w:rsidRPr="0005691C" w:rsidDel="00BD0EBF">
          <w:rPr>
            <w:rFonts w:asciiTheme="minorHAnsi" w:hAnsiTheme="minorHAnsi" w:cstheme="minorHAnsi"/>
            <w:sz w:val="22"/>
          </w:rPr>
          <w:delText>19 ods. 8 alebo 9</w:delText>
        </w:r>
      </w:del>
      <w:ins w:id="10" w:author="Autor">
        <w:r w:rsidR="00BD0EBF">
          <w:rPr>
            <w:rFonts w:asciiTheme="minorHAnsi" w:hAnsiTheme="minorHAnsi" w:cstheme="minorHAnsi"/>
            <w:sz w:val="22"/>
          </w:rPr>
          <w:t>57</w:t>
        </w:r>
      </w:ins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  <w:bookmarkStart w:id="11" w:name="_GoBack"/>
      <w:bookmarkEnd w:id="11"/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12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12"/>
      <w:r w:rsidR="00EF25C9">
        <w:rPr>
          <w:rStyle w:val="Odkaznakomentr"/>
          <w:rFonts w:eastAsia="Times New Roman" w:cs="Times New Roman"/>
        </w:rPr>
        <w:commentReference w:id="12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5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6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7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8" w:author="Autor" w:initials="A">
    <w:p w14:paraId="7DA4A94C" w14:textId="0A61EA4A" w:rsidR="000E7275" w:rsidRPr="00BD0EBF" w:rsidRDefault="000E7275">
      <w:pPr>
        <w:pStyle w:val="Textkomentra"/>
        <w:rPr>
          <w:rFonts w:asciiTheme="minorHAnsi" w:hAnsiTheme="minorHAnsi" w:cstheme="minorHAnsi"/>
          <w:strike/>
        </w:rPr>
      </w:pPr>
      <w:r>
        <w:rPr>
          <w:rStyle w:val="Odkaznakomentr"/>
        </w:rPr>
        <w:annotationRef/>
      </w:r>
      <w:r w:rsidR="000047A1" w:rsidRPr="00BD0EBF">
        <w:rPr>
          <w:rFonts w:asciiTheme="minorHAnsi" w:hAnsiTheme="minorHAnsi" w:cstheme="minorHAnsi"/>
          <w:strike/>
        </w:rPr>
        <w:t>V čase krízovej situácie je potrebné spojenie „rozhodne o zastavení konania o </w:t>
      </w:r>
      <w:proofErr w:type="spellStart"/>
      <w:r w:rsidR="000047A1" w:rsidRPr="00BD0EBF">
        <w:rPr>
          <w:rFonts w:asciiTheme="minorHAnsi" w:hAnsiTheme="minorHAnsi" w:cstheme="minorHAnsi"/>
          <w:strike/>
        </w:rPr>
        <w:t>ŽoNFP</w:t>
      </w:r>
      <w:proofErr w:type="spellEnd"/>
      <w:r w:rsidR="000047A1" w:rsidRPr="00BD0EBF">
        <w:rPr>
          <w:rFonts w:asciiTheme="minorHAnsi" w:hAnsiTheme="minorHAnsi" w:cstheme="minorHAnsi"/>
          <w:strike/>
        </w:rPr>
        <w:t xml:space="preserve"> v súlade s ustanovením § 20 ods. </w:t>
      </w:r>
      <w:r w:rsidR="00207678" w:rsidRPr="00BD0EBF">
        <w:rPr>
          <w:rFonts w:asciiTheme="minorHAnsi" w:hAnsiTheme="minorHAnsi" w:cstheme="minorHAnsi"/>
          <w:strike/>
        </w:rPr>
        <w:t xml:space="preserve">2 </w:t>
      </w:r>
      <w:r w:rsidR="000047A1" w:rsidRPr="00BD0EBF">
        <w:rPr>
          <w:rFonts w:asciiTheme="minorHAnsi" w:hAnsiTheme="minorHAnsi" w:cstheme="minorHAnsi"/>
          <w:strike/>
        </w:rPr>
        <w:t>“ nahradiť slovným spojením „môže rozhodnúť o zastavení konania o </w:t>
      </w:r>
      <w:proofErr w:type="spellStart"/>
      <w:r w:rsidR="000047A1" w:rsidRPr="00BD0EBF">
        <w:rPr>
          <w:rFonts w:asciiTheme="minorHAnsi" w:hAnsiTheme="minorHAnsi" w:cstheme="minorHAnsi"/>
          <w:strike/>
        </w:rPr>
        <w:t>ŽoNFP</w:t>
      </w:r>
      <w:proofErr w:type="spellEnd"/>
      <w:r w:rsidR="000047A1" w:rsidRPr="00BD0EBF">
        <w:rPr>
          <w:rFonts w:asciiTheme="minorHAnsi" w:hAnsiTheme="minorHAnsi" w:cstheme="minorHAnsi"/>
          <w:strike/>
        </w:rPr>
        <w:t xml:space="preserve"> v súlade s § 57 ods. 8 v spojitosti s § 20 zákona o príspevku z EŠIF“.</w:t>
      </w:r>
    </w:p>
  </w:comment>
  <w:comment w:id="12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D1EA7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E19AC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D0EBF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291DE-99F4-41F7-93E5-809A8210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2022-11-04T16:25:00Z</dcterms:modified>
</cp:coreProperties>
</file>