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 xml:space="preserve">Poskytovateľ: </w:t>
      </w:r>
    </w:p>
    <w:p w14:paraId="37F7ADB0" w14:textId="71BEE94C"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r w:rsidR="006F3614" w:rsidRPr="00C21325">
        <w:rPr>
          <w:rFonts w:asciiTheme="minorHAnsi" w:hAnsiTheme="minorHAnsi"/>
        </w:rPr>
        <w:t>Slovenskej republiky (ďalej aj</w:t>
      </w:r>
      <w:r w:rsidR="000A1BC9">
        <w:rPr>
          <w:rFonts w:asciiTheme="minorHAnsi" w:hAnsiTheme="minorHAnsi"/>
        </w:rPr>
        <w:t> </w:t>
      </w:r>
      <w:r w:rsidR="006F3614" w:rsidRPr="00C21325">
        <w:rPr>
          <w:rFonts w:asciiTheme="minorHAnsi" w:hAnsiTheme="minorHAnsi"/>
        </w:rPr>
        <w:t>„</w:t>
      </w:r>
      <w:r w:rsidR="003F2049">
        <w:rPr>
          <w:rFonts w:asciiTheme="minorHAnsi" w:hAnsiTheme="minorHAnsi"/>
        </w:rPr>
        <w:t>MIRRI</w:t>
      </w:r>
      <w:r w:rsidR="003F2049" w:rsidRPr="00C21325">
        <w:rPr>
          <w:rFonts w:asciiTheme="minorHAnsi" w:hAnsiTheme="minorHAnsi"/>
        </w:rPr>
        <w:t xml:space="preserve"> </w:t>
      </w:r>
      <w:r w:rsidR="006F3614" w:rsidRPr="00C21325">
        <w:rPr>
          <w:rFonts w:asciiTheme="minorHAnsi" w:hAnsiTheme="minorHAnsi"/>
        </w:rPr>
        <w:t>SR“),  riadiaci orgán pre operačný program Technická pomoc (ďalej aj „RO OP TP“)</w:t>
      </w:r>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77C7319A"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424C80">
        <w:rPr>
          <w:rFonts w:asciiTheme="minorHAnsi" w:hAnsiTheme="minorHAnsi"/>
          <w:b/>
        </w:rPr>
        <w:t>860 599,01</w:t>
      </w:r>
      <w:r w:rsidR="000A4DC4" w:rsidRPr="00AB2F66">
        <w:rPr>
          <w:rFonts w:asciiTheme="minorHAnsi" w:hAnsiTheme="minorHAnsi"/>
        </w:rPr>
        <w:t xml:space="preserve"> </w:t>
      </w:r>
      <w:r w:rsidRPr="00AB2F66">
        <w:rPr>
          <w:rFonts w:asciiTheme="minorHAnsi" w:hAnsiTheme="minorHAnsi"/>
        </w:rPr>
        <w:t>€.</w:t>
      </w:r>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7995C8E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024A3D3D" w14:textId="77777777" w:rsidR="008D5D40" w:rsidRDefault="008D5D40" w:rsidP="00C514B7">
      <w:pPr>
        <w:spacing w:before="120" w:after="120" w:line="240" w:lineRule="auto"/>
        <w:jc w:val="both"/>
        <w:rPr>
          <w:rFonts w:asciiTheme="minorHAnsi" w:hAnsiTheme="minorHAnsi"/>
        </w:rPr>
      </w:pP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2845052B" w14:textId="1EEB01D0" w:rsidR="00220D59" w:rsidRPr="00C21325" w:rsidRDefault="00220D59" w:rsidP="008D5D40">
      <w:pPr>
        <w:spacing w:before="240" w:after="120" w:line="240" w:lineRule="auto"/>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8D5D40">
      <w:pPr>
        <w:pStyle w:val="Odsekzoznamu1"/>
        <w:keepNext/>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5A6BED">
        <w:rPr>
          <w:rFonts w:asciiTheme="minorHAnsi" w:hAnsiTheme="minorHAnsi" w:cstheme="minorHAnsi"/>
          <w:b/>
        </w:rPr>
        <w:t>70 pracovných dní</w:t>
      </w:r>
      <w:r w:rsidRPr="00FC49A1">
        <w:rPr>
          <w:rFonts w:asciiTheme="minorHAnsi" w:hAnsiTheme="minorHAnsi" w:cstheme="minorHAnsi"/>
        </w:rPr>
        <w:t xml:space="preserve"> od konečného termínu príslušného posudzovaného časového obdobia vyzvania. </w:t>
      </w:r>
    </w:p>
    <w:p w14:paraId="49275C73"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0E88F2A9" w:rsidR="003C2776" w:rsidRPr="00627FCC" w:rsidRDefault="00C514B7" w:rsidP="008D5D40">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OP TP (t. j. prerušuje sa dňom zaslania výzvy </w:t>
      </w:r>
      <w:r w:rsidRPr="00FC49A1">
        <w:rPr>
          <w:rFonts w:asciiTheme="minorHAnsi" w:hAnsiTheme="minorHAnsi" w:cstheme="minorHAnsi"/>
        </w:rPr>
        <w:lastRenderedPageBreak/>
        <w:t>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w:t>
      </w:r>
      <w:r w:rsidR="008D5D40">
        <w:rPr>
          <w:rFonts w:asciiTheme="minorHAnsi" w:hAnsiTheme="minorHAnsi" w:cstheme="minorHAnsi"/>
        </w:rPr>
        <w:t> </w:t>
      </w:r>
      <w:r w:rsidRPr="00FC49A1">
        <w:rPr>
          <w:rFonts w:asciiTheme="minorHAnsi" w:hAnsiTheme="minorHAnsi" w:cstheme="minorHAnsi"/>
        </w:rPr>
        <w:t>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8D5D40">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AD03B8C" w14:textId="1E00B528" w:rsidR="00C514B7" w:rsidRPr="00587681" w:rsidRDefault="00C514B7">
      <w:pPr>
        <w:pStyle w:val="Default"/>
        <w:jc w:val="both"/>
        <w:rPr>
          <w:rFonts w:asciiTheme="minorHAnsi" w:hAnsiTheme="minorHAnsi" w:cstheme="minorHAnsi"/>
        </w:rPr>
        <w:pPrChange w:id="0" w:author="Autor">
          <w:pPr>
            <w:pStyle w:val="Default"/>
          </w:pPr>
        </w:pPrChange>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w:t>
      </w:r>
      <w:ins w:id="1" w:author="Autor">
        <w:r w:rsidR="002A7BAD" w:rsidRPr="00FA2194">
          <w:rPr>
            <w:rFonts w:asciiTheme="minorHAnsi" w:hAnsiTheme="minorHAnsi" w:cstheme="minorHAnsi"/>
            <w:sz w:val="22"/>
            <w:szCs w:val="22"/>
          </w:rPr>
          <w:t>odoslaná prostredníctvom verejnej časti ITMS2014+ (rozhodujúci je samotný formulár ŽoNFP bez príloh, prílohy sa overujú pri administratívnom overení podmienok poskytnutia príspevku)</w:t>
        </w:r>
      </w:ins>
      <w:del w:id="2" w:author="Autor">
        <w:r w:rsidRPr="00587681" w:rsidDel="002A7BAD">
          <w:rPr>
            <w:rFonts w:asciiTheme="minorHAnsi" w:hAnsiTheme="minorHAnsi" w:cstheme="minorHAnsi"/>
            <w:sz w:val="22"/>
            <w:szCs w:val="22"/>
          </w:rPr>
          <w:delText>formulár žiadosti o NFP (spolu so</w:delText>
        </w:r>
        <w:r w:rsidR="000A1BC9" w:rsidDel="002A7BAD">
          <w:rPr>
            <w:rFonts w:asciiTheme="minorHAnsi" w:hAnsiTheme="minorHAnsi" w:cstheme="minorHAnsi"/>
            <w:sz w:val="22"/>
            <w:szCs w:val="22"/>
          </w:rPr>
          <w:delText> </w:delText>
        </w:r>
        <w:r w:rsidRPr="00587681" w:rsidDel="002A7BAD">
          <w:rPr>
            <w:rFonts w:asciiTheme="minorHAnsi" w:hAnsiTheme="minorHAnsi" w:cstheme="minorHAnsi"/>
            <w:sz w:val="22"/>
            <w:szCs w:val="22"/>
          </w:rPr>
          <w:delText xml:space="preserve">všetkými </w:delText>
        </w:r>
        <w:r w:rsidR="006472BA" w:rsidDel="002A7BAD">
          <w:rPr>
            <w:rFonts w:asciiTheme="minorHAnsi" w:hAnsiTheme="minorHAnsi" w:cstheme="minorHAnsi"/>
            <w:sz w:val="22"/>
            <w:szCs w:val="22"/>
          </w:rPr>
          <w:delText xml:space="preserve">relevantnými </w:delText>
        </w:r>
        <w:r w:rsidRPr="00587681" w:rsidDel="002A7BAD">
          <w:rPr>
            <w:rFonts w:asciiTheme="minorHAnsi" w:hAnsiTheme="minorHAnsi" w:cstheme="minorHAnsi"/>
            <w:sz w:val="22"/>
            <w:szCs w:val="22"/>
          </w:rPr>
          <w:delText xml:space="preserve">prílohami) zaslaný </w:delText>
        </w:r>
        <w:r w:rsidRPr="00587681" w:rsidDel="002A7BAD">
          <w:rPr>
            <w:rFonts w:asciiTheme="minorHAnsi" w:hAnsiTheme="minorHAnsi" w:cstheme="minorHAnsi"/>
            <w:b/>
            <w:sz w:val="22"/>
            <w:szCs w:val="22"/>
          </w:rPr>
          <w:delText>elektronicky</w:delText>
        </w:r>
        <w:r w:rsidRPr="00587681" w:rsidDel="002A7BAD">
          <w:rPr>
            <w:rFonts w:asciiTheme="minorHAnsi" w:hAnsiTheme="minorHAnsi" w:cstheme="minorHAnsi"/>
            <w:sz w:val="22"/>
            <w:szCs w:val="22"/>
          </w:rPr>
          <w:delText xml:space="preserve"> prostredníctvom ITMS2014+</w:delText>
        </w:r>
      </w:del>
      <w:r w:rsidRPr="00587681">
        <w:rPr>
          <w:rFonts w:asciiTheme="minorHAnsi" w:hAnsiTheme="minorHAnsi" w:cstheme="minorHAnsi"/>
          <w:sz w:val="22"/>
          <w:szCs w:val="22"/>
        </w:rPr>
        <w:t xml:space="preserve">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jedným z</w:t>
      </w:r>
      <w:del w:id="3" w:author="Autor">
        <w:r w:rsidRPr="00587681" w:rsidDel="002A7BAD">
          <w:rPr>
            <w:rFonts w:asciiTheme="minorHAnsi" w:hAnsiTheme="minorHAnsi" w:cstheme="minorHAnsi"/>
            <w:sz w:val="22"/>
            <w:szCs w:val="22"/>
          </w:rPr>
          <w:delText xml:space="preserve"> </w:delText>
        </w:r>
      </w:del>
      <w:ins w:id="4" w:author="Autor">
        <w:r w:rsidR="002A7BAD">
          <w:rPr>
            <w:rFonts w:asciiTheme="minorHAnsi" w:hAnsiTheme="minorHAnsi" w:cstheme="minorHAnsi"/>
            <w:sz w:val="22"/>
            <w:szCs w:val="22"/>
          </w:rPr>
          <w:t> </w:t>
        </w:r>
      </w:ins>
      <w:r w:rsidRPr="00587681">
        <w:rPr>
          <w:rFonts w:asciiTheme="minorHAnsi" w:hAnsiTheme="minorHAnsi" w:cstheme="minorHAnsi"/>
          <w:sz w:val="22"/>
          <w:szCs w:val="22"/>
        </w:rPr>
        <w:t xml:space="preserve">nasledovných spôsobov: </w:t>
      </w:r>
      <w:r w:rsidRPr="00587681">
        <w:rPr>
          <w:rFonts w:asciiTheme="minorHAnsi" w:hAnsiTheme="minorHAnsi" w:cstheme="minorHAnsi"/>
        </w:rPr>
        <w:t xml:space="preserve"> </w:t>
      </w:r>
    </w:p>
    <w:p w14:paraId="718927E6" w14:textId="44D083B5"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D45612"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D45612" w:rsidRPr="0013226F">
        <w:rPr>
          <w:rFonts w:asciiTheme="minorHAnsi" w:hAnsiTheme="minorHAnsi" w:cstheme="minorHAnsi"/>
          <w:sz w:val="22"/>
          <w:szCs w:val="22"/>
        </w:rPr>
        <w:t xml:space="preserve"> žiadateľ </w:t>
      </w:r>
      <w:r w:rsidR="00D45612" w:rsidRPr="0013226F">
        <w:rPr>
          <w:rFonts w:asciiTheme="minorHAnsi" w:hAnsiTheme="minorHAnsi"/>
          <w:sz w:val="22"/>
          <w:szCs w:val="22"/>
        </w:rPr>
        <w:t xml:space="preserve">doručuje ŽoNFP </w:t>
      </w:r>
      <w:r w:rsidR="00D45612" w:rsidRPr="0013226F">
        <w:rPr>
          <w:rFonts w:asciiTheme="minorHAnsi" w:hAnsiTheme="minorHAnsi"/>
          <w:b/>
          <w:bCs/>
          <w:sz w:val="22"/>
          <w:szCs w:val="22"/>
        </w:rPr>
        <w:t xml:space="preserve">elektronicky </w:t>
      </w:r>
      <w:r w:rsidR="00D45612" w:rsidRPr="0013226F">
        <w:rPr>
          <w:rFonts w:asciiTheme="minorHAnsi" w:hAnsiTheme="minorHAnsi"/>
          <w:sz w:val="22"/>
          <w:szCs w:val="22"/>
        </w:rPr>
        <w:t>do</w:t>
      </w:r>
      <w:r w:rsidR="00D45612" w:rsidRPr="00925837">
        <w:rPr>
          <w:rFonts w:asciiTheme="minorHAnsi" w:hAnsiTheme="minorHAnsi"/>
          <w:sz w:val="22"/>
          <w:szCs w:val="22"/>
        </w:rPr>
        <w:t xml:space="preserve"> schránky RO OP TP</w:t>
      </w:r>
      <w:r w:rsidR="00D45612" w:rsidRPr="00925837">
        <w:rPr>
          <w:rFonts w:asciiTheme="minorHAnsi" w:hAnsiTheme="minorHAnsi"/>
          <w:b/>
          <w:bCs/>
          <w:sz w:val="22"/>
          <w:szCs w:val="22"/>
        </w:rPr>
        <w:t xml:space="preserve"> prostredníctvom Ústredného portálu verejnej správy </w:t>
      </w:r>
      <w:r w:rsidR="00D45612" w:rsidRPr="00925837">
        <w:rPr>
          <w:rFonts w:asciiTheme="minorHAnsi" w:hAnsiTheme="minorHAnsi"/>
          <w:sz w:val="22"/>
          <w:szCs w:val="22"/>
        </w:rPr>
        <w:t xml:space="preserve">(ďalej aj „ÚPVS“) na adrese </w:t>
      </w:r>
      <w:hyperlink r:id="rId9" w:history="1">
        <w:r w:rsidR="00D45612" w:rsidRPr="00925837">
          <w:rPr>
            <w:rStyle w:val="Hypertextovprepojenie"/>
            <w:rFonts w:asciiTheme="minorHAnsi" w:hAnsiTheme="minorHAnsi"/>
            <w:sz w:val="22"/>
            <w:szCs w:val="22"/>
          </w:rPr>
          <w:t>www.slovensko.sk</w:t>
        </w:r>
      </w:hyperlink>
      <w:r w:rsidR="00D45612" w:rsidRPr="00925837">
        <w:rPr>
          <w:rFonts w:asciiTheme="minorHAnsi" w:hAnsiTheme="minorHAnsi"/>
          <w:sz w:val="22"/>
          <w:szCs w:val="22"/>
        </w:rPr>
        <w:t xml:space="preserve"> (identifikácia schránky: MIRRI SR – RO OPTP, IČO: 50349287, suffix: 10007, číslo schránky: E0007130310), resp. prostredníctvom </w:t>
      </w:r>
      <w:r w:rsidR="00D45612">
        <w:rPr>
          <w:rFonts w:asciiTheme="minorHAnsi" w:hAnsiTheme="minorHAnsi"/>
          <w:sz w:val="22"/>
          <w:szCs w:val="22"/>
        </w:rPr>
        <w:t>elektronickej</w:t>
      </w:r>
      <w:r w:rsidR="00D45612" w:rsidRPr="00925837">
        <w:rPr>
          <w:rFonts w:asciiTheme="minorHAnsi" w:hAnsiTheme="minorHAnsi"/>
          <w:sz w:val="22"/>
          <w:szCs w:val="22"/>
        </w:rPr>
        <w:t xml:space="preserve"> služby MIRRI SR zriadenej pre takéto podanie „</w:t>
      </w:r>
      <w:r w:rsidR="00D45612" w:rsidRPr="00925837">
        <w:rPr>
          <w:rFonts w:asciiTheme="minorHAnsi" w:hAnsiTheme="minorHAnsi"/>
          <w:b/>
          <w:bCs/>
          <w:sz w:val="22"/>
          <w:szCs w:val="22"/>
        </w:rPr>
        <w:t>Podanie na RO OP TP - dokumenty k projektom</w:t>
      </w:r>
      <w:r w:rsidR="00D45612" w:rsidRPr="00925837">
        <w:rPr>
          <w:rFonts w:asciiTheme="minorHAnsi" w:hAnsiTheme="minorHAnsi"/>
          <w:sz w:val="22"/>
          <w:szCs w:val="22"/>
        </w:rPr>
        <w:t>“ na ÚPVS</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1"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8507528"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žiadosti o NFP prostredníctvom ÚPVS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10C26C5A" w14:textId="7A39C6D4" w:rsidR="00A0201C" w:rsidRPr="002172BA" w:rsidRDefault="00C514B7" w:rsidP="00151A6A">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r>
      <w:r w:rsidRPr="002172BA">
        <w:rPr>
          <w:rFonts w:asciiTheme="minorHAnsi" w:hAnsiTheme="minorHAnsi" w:cstheme="minorHAnsi"/>
          <w:sz w:val="22"/>
          <w:szCs w:val="22"/>
        </w:rPr>
        <w:t>o ŽoNFP elektronicky, v súlade so zákonom o e-Governmente.</w:t>
      </w:r>
    </w:p>
    <w:p w14:paraId="5D041CEC" w14:textId="6B9CB4CF" w:rsidR="002172BA" w:rsidRPr="005A6BED" w:rsidRDefault="002172BA" w:rsidP="005A6BED">
      <w:pPr>
        <w:pStyle w:val="Odsekzoznamu"/>
        <w:numPr>
          <w:ilvl w:val="0"/>
          <w:numId w:val="41"/>
        </w:numPr>
        <w:spacing w:before="120" w:after="120"/>
        <w:jc w:val="both"/>
        <w:rPr>
          <w:rFonts w:asciiTheme="minorHAnsi" w:hAnsiTheme="minorHAnsi" w:cstheme="minorHAnsi"/>
          <w:sz w:val="22"/>
          <w:szCs w:val="22"/>
        </w:rPr>
      </w:pPr>
      <w:r w:rsidRPr="005A6BED">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5A6BED">
        <w:rPr>
          <w:rFonts w:asciiTheme="minorHAnsi" w:hAnsiTheme="minorHAnsi" w:cstheme="minorHAnsi"/>
          <w:b/>
          <w:sz w:val="22"/>
          <w:szCs w:val="22"/>
        </w:rPr>
        <w:t> listinnej podobe.</w:t>
      </w:r>
    </w:p>
    <w:p w14:paraId="1AED1699" w14:textId="70108EB9" w:rsidR="002172BA" w:rsidRPr="00230311" w:rsidRDefault="002172BA" w:rsidP="006D3F72">
      <w:pPr>
        <w:spacing w:before="120" w:after="120"/>
        <w:ind w:left="426"/>
        <w:jc w:val="both"/>
        <w:rPr>
          <w:rFonts w:asciiTheme="minorHAnsi" w:hAnsiTheme="minorHAnsi" w:cstheme="minorHAnsi"/>
        </w:rPr>
      </w:pPr>
      <w:r w:rsidRPr="002172BA">
        <w:rPr>
          <w:rFonts w:asciiTheme="minorHAnsi" w:hAnsiTheme="minorHAnsi" w:cstheme="minorHAnsi"/>
        </w:rPr>
        <w:t xml:space="preserve"> Žiadosť o NFP vrátane všetkých</w:t>
      </w:r>
      <w:r w:rsidRPr="00AD2EE9">
        <w:rPr>
          <w:rFonts w:asciiTheme="minorHAnsi" w:hAnsiTheme="minorHAnsi" w:cstheme="minorHAnsi"/>
        </w:rPr>
        <w:t xml:space="preserve"> príloh</w:t>
      </w:r>
      <w:r>
        <w:rPr>
          <w:rFonts w:asciiTheme="minorHAnsi" w:hAnsiTheme="minorHAnsi" w:cstheme="minorHAnsi"/>
        </w:rPr>
        <w:t xml:space="preserve"> je</w:t>
      </w:r>
      <w:r w:rsidRPr="001547D3">
        <w:rPr>
          <w:rFonts w:asciiTheme="minorHAnsi" w:hAnsiTheme="minorHAnsi" w:cstheme="minorHAnsi"/>
        </w:rPr>
        <w:t xml:space="preserve"> </w:t>
      </w:r>
      <w:del w:id="5" w:author="Autor">
        <w:r w:rsidRPr="002E09C2" w:rsidDel="00D35090">
          <w:rPr>
            <w:rFonts w:asciiTheme="minorHAnsi" w:hAnsiTheme="minorHAnsi" w:cstheme="minorHAnsi"/>
          </w:rPr>
          <w:delText xml:space="preserve">, , </w:delText>
        </w:r>
      </w:del>
      <w:r w:rsidRPr="002E09C2">
        <w:rPr>
          <w:rFonts w:asciiTheme="minorHAnsi" w:hAnsiTheme="minorHAnsi" w:cstheme="minorHAnsi"/>
        </w:rPr>
        <w:t xml:space="preserve">možné doručiť </w:t>
      </w:r>
      <w:r>
        <w:rPr>
          <w:rFonts w:asciiTheme="minorHAnsi" w:hAnsiTheme="minorHAnsi" w:cstheme="minorHAnsi"/>
        </w:rPr>
        <w:t>v</w:t>
      </w:r>
      <w:r w:rsidRPr="00233499">
        <w:rPr>
          <w:rFonts w:asciiTheme="minorHAnsi" w:hAnsiTheme="minorHAnsi" w:cstheme="minorHAnsi"/>
        </w:rPr>
        <w:t xml:space="preserve"> listinnej podobe </w:t>
      </w:r>
      <w:r w:rsidRPr="002E09C2">
        <w:rPr>
          <w:rFonts w:asciiTheme="minorHAnsi" w:hAnsiTheme="minorHAnsi" w:cstheme="minorHAnsi"/>
        </w:rPr>
        <w:t>v jednom origináli (vytlačenom po odoslaní prostredníctvom ITMS2014+ a podpísanom) a jednej kópii:</w:t>
      </w:r>
    </w:p>
    <w:p w14:paraId="1488BEC2" w14:textId="77777777" w:rsidR="002172BA" w:rsidRPr="00230311" w:rsidRDefault="002172BA" w:rsidP="002172BA">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lastRenderedPageBreak/>
        <w:t>doporučenou poštou alebo kuriérskou službou na adresu:</w:t>
      </w:r>
    </w:p>
    <w:p w14:paraId="5D0AD46B" w14:textId="77777777" w:rsidR="002172BA" w:rsidRDefault="002172BA" w:rsidP="002172BA">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0383F2B4" w14:textId="77777777"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78029118" w14:textId="77777777" w:rsidR="002172BA" w:rsidRPr="00230311" w:rsidRDefault="002172BA" w:rsidP="002172BA">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5853E48" w14:textId="5F0C407A" w:rsidR="002172BA" w:rsidRPr="00230311" w:rsidRDefault="009F5390" w:rsidP="002172BA">
      <w:pPr>
        <w:spacing w:after="0"/>
        <w:ind w:left="1134"/>
        <w:contextualSpacing/>
        <w:jc w:val="both"/>
        <w:rPr>
          <w:rFonts w:asciiTheme="minorHAnsi" w:hAnsiTheme="minorHAnsi" w:cstheme="minorHAnsi"/>
        </w:rPr>
      </w:pPr>
      <w:ins w:id="6" w:author="Autor">
        <w:r>
          <w:rPr>
            <w:rFonts w:asciiTheme="minorHAnsi" w:hAnsiTheme="minorHAnsi" w:cstheme="minorHAnsi"/>
          </w:rPr>
          <w:t>Pribinova 4195/25</w:t>
        </w:r>
      </w:ins>
      <w:del w:id="7" w:author="Autor">
        <w:r w:rsidR="002172BA" w:rsidDel="009F5390">
          <w:rPr>
            <w:rFonts w:asciiTheme="minorHAnsi" w:hAnsiTheme="minorHAnsi" w:cstheme="minorHAnsi"/>
          </w:rPr>
          <w:delText>Štefánikova 15</w:delText>
        </w:r>
      </w:del>
      <w:r w:rsidR="002172BA" w:rsidRPr="00230311">
        <w:rPr>
          <w:rFonts w:asciiTheme="minorHAnsi" w:hAnsiTheme="minorHAnsi" w:cstheme="minorHAnsi"/>
        </w:rPr>
        <w:t xml:space="preserve"> </w:t>
      </w:r>
    </w:p>
    <w:p w14:paraId="33B30DAC" w14:textId="15C1FE6F" w:rsidR="002172BA" w:rsidRPr="00230311" w:rsidRDefault="002172BA" w:rsidP="002172BA">
      <w:pPr>
        <w:spacing w:after="0"/>
        <w:ind w:left="1134"/>
        <w:contextualSpacing/>
        <w:jc w:val="both"/>
        <w:rPr>
          <w:rFonts w:asciiTheme="minorHAnsi" w:hAnsiTheme="minorHAnsi" w:cstheme="minorHAnsi"/>
        </w:rPr>
      </w:pPr>
      <w:r>
        <w:rPr>
          <w:rFonts w:asciiTheme="minorHAnsi" w:hAnsiTheme="minorHAnsi" w:cstheme="minorHAnsi"/>
        </w:rPr>
        <w:t>811 0</w:t>
      </w:r>
      <w:del w:id="8" w:author="Autor">
        <w:r w:rsidDel="009F5390">
          <w:rPr>
            <w:rFonts w:asciiTheme="minorHAnsi" w:hAnsiTheme="minorHAnsi" w:cstheme="minorHAnsi"/>
          </w:rPr>
          <w:delText>5</w:delText>
        </w:r>
      </w:del>
      <w:ins w:id="9" w:author="Autor">
        <w:r w:rsidR="009F5390">
          <w:rPr>
            <w:rFonts w:asciiTheme="minorHAnsi" w:hAnsiTheme="minorHAnsi" w:cstheme="minorHAnsi"/>
          </w:rPr>
          <w:t>9</w:t>
        </w:r>
      </w:ins>
      <w:r w:rsidRPr="00230311">
        <w:rPr>
          <w:rFonts w:asciiTheme="minorHAnsi" w:hAnsiTheme="minorHAnsi" w:cstheme="minorHAnsi"/>
        </w:rPr>
        <w:t xml:space="preserve"> Bratislava</w:t>
      </w:r>
    </w:p>
    <w:p w14:paraId="77205E31" w14:textId="77777777" w:rsidR="002172BA" w:rsidRPr="000F1F4E" w:rsidRDefault="002172BA" w:rsidP="002172BA">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2FCA6E6B" w14:textId="77777777" w:rsidR="002172BA" w:rsidRDefault="002172BA" w:rsidP="002172BA">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3FAD904" w14:textId="77777777" w:rsidR="002172BA" w:rsidRPr="00230311" w:rsidRDefault="002172BA" w:rsidP="002172BA">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49640F45" w14:textId="77777777" w:rsidR="002172BA" w:rsidRPr="00230311" w:rsidRDefault="002172BA" w:rsidP="002172BA">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EAAB956" w14:textId="487A7F22" w:rsidR="002172BA" w:rsidRPr="00230311" w:rsidRDefault="009F5390" w:rsidP="002172BA">
      <w:pPr>
        <w:spacing w:after="0"/>
        <w:ind w:left="708" w:firstLine="708"/>
        <w:jc w:val="both"/>
        <w:rPr>
          <w:rFonts w:asciiTheme="minorHAnsi" w:hAnsiTheme="minorHAnsi" w:cstheme="minorHAnsi"/>
        </w:rPr>
      </w:pPr>
      <w:ins w:id="10" w:author="Autor">
        <w:r>
          <w:rPr>
            <w:rFonts w:asciiTheme="minorHAnsi" w:hAnsiTheme="minorHAnsi" w:cstheme="minorHAnsi"/>
          </w:rPr>
          <w:t>Pribinova 4195/25</w:t>
        </w:r>
      </w:ins>
      <w:del w:id="11" w:author="Autor">
        <w:r w:rsidR="002172BA" w:rsidDel="009F5390">
          <w:rPr>
            <w:rFonts w:asciiTheme="minorHAnsi" w:hAnsiTheme="minorHAnsi" w:cstheme="minorHAnsi"/>
          </w:rPr>
          <w:delText>Štefánikova 15</w:delText>
        </w:r>
      </w:del>
    </w:p>
    <w:p w14:paraId="1694E7F8" w14:textId="0B194BFC" w:rsidR="002172BA" w:rsidRPr="00230311" w:rsidRDefault="002172BA" w:rsidP="002172BA">
      <w:pPr>
        <w:spacing w:after="0"/>
        <w:ind w:left="708" w:firstLine="708"/>
        <w:jc w:val="both"/>
        <w:rPr>
          <w:rFonts w:asciiTheme="minorHAnsi" w:hAnsiTheme="minorHAnsi" w:cstheme="minorHAnsi"/>
        </w:rPr>
      </w:pPr>
      <w:r>
        <w:rPr>
          <w:rFonts w:asciiTheme="minorHAnsi" w:hAnsiTheme="minorHAnsi" w:cstheme="minorHAnsi"/>
        </w:rPr>
        <w:t>811 0</w:t>
      </w:r>
      <w:del w:id="12" w:author="Autor">
        <w:r w:rsidDel="009F5390">
          <w:rPr>
            <w:rFonts w:asciiTheme="minorHAnsi" w:hAnsiTheme="minorHAnsi" w:cstheme="minorHAnsi"/>
          </w:rPr>
          <w:delText>5</w:delText>
        </w:r>
      </w:del>
      <w:ins w:id="13" w:author="Autor">
        <w:r w:rsidR="009F5390">
          <w:rPr>
            <w:rFonts w:asciiTheme="minorHAnsi" w:hAnsiTheme="minorHAnsi" w:cstheme="minorHAnsi"/>
          </w:rPr>
          <w:t>9</w:t>
        </w:r>
      </w:ins>
      <w:r>
        <w:rPr>
          <w:rFonts w:asciiTheme="minorHAnsi" w:hAnsiTheme="minorHAnsi" w:cstheme="minorHAnsi"/>
        </w:rPr>
        <w:t xml:space="preserve"> </w:t>
      </w:r>
      <w:r w:rsidRPr="00230311">
        <w:rPr>
          <w:rFonts w:asciiTheme="minorHAnsi" w:hAnsiTheme="minorHAnsi" w:cstheme="minorHAnsi"/>
        </w:rPr>
        <w:t>Bratislava</w:t>
      </w:r>
    </w:p>
    <w:p w14:paraId="6993D2C2" w14:textId="77777777" w:rsidR="002172BA" w:rsidRPr="00230311" w:rsidRDefault="002172BA" w:rsidP="002172BA">
      <w:pPr>
        <w:pStyle w:val="Odsekzoznamu"/>
        <w:numPr>
          <w:ilvl w:val="0"/>
          <w:numId w:val="49"/>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6709491F" w14:textId="77777777" w:rsidR="002172BA" w:rsidRDefault="002172BA" w:rsidP="008D5D40">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6A4712A2" w14:textId="77777777" w:rsidR="002172BA" w:rsidRPr="00230311" w:rsidRDefault="002172BA" w:rsidP="008D5D40">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43A2D207" w14:textId="77777777" w:rsidR="002172BA" w:rsidRPr="00230311" w:rsidRDefault="002172BA" w:rsidP="008D5D40">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8603613" w14:textId="4E851316" w:rsidR="002172BA" w:rsidRPr="00230311" w:rsidRDefault="009F5390" w:rsidP="008D5D40">
      <w:pPr>
        <w:spacing w:after="0"/>
        <w:ind w:left="1418"/>
        <w:contextualSpacing/>
        <w:jc w:val="both"/>
        <w:rPr>
          <w:rFonts w:asciiTheme="minorHAnsi" w:hAnsiTheme="minorHAnsi" w:cstheme="minorHAnsi"/>
        </w:rPr>
      </w:pPr>
      <w:ins w:id="14" w:author="Autor">
        <w:r>
          <w:rPr>
            <w:rFonts w:asciiTheme="minorHAnsi" w:hAnsiTheme="minorHAnsi" w:cstheme="minorHAnsi"/>
          </w:rPr>
          <w:t>Pribinova 4195/25</w:t>
        </w:r>
      </w:ins>
      <w:del w:id="15" w:author="Autor">
        <w:r w:rsidR="002172BA" w:rsidDel="009F5390">
          <w:rPr>
            <w:rFonts w:asciiTheme="minorHAnsi" w:hAnsiTheme="minorHAnsi" w:cstheme="minorHAnsi"/>
          </w:rPr>
          <w:delText>Dunajská 68</w:delText>
        </w:r>
      </w:del>
    </w:p>
    <w:p w14:paraId="158DA5CF" w14:textId="5DB58F22" w:rsidR="002172BA" w:rsidRPr="00AB0780" w:rsidRDefault="002172BA" w:rsidP="005A6BED">
      <w:pPr>
        <w:ind w:left="1418"/>
      </w:pPr>
      <w:r w:rsidRPr="00230311">
        <w:rPr>
          <w:rFonts w:asciiTheme="minorHAnsi" w:hAnsiTheme="minorHAnsi" w:cstheme="minorHAnsi"/>
        </w:rPr>
        <w:t>811 0</w:t>
      </w:r>
      <w:del w:id="16" w:author="Autor">
        <w:r w:rsidDel="009F5390">
          <w:rPr>
            <w:rFonts w:asciiTheme="minorHAnsi" w:hAnsiTheme="minorHAnsi" w:cstheme="minorHAnsi"/>
          </w:rPr>
          <w:delText>8</w:delText>
        </w:r>
      </w:del>
      <w:ins w:id="17" w:author="Autor">
        <w:r w:rsidR="009F5390">
          <w:rPr>
            <w:rFonts w:asciiTheme="minorHAnsi" w:hAnsiTheme="minorHAnsi" w:cstheme="minorHAnsi"/>
          </w:rPr>
          <w:t>9</w:t>
        </w:r>
      </w:ins>
      <w:r>
        <w:rPr>
          <w:rFonts w:asciiTheme="minorHAnsi" w:hAnsiTheme="minorHAnsi" w:cstheme="minorHAnsi"/>
        </w:rPr>
        <w:t xml:space="preserve"> </w:t>
      </w:r>
      <w:r w:rsidRPr="00230311">
        <w:rPr>
          <w:rFonts w:asciiTheme="minorHAnsi" w:hAnsiTheme="minorHAnsi" w:cstheme="minorHAnsi"/>
        </w:rPr>
        <w:t>Bratislava</w:t>
      </w:r>
    </w:p>
    <w:p w14:paraId="443BEB2A" w14:textId="34A29C0D"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w:t>
      </w:r>
      <w:ins w:id="18" w:author="Autor">
        <w:r w:rsidR="007D5E30" w:rsidRPr="00F40FD0">
          <w:rPr>
            <w:rFonts w:asciiTheme="minorHAnsi" w:hAnsiTheme="minorHAnsi" w:cstheme="minorHAnsi"/>
            <w:sz w:val="22"/>
            <w:szCs w:val="22"/>
          </w:rPr>
          <w:t xml:space="preserve">je doručená </w:t>
        </w:r>
        <w:r w:rsidR="007D5E30" w:rsidRPr="00F40FD0">
          <w:rPr>
            <w:rFonts w:asciiTheme="minorHAnsi" w:hAnsiTheme="minorHAnsi" w:cstheme="minorHAnsi"/>
            <w:b/>
            <w:sz w:val="22"/>
            <w:szCs w:val="22"/>
          </w:rPr>
          <w:t>riadne</w:t>
        </w:r>
        <w:r w:rsidR="007D5E30" w:rsidRPr="00F40FD0">
          <w:rPr>
            <w:rFonts w:asciiTheme="minorHAnsi" w:hAnsiTheme="minorHAnsi" w:cstheme="minorHAnsi"/>
            <w:sz w:val="22"/>
            <w:szCs w:val="22"/>
          </w:rPr>
          <w:t xml:space="preserve">, ak spĺňa požiadavky na stanovený formát a zaslaný formát umožňuje objektívne posúdenie obsahu ŽoNFP (podmienka nie je splnená najmä v prípadoch, ak nie je ŽoNFP vyplnená v slovenskom alebo </w:t>
        </w:r>
        <w:r w:rsidR="007D5E30">
          <w:rPr>
            <w:rFonts w:asciiTheme="minorHAnsi" w:hAnsiTheme="minorHAnsi" w:cstheme="minorHAnsi"/>
            <w:sz w:val="22"/>
            <w:szCs w:val="22"/>
          </w:rPr>
          <w:t xml:space="preserve">českom </w:t>
        </w:r>
        <w:r w:rsidR="007D5E30" w:rsidRPr="00F40FD0">
          <w:rPr>
            <w:rFonts w:asciiTheme="minorHAnsi" w:hAnsiTheme="minorHAnsi" w:cstheme="minorHAnsi"/>
            <w:sz w:val="22"/>
            <w:szCs w:val="22"/>
          </w:rPr>
          <w:t>jazyku)</w:t>
        </w:r>
      </w:ins>
      <w:del w:id="19" w:author="Autor">
        <w:r w:rsidRPr="00587681" w:rsidDel="007D5E30">
          <w:rPr>
            <w:rFonts w:asciiTheme="minorHAnsi" w:hAnsiTheme="minorHAnsi" w:cstheme="minorHAnsi"/>
            <w:sz w:val="22"/>
            <w:szCs w:val="22"/>
          </w:rPr>
          <w:delText xml:space="preserve">vrátane príloh je predložená </w:delText>
        </w:r>
        <w:r w:rsidRPr="00587681" w:rsidDel="007D5E30">
          <w:rPr>
            <w:rFonts w:asciiTheme="minorHAnsi" w:hAnsiTheme="minorHAnsi" w:cstheme="minorHAnsi"/>
            <w:b/>
            <w:sz w:val="22"/>
            <w:szCs w:val="22"/>
          </w:rPr>
          <w:delText>riadne</w:delText>
        </w:r>
        <w:r w:rsidRPr="00587681" w:rsidDel="007D5E30">
          <w:rPr>
            <w:rFonts w:asciiTheme="minorHAnsi" w:hAnsiTheme="minorHAnsi" w:cstheme="minorHAnsi"/>
            <w:sz w:val="22"/>
            <w:szCs w:val="22"/>
          </w:rPr>
          <w:delText>, ak sú formulár žiadosti o NFP a prílohy vyplnené v</w:delText>
        </w:r>
        <w:r w:rsidR="000A1BC9" w:rsidDel="007D5E30">
          <w:rPr>
            <w:rFonts w:asciiTheme="minorHAnsi" w:hAnsiTheme="minorHAnsi" w:cstheme="minorHAnsi"/>
            <w:sz w:val="22"/>
            <w:szCs w:val="22"/>
          </w:rPr>
          <w:delText> </w:delText>
        </w:r>
        <w:r w:rsidRPr="00587681" w:rsidDel="007D5E30">
          <w:rPr>
            <w:rFonts w:asciiTheme="minorHAnsi" w:hAnsiTheme="minorHAnsi" w:cstheme="minorHAnsi"/>
            <w:sz w:val="22"/>
            <w:szCs w:val="22"/>
          </w:rPr>
          <w:delText xml:space="preserve">súlade s popismi vo vzoroch (prílohy k vyzvaniu) na počítači v slovenskom jazyku, resp. v prípade príloh predložených v inom ako slovenskom jazyku, je priložený </w:delText>
        </w:r>
        <w:r w:rsidR="002172BA" w:rsidDel="007D5E30">
          <w:rPr>
            <w:rFonts w:asciiTheme="minorHAnsi" w:hAnsiTheme="minorHAnsi" w:cstheme="minorHAnsi"/>
            <w:sz w:val="22"/>
            <w:szCs w:val="22"/>
          </w:rPr>
          <w:delText xml:space="preserve">úradný </w:delText>
        </w:r>
        <w:r w:rsidRPr="00587681" w:rsidDel="007D5E30">
          <w:rPr>
            <w:rFonts w:asciiTheme="minorHAnsi" w:hAnsiTheme="minorHAnsi" w:cstheme="minorHAnsi"/>
            <w:sz w:val="22"/>
            <w:szCs w:val="22"/>
          </w:rPr>
          <w:delText>preklad do slovenského jazyka. Preklad do slovenského jazyka sa nevyžaduje v prípade príloh, ktoré sú originálne vyhotovené v českom jazyku a sú vypracované vo formáte, ktorý umožňuje objektívne posúdenie obsahu žiadosti (t.j. čitateľnosť písma)</w:delText>
        </w:r>
      </w:del>
      <w:r w:rsidRPr="00587681">
        <w:rPr>
          <w:rFonts w:asciiTheme="minorHAnsi" w:hAnsiTheme="minorHAnsi" w:cstheme="minorHAnsi"/>
          <w:sz w:val="22"/>
          <w:szCs w:val="22"/>
        </w:rPr>
        <w:t xml:space="preserve">. </w:t>
      </w:r>
    </w:p>
    <w:p w14:paraId="49B97CD4" w14:textId="3B2C63A8" w:rsidR="00C514B7" w:rsidRPr="00F85DA9" w:rsidRDefault="00C514B7" w:rsidP="00505266">
      <w:pPr>
        <w:pStyle w:val="Default"/>
        <w:spacing w:before="120" w:after="120"/>
        <w:jc w:val="both"/>
        <w:rPr>
          <w:rFonts w:asciiTheme="minorHAnsi" w:hAnsiTheme="minorHAnsi" w:cstheme="minorHAnsi"/>
          <w:sz w:val="22"/>
          <w:szCs w:val="22"/>
        </w:rPr>
      </w:pPr>
      <w:r w:rsidRPr="002172BA">
        <w:rPr>
          <w:rFonts w:asciiTheme="minorHAnsi" w:hAnsiTheme="minorHAnsi" w:cstheme="minorHAnsi"/>
          <w:sz w:val="22"/>
          <w:szCs w:val="22"/>
        </w:rPr>
        <w:t xml:space="preserve">Žiadosť o NFP  je doručená </w:t>
      </w:r>
      <w:r w:rsidRPr="002172BA">
        <w:rPr>
          <w:rFonts w:asciiTheme="minorHAnsi" w:hAnsiTheme="minorHAnsi" w:cstheme="minorHAnsi"/>
          <w:b/>
          <w:sz w:val="22"/>
          <w:szCs w:val="22"/>
        </w:rPr>
        <w:t>včas</w:t>
      </w:r>
      <w:r w:rsidRPr="002172BA">
        <w:rPr>
          <w:rFonts w:asciiTheme="minorHAnsi" w:hAnsiTheme="minorHAnsi" w:cstheme="minorHAnsi"/>
          <w:sz w:val="22"/>
          <w:szCs w:val="22"/>
        </w:rPr>
        <w:t xml:space="preserve">, ak je </w:t>
      </w:r>
      <w:r w:rsidR="002172BA" w:rsidRPr="005A6BED">
        <w:rPr>
          <w:rFonts w:asciiTheme="minorHAnsi" w:hAnsiTheme="minorHAnsi" w:cstheme="minorHAnsi"/>
          <w:sz w:val="22"/>
          <w:szCs w:val="22"/>
        </w:rPr>
        <w:t xml:space="preserve">odoslaná elektronicky do elektronickej schránky RO OP TP alebo </w:t>
      </w:r>
      <w:r w:rsidRPr="002172BA">
        <w:rPr>
          <w:rFonts w:asciiTheme="minorHAnsi" w:hAnsiTheme="minorHAnsi" w:cstheme="minorHAnsi"/>
          <w:sz w:val="22"/>
          <w:szCs w:val="22"/>
        </w:rPr>
        <w:t>v listinnej podobe na adresu stanovenú vo vyzvaní, do dátumu uzatvorenia vyzvania, osobne na</w:t>
      </w:r>
      <w:r w:rsidR="000A1BC9" w:rsidRPr="002172BA">
        <w:rPr>
          <w:rFonts w:asciiTheme="minorHAnsi" w:hAnsiTheme="minorHAnsi" w:cstheme="minorHAnsi"/>
          <w:sz w:val="22"/>
          <w:szCs w:val="22"/>
        </w:rPr>
        <w:t> </w:t>
      </w:r>
      <w:r w:rsidRPr="002172BA">
        <w:rPr>
          <w:rFonts w:asciiTheme="minorHAnsi" w:hAnsiTheme="minorHAnsi" w:cstheme="minorHAnsi"/>
          <w:sz w:val="22"/>
          <w:szCs w:val="22"/>
        </w:rPr>
        <w:t xml:space="preserve">podateľňu </w:t>
      </w:r>
      <w:r w:rsidR="00C90731" w:rsidRPr="002172BA">
        <w:rPr>
          <w:rFonts w:asciiTheme="minorHAnsi" w:hAnsiTheme="minorHAnsi" w:cstheme="minorHAnsi"/>
          <w:sz w:val="22"/>
          <w:szCs w:val="22"/>
        </w:rPr>
        <w:t xml:space="preserve">MIRRI </w:t>
      </w:r>
      <w:r w:rsidRPr="002172BA">
        <w:rPr>
          <w:rFonts w:asciiTheme="minorHAnsi" w:hAnsiTheme="minorHAnsi" w:cstheme="minorHAnsi"/>
          <w:sz w:val="22"/>
          <w:szCs w:val="22"/>
        </w:rPr>
        <w:t xml:space="preserve">SR alebo </w:t>
      </w:r>
      <w:r w:rsidRPr="00F85DA9">
        <w:rPr>
          <w:rFonts w:asciiTheme="minorHAnsi" w:hAnsiTheme="minorHAnsi" w:cstheme="minorHAnsi"/>
          <w:sz w:val="22"/>
          <w:szCs w:val="22"/>
        </w:rPr>
        <w:t xml:space="preserve">RO OP TP alebo odovzdaná na poštovú, resp. inú prepravu (napr. zaslanie prostredníctvom kuriéra). </w:t>
      </w:r>
      <w:r w:rsidR="009C34A1" w:rsidRPr="005A6BED">
        <w:rPr>
          <w:rFonts w:asciiTheme="minorHAnsi" w:hAnsiTheme="minorHAnsi" w:cstheme="minorHAnsi"/>
          <w:sz w:val="22"/>
          <w:szCs w:val="22"/>
        </w:rPr>
        <w:t>Rozhodujúcim dátumom na splnenie podmienky podať ŽoNFP včas je</w:t>
      </w:r>
      <w:r w:rsidRPr="00F85DA9">
        <w:rPr>
          <w:rFonts w:asciiTheme="minorHAnsi" w:hAnsiTheme="minorHAnsi" w:cstheme="minorHAnsi"/>
          <w:sz w:val="22"/>
          <w:szCs w:val="22"/>
        </w:rPr>
        <w:t xml:space="preserve">: </w:t>
      </w:r>
    </w:p>
    <w:p w14:paraId="2D244A73" w14:textId="502420A7" w:rsidR="009C34A1" w:rsidRDefault="009C34A1" w:rsidP="00C514B7">
      <w:pPr>
        <w:pStyle w:val="Default"/>
        <w:numPr>
          <w:ilvl w:val="0"/>
          <w:numId w:val="6"/>
        </w:numPr>
        <w:spacing w:before="120" w:after="120"/>
        <w:jc w:val="both"/>
        <w:rPr>
          <w:rFonts w:asciiTheme="minorHAnsi" w:hAnsiTheme="minorHAnsi" w:cstheme="minorHAnsi"/>
          <w:sz w:val="22"/>
          <w:szCs w:val="22"/>
        </w:rPr>
      </w:pPr>
      <w:r w:rsidRPr="002E09C2">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6BF6B14C" w14:textId="5EA2F881"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F85DA9">
        <w:rPr>
          <w:rFonts w:asciiTheme="minorHAnsi" w:hAnsiTheme="minorHAnsi" w:cstheme="minorHAnsi"/>
          <w:sz w:val="22"/>
          <w:szCs w:val="22"/>
        </w:rPr>
        <w:t>v prípade osobného doručenia deň</w:t>
      </w:r>
      <w:r w:rsidRPr="00587681">
        <w:rPr>
          <w:rFonts w:asciiTheme="minorHAnsi" w:hAnsiTheme="minorHAnsi" w:cstheme="minorHAnsi"/>
          <w:sz w:val="22"/>
          <w:szCs w:val="22"/>
        </w:rPr>
        <w:t xml:space="preserve"> jej fyzického doručenia v listinnej podobe na adresu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1FC9A1B" w14:textId="30F8012B"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9C34A1">
        <w:rPr>
          <w:rFonts w:asciiTheme="minorHAnsi" w:hAnsiTheme="minorHAnsi" w:cstheme="minorHAnsi"/>
          <w:sz w:val="22"/>
          <w:szCs w:val="22"/>
        </w:rPr>
        <w:t>.</w:t>
      </w:r>
    </w:p>
    <w:p w14:paraId="599D9B64" w14:textId="408D796C" w:rsidR="00C514B7" w:rsidRPr="00F85DA9"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 xml:space="preserve">vzniknú pochybnosti o pravdivosti alebo úplnosti ŽoNFP alebo jej príloh, RO OP TP vyzve žiadateľa na </w:t>
      </w:r>
      <w:r w:rsidRPr="00F85DA9">
        <w:rPr>
          <w:rFonts w:asciiTheme="minorHAnsi" w:hAnsiTheme="minorHAnsi" w:cstheme="minorHAnsi"/>
          <w:sz w:val="22"/>
          <w:szCs w:val="22"/>
        </w:rPr>
        <w:t>doplnenie neúplných údajov, vysvetlenie nejasností alebo vysvetlenie nesprávne uvedených údajov zaslaním výzvy na doplnenie ŽoNFP a ďalej postupuje v zmysle kapitoly 3.</w:t>
      </w:r>
      <w:r w:rsidR="000A1BC9" w:rsidRPr="00F85DA9">
        <w:rPr>
          <w:rFonts w:asciiTheme="minorHAnsi" w:hAnsiTheme="minorHAnsi" w:cstheme="minorHAnsi"/>
          <w:sz w:val="22"/>
          <w:szCs w:val="22"/>
        </w:rPr>
        <w:t> </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Overovanie podmienok poskytnutia príspevku a ďalšie informácie k vyzvaniu, Schvaľovanie ŽoNFP</w:t>
      </w:r>
      <w:r w:rsidR="009C34A1" w:rsidRPr="00F85DA9">
        <w:rPr>
          <w:rFonts w:asciiTheme="minorHAnsi" w:hAnsiTheme="minorHAnsi" w:cstheme="minorHAnsi"/>
          <w:sz w:val="22"/>
          <w:szCs w:val="22"/>
        </w:rPr>
        <w:t>“</w:t>
      </w:r>
      <w:r w:rsidRPr="00F85DA9">
        <w:rPr>
          <w:rFonts w:asciiTheme="minorHAnsi" w:hAnsiTheme="minorHAnsi" w:cstheme="minorHAnsi"/>
          <w:sz w:val="22"/>
          <w:szCs w:val="22"/>
        </w:rPr>
        <w:t xml:space="preserve">. V prípade, ak žiadateľ nepredloží žiadosť o NFP riadne, včas alebo v určenej forme, RO OP TP </w:t>
      </w:r>
      <w:r w:rsidRPr="00F85DA9">
        <w:rPr>
          <w:rFonts w:asciiTheme="minorHAnsi" w:hAnsiTheme="minorHAnsi" w:cstheme="minorHAnsi"/>
          <w:sz w:val="22"/>
          <w:szCs w:val="22"/>
        </w:rPr>
        <w:lastRenderedPageBreak/>
        <w:t xml:space="preserve">zastaví konanie vydaním rozhodnutia o zastavení konania o žiadosti o NFP. </w:t>
      </w:r>
      <w:r w:rsidR="00F85DA9" w:rsidRPr="005A6BED">
        <w:rPr>
          <w:rFonts w:asciiTheme="minorHAnsi" w:hAnsiTheme="minorHAnsi" w:cstheme="minorHAnsi"/>
          <w:sz w:val="22"/>
          <w:szCs w:val="22"/>
        </w:rPr>
        <w:t>O tejto skutočnosti RO OP TP informuje elektronicky žiadateľa najneskôr nasledujúci pracovný deň po vydaní rozhodnutia.</w:t>
      </w:r>
    </w:p>
    <w:p w14:paraId="0E5F221A" w14:textId="4CBC62BC"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w:t>
      </w:r>
      <w:r w:rsidR="00F85DA9">
        <w:rPr>
          <w:rFonts w:asciiTheme="minorHAnsi" w:hAnsiTheme="minorHAnsi" w:cstheme="minorHAnsi"/>
          <w:sz w:val="22"/>
          <w:szCs w:val="22"/>
        </w:rPr>
        <w:t xml:space="preserve">právny </w:t>
      </w:r>
      <w:r w:rsidRPr="00587681">
        <w:rPr>
          <w:rFonts w:asciiTheme="minorHAnsi" w:hAnsiTheme="minorHAnsi" w:cstheme="minorHAnsi"/>
          <w:sz w:val="22"/>
          <w:szCs w:val="22"/>
        </w:rPr>
        <w:t xml:space="preserve">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297D60E4" w14:textId="4D4631E0"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Kontaktné údaje poskytovateľa a spôsob komunikácie s poskytovateľom</w:t>
      </w:r>
    </w:p>
    <w:p w14:paraId="27633C03" w14:textId="0D941B5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613D8F3C"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7202D94E" w14:textId="4FFDA267" w:rsidR="00C514B7" w:rsidRPr="00ED03C3" w:rsidRDefault="00C514B7" w:rsidP="00ED03C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del w:id="20" w:author="Autor">
        <w:r w:rsidR="00823F9E" w:rsidRPr="00077DC8" w:rsidDel="009732E8">
          <w:rPr>
            <w:rFonts w:asciiTheme="minorHAnsi" w:hAnsiTheme="minorHAnsi" w:cstheme="minorHAnsi"/>
            <w:sz w:val="22"/>
            <w:szCs w:val="22"/>
          </w:rPr>
          <w:delText>02/2092 8480</w:delText>
        </w:r>
      </w:del>
      <w:r w:rsidR="00823F9E" w:rsidRPr="00077DC8">
        <w:rPr>
          <w:rFonts w:asciiTheme="minorHAnsi" w:hAnsiTheme="minorHAnsi" w:cstheme="minorHAnsi"/>
          <w:sz w:val="22"/>
          <w:szCs w:val="22"/>
        </w:rPr>
        <w:t xml:space="preserve"> </w:t>
      </w:r>
      <w:r w:rsidR="00823F9E" w:rsidRPr="00ED03C3">
        <w:rPr>
          <w:rFonts w:asciiTheme="minorHAnsi" w:hAnsiTheme="minorHAnsi" w:cstheme="minorHAnsi"/>
          <w:sz w:val="22"/>
          <w:szCs w:val="22"/>
        </w:rPr>
        <w:t>02/2092 8483</w:t>
      </w:r>
    </w:p>
    <w:p w14:paraId="20F024CC" w14:textId="46339628" w:rsidR="00C514B7" w:rsidRPr="00FC49A1" w:rsidRDefault="00ED03C3" w:rsidP="005D7EF4">
      <w:pPr>
        <w:pStyle w:val="Default"/>
        <w:spacing w:before="120" w:after="120"/>
        <w:ind w:left="3824" w:firstLine="424"/>
        <w:rPr>
          <w:rFonts w:asciiTheme="minorHAnsi" w:eastAsiaTheme="minorHAnsi" w:hAnsiTheme="minorHAnsi" w:cstheme="minorHAnsi"/>
          <w:sz w:val="22"/>
          <w:szCs w:val="22"/>
        </w:rPr>
      </w:pPr>
      <w:r>
        <w:rPr>
          <w:rFonts w:asciiTheme="minorHAnsi" w:hAnsiTheme="minorHAnsi" w:cstheme="minorHAnsi"/>
          <w:sz w:val="22"/>
          <w:szCs w:val="22"/>
        </w:rPr>
        <w:t xml:space="preserve"> </w:t>
      </w:r>
      <w:r w:rsidR="00823F9E" w:rsidRPr="005D01A7">
        <w:rPr>
          <w:rFonts w:asciiTheme="minorHAnsi" w:hAnsiTheme="minorHAnsi" w:cstheme="minorHAnsi"/>
          <w:sz w:val="22"/>
          <w:szCs w:val="22"/>
        </w:rPr>
        <w:t>02/</w:t>
      </w:r>
      <w:r w:rsidR="00823F9E">
        <w:rPr>
          <w:rFonts w:asciiTheme="minorHAnsi" w:hAnsiTheme="minorHAnsi" w:cstheme="minorHAnsi"/>
          <w:sz w:val="22"/>
          <w:szCs w:val="22"/>
        </w:rPr>
        <w:t>2092 8484</w:t>
      </w:r>
      <w:r w:rsidR="00C514B7" w:rsidRPr="00FC49A1">
        <w:rPr>
          <w:rFonts w:asciiTheme="minorHAnsi" w:eastAsiaTheme="minorHAnsi" w:hAnsiTheme="minorHAnsi" w:cstheme="minorHAnsi"/>
          <w:sz w:val="22"/>
          <w:szCs w:val="22"/>
        </w:rPr>
        <w:tab/>
      </w:r>
    </w:p>
    <w:p w14:paraId="37C07502" w14:textId="18F44EFF"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E6438">
        <w:rPr>
          <w:rFonts w:asciiTheme="minorHAnsi" w:eastAsiaTheme="minorHAnsi" w:hAnsiTheme="minorHAnsi" w:cstheme="minorHAnsi"/>
          <w:sz w:val="22"/>
          <w:szCs w:val="22"/>
        </w:rPr>
        <w:t xml:space="preserve">mailom na adrese: </w:t>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r w:rsidRPr="004E6438">
        <w:rPr>
          <w:rFonts w:asciiTheme="minorHAnsi" w:eastAsiaTheme="minorHAnsi" w:hAnsiTheme="minorHAnsi" w:cstheme="minorHAnsi"/>
          <w:sz w:val="22"/>
          <w:szCs w:val="22"/>
        </w:rPr>
        <w:tab/>
      </w:r>
      <w:hyperlink r:id="rId14" w:history="1">
        <w:r w:rsidR="004E6438" w:rsidRPr="004E6438">
          <w:rPr>
            <w:rStyle w:val="Hypertextovprepojenie"/>
            <w:rFonts w:asciiTheme="minorHAnsi" w:hAnsiTheme="minorHAnsi"/>
            <w:sz w:val="22"/>
            <w:szCs w:val="22"/>
          </w:rPr>
          <w:t>projektyoptp@mirri.gov.sk</w:t>
        </w:r>
      </w:hyperlink>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05E9BE23" w:rsid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514B7" w:rsidRPr="00FC49A1">
        <w:rPr>
          <w:rFonts w:asciiTheme="minorHAnsi" w:eastAsiaTheme="minorHAnsi" w:hAnsiTheme="minorHAnsi" w:cstheme="minorHAnsi"/>
          <w:sz w:val="22"/>
          <w:szCs w:val="22"/>
        </w:rPr>
        <w:t xml:space="preserve"> SR</w:t>
      </w:r>
    </w:p>
    <w:p w14:paraId="0B9405A2" w14:textId="759DA788"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3EDEF932" w:rsidR="00C514B7" w:rsidRPr="00FC49A1" w:rsidRDefault="00417904" w:rsidP="00C514B7">
      <w:pPr>
        <w:pStyle w:val="Default"/>
        <w:spacing w:before="120" w:after="120"/>
        <w:ind w:left="709"/>
        <w:contextualSpacing/>
        <w:rPr>
          <w:rFonts w:asciiTheme="minorHAnsi" w:eastAsiaTheme="minorHAnsi" w:hAnsiTheme="minorHAnsi" w:cstheme="minorHAnsi"/>
          <w:sz w:val="22"/>
          <w:szCs w:val="22"/>
        </w:rPr>
      </w:pPr>
      <w:ins w:id="21" w:author="Autor">
        <w:r>
          <w:rPr>
            <w:rFonts w:asciiTheme="minorHAnsi" w:hAnsiTheme="minorHAnsi" w:cstheme="minorHAnsi"/>
            <w:sz w:val="22"/>
            <w:szCs w:val="22"/>
          </w:rPr>
          <w:t>Pribinova 4195/25</w:t>
        </w:r>
      </w:ins>
      <w:del w:id="22" w:author="Autor">
        <w:r w:rsidR="00C90731" w:rsidDel="00417904">
          <w:rPr>
            <w:rFonts w:asciiTheme="minorHAnsi" w:hAnsiTheme="minorHAnsi" w:cstheme="minorHAnsi"/>
            <w:sz w:val="22"/>
            <w:szCs w:val="22"/>
          </w:rPr>
          <w:delText>Štefánikova 15</w:delText>
        </w:r>
      </w:del>
      <w:r w:rsidR="00C514B7" w:rsidRPr="00FC49A1">
        <w:rPr>
          <w:rFonts w:asciiTheme="minorHAnsi" w:eastAsiaTheme="minorHAnsi" w:hAnsiTheme="minorHAnsi" w:cstheme="minorHAnsi"/>
          <w:sz w:val="22"/>
          <w:szCs w:val="22"/>
        </w:rPr>
        <w:t xml:space="preserve"> </w:t>
      </w:r>
    </w:p>
    <w:p w14:paraId="26A71E86" w14:textId="10F62CFA" w:rsidR="00C514B7" w:rsidRPr="00FC49A1" w:rsidRDefault="00C90731" w:rsidP="00151A6A">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w:t>
      </w:r>
      <w:del w:id="23" w:author="Autor">
        <w:r w:rsidDel="00417904">
          <w:rPr>
            <w:rFonts w:asciiTheme="minorHAnsi" w:eastAsiaTheme="minorHAnsi" w:hAnsiTheme="minorHAnsi" w:cstheme="minorHAnsi"/>
            <w:sz w:val="22"/>
            <w:szCs w:val="22"/>
          </w:rPr>
          <w:delText>5</w:delText>
        </w:r>
      </w:del>
      <w:ins w:id="24" w:author="Autor">
        <w:r w:rsidR="00417904">
          <w:rPr>
            <w:rFonts w:asciiTheme="minorHAnsi" w:eastAsiaTheme="minorHAnsi" w:hAnsiTheme="minorHAnsi" w:cstheme="minorHAnsi"/>
            <w:sz w:val="22"/>
            <w:szCs w:val="22"/>
          </w:rPr>
          <w:t>9</w:t>
        </w:r>
      </w:ins>
      <w:r w:rsidR="00C514B7" w:rsidRPr="00FC49A1">
        <w:rPr>
          <w:rFonts w:asciiTheme="minorHAnsi" w:eastAsiaTheme="minorHAnsi" w:hAnsiTheme="minorHAnsi" w:cstheme="minorHAnsi"/>
          <w:sz w:val="22"/>
          <w:szCs w:val="22"/>
        </w:rPr>
        <w:t xml:space="preserve"> Bratislava</w:t>
      </w:r>
    </w:p>
    <w:p w14:paraId="744AB0A0" w14:textId="6BB6F4A5"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4E6438">
        <w:rPr>
          <w:rFonts w:asciiTheme="minorHAnsi" w:hAnsiTheme="minorHAnsi" w:cstheme="minorHAnsi"/>
          <w:sz w:val="22"/>
          <w:szCs w:val="22"/>
        </w:rPr>
        <w:t>8:30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do </w:t>
      </w:r>
      <w:r w:rsidR="004E6438">
        <w:rPr>
          <w:rFonts w:asciiTheme="minorHAnsi" w:hAnsiTheme="minorHAnsi" w:cstheme="minorHAnsi"/>
          <w:sz w:val="22"/>
          <w:szCs w:val="22"/>
        </w:rPr>
        <w:t>14:30</w:t>
      </w:r>
      <w:r w:rsidR="004E6438"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290F2FD5" w14:textId="0A9980A9"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514B7" w:rsidRPr="00FC49A1">
        <w:rPr>
          <w:rFonts w:asciiTheme="minorHAnsi" w:eastAsiaTheme="minorHAnsi" w:hAnsiTheme="minorHAnsi" w:cstheme="minorHAnsi"/>
          <w:sz w:val="22"/>
          <w:szCs w:val="22"/>
        </w:rPr>
        <w:t>SR</w:t>
      </w:r>
    </w:p>
    <w:p w14:paraId="7066E1EF" w14:textId="45FE671E"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Pr="00DF0553" w:rsidDel="00C90731">
        <w:rPr>
          <w:rFonts w:asciiTheme="minorHAnsi" w:hAnsiTheme="minorHAnsi" w:cstheme="minorHAnsi"/>
          <w:sz w:val="22"/>
          <w:szCs w:val="22"/>
        </w:rPr>
        <w:t xml:space="preserve"> </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13544FE" w:rsidR="00C514B7" w:rsidRPr="00FC49A1" w:rsidRDefault="00417904" w:rsidP="00C514B7">
      <w:pPr>
        <w:pStyle w:val="Default"/>
        <w:ind w:left="709"/>
        <w:rPr>
          <w:rFonts w:asciiTheme="minorHAnsi" w:eastAsiaTheme="minorHAnsi" w:hAnsiTheme="minorHAnsi" w:cstheme="minorHAnsi"/>
          <w:sz w:val="22"/>
          <w:szCs w:val="22"/>
        </w:rPr>
      </w:pPr>
      <w:ins w:id="25" w:author="Autor">
        <w:r>
          <w:rPr>
            <w:rFonts w:asciiTheme="minorHAnsi" w:hAnsiTheme="minorHAnsi" w:cstheme="minorHAnsi"/>
            <w:sz w:val="22"/>
            <w:szCs w:val="22"/>
          </w:rPr>
          <w:t>Pribinova 4195/25</w:t>
        </w:r>
      </w:ins>
      <w:del w:id="26" w:author="Autor">
        <w:r w:rsidR="00671955" w:rsidDel="00417904">
          <w:rPr>
            <w:rFonts w:asciiTheme="minorHAnsi" w:eastAsiaTheme="minorHAnsi" w:hAnsiTheme="minorHAnsi" w:cstheme="minorHAnsi"/>
            <w:sz w:val="22"/>
            <w:szCs w:val="22"/>
          </w:rPr>
          <w:delText>Dunajská 68</w:delText>
        </w:r>
      </w:del>
      <w:r w:rsidR="00C514B7" w:rsidRPr="00FC49A1">
        <w:rPr>
          <w:rFonts w:asciiTheme="minorHAnsi" w:eastAsiaTheme="minorHAnsi" w:hAnsiTheme="minorHAnsi" w:cstheme="minorHAnsi"/>
          <w:sz w:val="22"/>
          <w:szCs w:val="22"/>
        </w:rPr>
        <w:t xml:space="preserve"> </w:t>
      </w:r>
    </w:p>
    <w:p w14:paraId="7F63A24A" w14:textId="4372522E"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del w:id="27" w:author="Autor">
        <w:r w:rsidR="00671955" w:rsidDel="00417904">
          <w:rPr>
            <w:rFonts w:asciiTheme="minorHAnsi" w:eastAsiaTheme="minorHAnsi" w:hAnsiTheme="minorHAnsi" w:cstheme="minorHAnsi"/>
            <w:sz w:val="22"/>
            <w:szCs w:val="22"/>
          </w:rPr>
          <w:delText>8</w:delText>
        </w:r>
      </w:del>
      <w:ins w:id="28" w:author="Autor">
        <w:r w:rsidR="00417904">
          <w:rPr>
            <w:rFonts w:asciiTheme="minorHAnsi" w:eastAsiaTheme="minorHAnsi" w:hAnsiTheme="minorHAnsi" w:cstheme="minorHAnsi"/>
            <w:sz w:val="22"/>
            <w:szCs w:val="22"/>
          </w:rPr>
          <w:t>9</w:t>
        </w:r>
      </w:ins>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A29D34F" w:rsidR="00C514B7" w:rsidRDefault="00C514B7" w:rsidP="008D5D40">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F2366E">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4AA72E3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F2366E">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76467096"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F2366E">
        <w:rPr>
          <w:rFonts w:asciiTheme="minorHAnsi" w:hAnsiTheme="minorHAnsi" w:cstheme="minorHAnsi"/>
        </w:rPr>
        <w:t>,</w:t>
      </w:r>
      <w:r>
        <w:rPr>
          <w:rFonts w:asciiTheme="minorHAnsi" w:hAnsiTheme="minorHAnsi" w:cstheme="minorHAnsi"/>
        </w:rPr>
        <w:t xml:space="preserve"> ako aj</w:t>
      </w:r>
      <w:r w:rsidR="000A1BC9">
        <w:rPr>
          <w:rFonts w:asciiTheme="minorHAnsi" w:hAnsiTheme="minorHAnsi" w:cstheme="minorHAnsi"/>
        </w:rPr>
        <w:t> </w:t>
      </w:r>
      <w:r>
        <w:rPr>
          <w:rFonts w:asciiTheme="minorHAnsi" w:hAnsiTheme="minorHAnsi" w:cstheme="minorHAnsi"/>
        </w:rPr>
        <w:t>ostatných kritérií pre výber projektov zo strany odborných hodnotiteľov</w:t>
      </w:r>
      <w:r w:rsidR="00F2366E">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8D5D40">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52372247" w14:textId="3E94B753" w:rsidR="00C514B7" w:rsidRDefault="00C514B7" w:rsidP="008D5D40">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282ADA68" w14:textId="77777777" w:rsidR="00C514B7" w:rsidRDefault="00C514B7" w:rsidP="008D5D40">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8D5D40">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27B46102" w14:textId="568F41B6" w:rsidR="00F2366E" w:rsidRDefault="00F2366E" w:rsidP="005A6BED">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8D5D40">
        <w:rPr>
          <w:rFonts w:asciiTheme="minorHAnsi" w:hAnsiTheme="minorHAnsi"/>
        </w:rPr>
        <w:t> </w:t>
      </w:r>
      <w:r w:rsidRPr="002B2828">
        <w:rPr>
          <w:rFonts w:asciiTheme="minorHAnsi" w:hAnsiTheme="minorHAnsi"/>
        </w:rPr>
        <w:t>doplnení niektorých zákonov v znení neskorších predpisov sa vzťahujú pravidlá uvedené v MP CKO č. 14 k zadávaniu zákaziek s nízkou hodnotou a v „Jednotnej príručke pre žiadateľov/prijímateľov k</w:t>
      </w:r>
      <w:r w:rsidR="008D5D40">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8D5D40">
        <w:rPr>
          <w:rFonts w:asciiTheme="minorHAnsi" w:hAnsiTheme="minorHAnsi"/>
        </w:rPr>
        <w:t> </w:t>
      </w:r>
      <w:r w:rsidRPr="002B2828">
        <w:rPr>
          <w:rFonts w:asciiTheme="minorHAnsi" w:hAnsiTheme="minorHAnsi"/>
        </w:rPr>
        <w:t>MP CKO č. 12.</w:t>
      </w:r>
    </w:p>
    <w:p w14:paraId="4DFA4A17" w14:textId="77777777" w:rsidR="00F2366E" w:rsidRPr="002B2828" w:rsidRDefault="00F2366E" w:rsidP="005A6BED">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74CCB9B5" w14:textId="15F92F52" w:rsidR="00657442" w:rsidRPr="00C21325" w:rsidRDefault="00F2366E" w:rsidP="008D5D40">
      <w:pPr>
        <w:spacing w:after="0" w:line="240" w:lineRule="auto"/>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657442"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25E23DB8"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r w:rsidR="00C90731">
        <w:rPr>
          <w:rFonts w:asciiTheme="minorHAnsi" w:hAnsiTheme="minorHAnsi"/>
          <w:sz w:val="22"/>
          <w:szCs w:val="22"/>
        </w:rPr>
        <w:t xml:space="preserve"> </w:t>
      </w:r>
      <w:r w:rsidRPr="00C514B7">
        <w:rPr>
          <w:rFonts w:asciiTheme="minorHAnsi" w:hAnsiTheme="minorHAnsi"/>
          <w:sz w:val="22"/>
          <w:szCs w:val="22"/>
        </w:rPr>
        <w:t>a Európskej územnej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Pr="00C514B7">
        <w:rPr>
          <w:rFonts w:asciiTheme="minorHAnsi" w:hAnsiTheme="minorHAnsi"/>
          <w:sz w:val="22"/>
          <w:szCs w:val="22"/>
        </w:rPr>
        <w:t xml:space="preserve"> </w:t>
      </w:r>
      <w:r w:rsidR="00C90731">
        <w:rPr>
          <w:rFonts w:asciiTheme="minorHAnsi" w:hAnsiTheme="minorHAnsi"/>
          <w:sz w:val="22"/>
          <w:szCs w:val="22"/>
        </w:rPr>
        <w:t xml:space="preserve"> </w:t>
      </w:r>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025939B9" w:rsidR="00126CDC" w:rsidRPr="001514E8" w:rsidRDefault="00126CDC" w:rsidP="00DD405E">
      <w:pPr>
        <w:pStyle w:val="Odsekzoznamu"/>
        <w:numPr>
          <w:ilvl w:val="2"/>
          <w:numId w:val="8"/>
        </w:numPr>
        <w:spacing w:before="120"/>
        <w:ind w:left="1559" w:hanging="181"/>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r w:rsidR="000A1BC9">
        <w:rPr>
          <w:rFonts w:asciiTheme="minorHAnsi" w:hAnsiTheme="minorHAnsi" w:cstheme="minorHAnsi"/>
          <w:sz w:val="22"/>
          <w:szCs w:val="22"/>
        </w:rPr>
        <w:t> </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p>
    <w:p w14:paraId="34080EE1" w14:textId="65B725BE" w:rsidR="0028248F" w:rsidRPr="00C514B7" w:rsidRDefault="0028248F" w:rsidP="00DD405E">
      <w:pPr>
        <w:pStyle w:val="Odsekzoznamu"/>
        <w:numPr>
          <w:ilvl w:val="2"/>
          <w:numId w:val="8"/>
        </w:numPr>
        <w:spacing w:after="120"/>
        <w:ind w:left="1559" w:hanging="181"/>
        <w:contextualSpacing w:val="0"/>
        <w:rPr>
          <w:rFonts w:asciiTheme="minorHAnsi" w:hAnsiTheme="minorHAnsi"/>
          <w:sz w:val="22"/>
          <w:szCs w:val="22"/>
        </w:rPr>
      </w:pPr>
      <w:r>
        <w:rPr>
          <w:rFonts w:asciiTheme="minorHAnsi" w:hAnsiTheme="minorHAnsi" w:cstheme="minorHAnsi"/>
          <w:sz w:val="22"/>
          <w:szCs w:val="22"/>
        </w:rPr>
        <w:t> ako koordinátor horizontálnej priority Marginalizované rómske komunity (od 01.06.2021)</w:t>
      </w:r>
    </w:p>
    <w:p w14:paraId="02280C77" w14:textId="73667E3A"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r w:rsidR="00A003A4">
        <w:rPr>
          <w:rFonts w:asciiTheme="minorHAnsi" w:hAnsiTheme="minorHAnsi"/>
          <w:sz w:val="22"/>
          <w:szCs w:val="22"/>
        </w:rPr>
        <w:t> </w:t>
      </w:r>
      <w:r w:rsidRPr="00C21325">
        <w:rPr>
          <w:rFonts w:asciiTheme="minorHAnsi" w:hAnsiTheme="minorHAnsi"/>
          <w:sz w:val="22"/>
          <w:szCs w:val="22"/>
        </w:rPr>
        <w:t>informatizáciu</w:t>
      </w:r>
      <w:r w:rsidR="00A003A4">
        <w:rPr>
          <w:rFonts w:asciiTheme="minorHAnsi" w:hAnsiTheme="minorHAnsi"/>
          <w:sz w:val="22"/>
          <w:szCs w:val="22"/>
        </w:rPr>
        <w:t>:</w:t>
      </w:r>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51FE1F17" w14:textId="3E0574BA"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r w:rsidR="00C90731">
        <w:rPr>
          <w:rFonts w:asciiTheme="minorHAnsi" w:hAnsiTheme="minorHAnsi"/>
          <w:sz w:val="22"/>
          <w:szCs w:val="22"/>
        </w:rPr>
        <w:t> </w:t>
      </w:r>
      <w:r w:rsidR="00FB41B7" w:rsidRPr="00C514B7">
        <w:rPr>
          <w:rFonts w:asciiTheme="minorHAnsi" w:hAnsiTheme="minorHAnsi"/>
          <w:sz w:val="22"/>
          <w:szCs w:val="22"/>
        </w:rPr>
        <w:t>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616EE1A3" w14:textId="3E53DC47" w:rsidR="004A547B" w:rsidRDefault="00AD5869">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lastRenderedPageBreak/>
        <w:t>Ministerstvo vnútra S</w:t>
      </w:r>
      <w:r w:rsidR="00BF2C98" w:rsidRPr="00C514B7">
        <w:rPr>
          <w:rFonts w:asciiTheme="minorHAnsi" w:hAnsiTheme="minorHAnsi"/>
          <w:sz w:val="22"/>
          <w:szCs w:val="22"/>
        </w:rPr>
        <w:t>lovenskej republiky ako koordinátor horizontálnej priority Marginalizované rómske komunity</w:t>
      </w:r>
      <w:r w:rsidR="0028248F">
        <w:rPr>
          <w:rFonts w:asciiTheme="minorHAnsi" w:hAnsiTheme="minorHAnsi"/>
          <w:sz w:val="22"/>
          <w:szCs w:val="22"/>
        </w:rPr>
        <w:t xml:space="preserve"> (do 31.05.2021)</w:t>
      </w:r>
    </w:p>
    <w:p w14:paraId="126F3A93" w14:textId="77777777" w:rsidR="004A547B" w:rsidRPr="004A547B" w:rsidRDefault="004A547B" w:rsidP="004A547B">
      <w:pPr>
        <w:spacing w:before="120" w:after="120"/>
        <w:ind w:left="1004"/>
        <w:rPr>
          <w:rFonts w:asciiTheme="minorHAnsi" w:hAnsiTheme="minorHAnsi"/>
        </w:rPr>
      </w:pPr>
      <w:r w:rsidRPr="004A547B">
        <w:rPr>
          <w:rFonts w:asciiTheme="minorHAnsi" w:hAnsiTheme="minorHAnsi"/>
        </w:rPr>
        <w:t>•</w:t>
      </w:r>
      <w:r w:rsidRPr="004A547B">
        <w:rPr>
          <w:rFonts w:asciiTheme="minorHAnsi" w:hAnsiTheme="minorHAnsi"/>
        </w:rPr>
        <w:tab/>
        <w:t>Ministerstvo investícií, regionálneho rozvoja a informatizácie Slovenskej republiky:</w:t>
      </w:r>
    </w:p>
    <w:p w14:paraId="5026CFA6"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centrálny koordinačný orgán (od 01.07.2020)</w:t>
      </w:r>
    </w:p>
    <w:p w14:paraId="7BF9009F"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gestor horizontálneho princípu Udržateľný rozvoj (od 01.07.2020)</w:t>
      </w:r>
    </w:p>
    <w:p w14:paraId="1A99D47E" w14:textId="77777777"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p>
    <w:p w14:paraId="1A799BA6" w14:textId="78EAEB19" w:rsidR="004A547B" w:rsidRPr="004A547B" w:rsidRDefault="004A547B" w:rsidP="00151A6A">
      <w:pPr>
        <w:tabs>
          <w:tab w:val="left" w:pos="1843"/>
        </w:tabs>
        <w:spacing w:before="120" w:after="120"/>
        <w:ind w:left="1418"/>
        <w:contextualSpacing/>
        <w:rPr>
          <w:rFonts w:asciiTheme="minorHAnsi" w:hAnsiTheme="minorHAnsi"/>
        </w:rPr>
      </w:pP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p>
    <w:p w14:paraId="4654F9C9" w14:textId="6A49BC39"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platobná jednotka OP TP (od </w:t>
      </w:r>
      <w:r>
        <w:rPr>
          <w:rFonts w:asciiTheme="minorHAnsi" w:hAnsiTheme="minorHAnsi"/>
        </w:rPr>
        <w:t>0</w:t>
      </w:r>
      <w:r w:rsidRPr="004A547B">
        <w:rPr>
          <w:rFonts w:asciiTheme="minorHAnsi" w:hAnsiTheme="minorHAnsi"/>
        </w:rPr>
        <w:t>1.10.2020)</w:t>
      </w:r>
    </w:p>
    <w:p w14:paraId="44FF5CA0" w14:textId="30E01F46"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p>
    <w:p w14:paraId="13914057" w14:textId="6CEA1B0C" w:rsidR="004A547B" w:rsidRPr="004A547B"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p>
    <w:p w14:paraId="465E17C1" w14:textId="2479FFFF" w:rsidR="004A547B" w:rsidRPr="004A547B" w:rsidRDefault="004A547B" w:rsidP="00151A6A">
      <w:pPr>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p>
    <w:p w14:paraId="06B73621" w14:textId="3E47C8AE" w:rsidR="00736A7F" w:rsidRPr="004A547B" w:rsidRDefault="004A547B" w:rsidP="005D7EF4">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ako orgán prvostupňovej kontroly programov nadnárodnej spolupráce (od</w:t>
      </w:r>
      <w:r w:rsidR="002A7A7B">
        <w:rPr>
          <w:rFonts w:asciiTheme="minorHAnsi" w:hAnsiTheme="minorHAnsi"/>
        </w:rPr>
        <w:t> </w:t>
      </w:r>
      <w:r>
        <w:rPr>
          <w:rFonts w:asciiTheme="minorHAnsi" w:hAnsiTheme="minorHAnsi"/>
        </w:rPr>
        <w:t>0</w:t>
      </w:r>
      <w:r w:rsidRPr="004A547B">
        <w:rPr>
          <w:rFonts w:asciiTheme="minorHAnsi" w:hAnsiTheme="minorHAnsi"/>
        </w:rPr>
        <w:t>1.10.2020</w:t>
      </w:r>
      <w:r>
        <w:rPr>
          <w:rFonts w:asciiTheme="minorHAnsi" w:hAnsiTheme="minorHAnsi"/>
        </w:rPr>
        <w:t>)</w:t>
      </w:r>
      <w:r w:rsidR="00736A7F">
        <w:rPr>
          <w:rFonts w:asciiTheme="minorHAnsi" w:hAnsiTheme="minorHAnsi"/>
        </w:rPr>
        <w:t xml:space="preserve"> </w:t>
      </w:r>
    </w:p>
    <w:p w14:paraId="3DA44E2E" w14:textId="6A602716" w:rsidR="00736A7F" w:rsidRPr="004A547B" w:rsidRDefault="00736A7F" w:rsidP="00736A7F">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w:t>
      </w:r>
      <w:r>
        <w:rPr>
          <w:rFonts w:asciiTheme="minorHAnsi" w:hAnsiTheme="minorHAnsi"/>
        </w:rPr>
        <w:t>sekcia Operačný program Slovensko</w:t>
      </w:r>
      <w:r w:rsidRPr="004A547B">
        <w:rPr>
          <w:rFonts w:asciiTheme="minorHAnsi" w:hAnsiTheme="minorHAnsi"/>
        </w:rPr>
        <w:t xml:space="preserve"> (od 01.0</w:t>
      </w:r>
      <w:r>
        <w:rPr>
          <w:rFonts w:asciiTheme="minorHAnsi" w:hAnsiTheme="minorHAnsi"/>
        </w:rPr>
        <w:t>3</w:t>
      </w:r>
      <w:r w:rsidRPr="004A547B">
        <w:rPr>
          <w:rFonts w:asciiTheme="minorHAnsi" w:hAnsiTheme="minorHAnsi"/>
        </w:rPr>
        <w:t>.202</w:t>
      </w:r>
      <w:r>
        <w:rPr>
          <w:rFonts w:asciiTheme="minorHAnsi" w:hAnsiTheme="minorHAnsi"/>
        </w:rPr>
        <w:t>1</w:t>
      </w:r>
      <w:r w:rsidRPr="004A547B">
        <w:rPr>
          <w:rFonts w:asciiTheme="minorHAnsi" w:hAnsiTheme="minorHAnsi"/>
        </w:rPr>
        <w:t>)</w:t>
      </w:r>
    </w:p>
    <w:p w14:paraId="530EBD4D" w14:textId="77777777" w:rsidR="00F4224E" w:rsidRPr="002F60AA" w:rsidRDefault="00F4224E" w:rsidP="007E5062">
      <w:pPr>
        <w:pStyle w:val="Odsekzoznamu"/>
        <w:spacing w:before="120" w:after="120"/>
        <w:ind w:left="284"/>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05392EFC" w14:textId="48527209"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7DCC2BAC" w14:textId="3C39481A" w:rsidR="00CD1A3F" w:rsidRPr="0021506B" w:rsidRDefault="00F2366E" w:rsidP="002F60AA">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Pr>
          <w:rFonts w:asciiTheme="minorHAnsi" w:hAnsiTheme="minorHAnsi"/>
          <w:color w:val="000000"/>
          <w:sz w:val="22"/>
          <w:szCs w:val="22"/>
        </w:rPr>
        <w:t xml:space="preserve"> </w:t>
      </w:r>
      <w:r w:rsidR="00CD1A3F" w:rsidRPr="0021506B">
        <w:rPr>
          <w:rFonts w:asciiTheme="minorHAnsi" w:hAnsiTheme="minorHAnsi"/>
          <w:color w:val="000000"/>
          <w:sz w:val="22"/>
          <w:szCs w:val="22"/>
        </w:rPr>
        <w:t xml:space="preserve">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w:t>
      </w:r>
      <w:r>
        <w:rPr>
          <w:rFonts w:asciiTheme="minorHAnsi" w:hAnsiTheme="minorHAnsi"/>
          <w:color w:val="000000"/>
          <w:sz w:val="22"/>
          <w:szCs w:val="22"/>
        </w:rPr>
        <w:t>j</w:t>
      </w:r>
      <w:r w:rsidR="003F44AD" w:rsidRPr="0021506B">
        <w:rPr>
          <w:rFonts w:asciiTheme="minorHAnsi" w:hAnsiTheme="minorHAnsi"/>
          <w:color w:val="000000"/>
          <w:sz w:val="22"/>
          <w:szCs w:val="22"/>
        </w:rPr>
        <w:t xml:space="preserve"> </w:t>
      </w:r>
      <w:r>
        <w:rPr>
          <w:rFonts w:asciiTheme="minorHAnsi" w:hAnsiTheme="minorHAnsi"/>
          <w:color w:val="000000"/>
          <w:sz w:val="22"/>
          <w:szCs w:val="22"/>
        </w:rPr>
        <w:t>únie</w:t>
      </w:r>
      <w:r w:rsidR="00CD1A3F"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21506B">
        <w:rPr>
          <w:rFonts w:asciiTheme="minorHAnsi" w:hAnsiTheme="minorHAnsi"/>
          <w:color w:val="000000"/>
          <w:sz w:val="22"/>
          <w:szCs w:val="22"/>
        </w:rPr>
        <w:t xml:space="preserve"> pri verejnom obstarávaní a verejnej dražbe</w:t>
      </w:r>
    </w:p>
    <w:p w14:paraId="4CE7E28D" w14:textId="7C8FD30D"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w:t>
      </w:r>
      <w:r w:rsidR="008432D3">
        <w:rPr>
          <w:rFonts w:asciiTheme="minorHAnsi" w:hAnsiTheme="minorHAnsi"/>
          <w:i/>
          <w:sz w:val="22"/>
          <w:szCs w:val="22"/>
        </w:rPr>
        <w:t xml:space="preserve">splnenie </w:t>
      </w:r>
      <w:r w:rsidRPr="0021506B">
        <w:rPr>
          <w:rFonts w:asciiTheme="minorHAnsi" w:hAnsiTheme="minorHAnsi"/>
          <w:i/>
          <w:sz w:val="22"/>
          <w:szCs w:val="22"/>
        </w:rPr>
        <w:t>podmienk</w:t>
      </w:r>
      <w:r w:rsidR="008432D3">
        <w:rPr>
          <w:rFonts w:asciiTheme="minorHAnsi" w:hAnsiTheme="minorHAnsi"/>
          <w:i/>
          <w:sz w:val="22"/>
          <w:szCs w:val="22"/>
        </w:rPr>
        <w:t>y</w:t>
      </w:r>
      <w:r w:rsidRPr="0021506B">
        <w:rPr>
          <w:rFonts w:asciiTheme="minorHAnsi" w:hAnsiTheme="minorHAnsi"/>
          <w:i/>
          <w:sz w:val="22"/>
          <w:szCs w:val="22"/>
        </w:rPr>
        <w:t xml:space="preserve">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29B00327" w14:textId="77777777" w:rsidR="00F2366E" w:rsidRPr="002E09C2" w:rsidRDefault="00F2366E" w:rsidP="00F2366E">
      <w:pPr>
        <w:pStyle w:val="Odsekzoznamu"/>
        <w:numPr>
          <w:ilvl w:val="0"/>
          <w:numId w:val="50"/>
        </w:numPr>
        <w:spacing w:before="120" w:after="120"/>
        <w:ind w:left="714" w:hanging="357"/>
        <w:contextualSpacing w:val="0"/>
        <w:jc w:val="both"/>
        <w:rPr>
          <w:rFonts w:asciiTheme="minorHAnsi" w:hAnsiTheme="minorHAnsi" w:cstheme="minorHAnsi"/>
          <w:sz w:val="22"/>
          <w:szCs w:val="22"/>
        </w:rPr>
      </w:pPr>
      <w:r w:rsidRPr="002E09C2">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69355F5" w14:textId="250FD83E" w:rsidR="005F5C8C" w:rsidRPr="0021506B" w:rsidRDefault="00F2366E" w:rsidP="002F60AA">
      <w:pPr>
        <w:pStyle w:val="Odsekzoznamu"/>
        <w:spacing w:before="120" w:after="120"/>
        <w:contextualSpacing w:val="0"/>
        <w:jc w:val="both"/>
        <w:rPr>
          <w:rFonts w:asciiTheme="minorHAnsi" w:hAnsiTheme="minorHAnsi"/>
          <w:sz w:val="22"/>
          <w:szCs w:val="22"/>
        </w:rPr>
      </w:pPr>
      <w:r w:rsidRPr="00230311">
        <w:rPr>
          <w:rFonts w:asciiTheme="minorHAnsi" w:hAnsiTheme="minorHAnsi" w:cstheme="minorHAnsi"/>
          <w:i/>
          <w:sz w:val="22"/>
          <w:szCs w:val="22"/>
        </w:rPr>
        <w:t>(</w:t>
      </w:r>
      <w:r w:rsidR="008432D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8432D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07242B98"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ins w:id="29" w:author="Autor">
        <w:r w:rsidR="008764A1">
          <w:rPr>
            <w:rFonts w:asciiTheme="minorHAnsi" w:hAnsiTheme="minorHAnsi"/>
            <w:sz w:val="22"/>
            <w:szCs w:val="22"/>
            <w:u w:val="single"/>
          </w:rPr>
          <w:t xml:space="preserve"> projektu</w:t>
        </w:r>
      </w:ins>
      <w:r w:rsidRPr="0021506B">
        <w:rPr>
          <w:rFonts w:asciiTheme="minorHAnsi" w:hAnsiTheme="minorHAnsi"/>
          <w:sz w:val="22"/>
          <w:szCs w:val="22"/>
          <w:u w:val="single"/>
        </w:rPr>
        <w: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377DCA11"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lastRenderedPageBreak/>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2AEB3655" w:rsidR="00892F2F" w:rsidRDefault="00892F2F" w:rsidP="00E97DF1">
      <w:pPr>
        <w:spacing w:before="120" w:after="120" w:line="240" w:lineRule="auto"/>
        <w:ind w:left="709"/>
        <w:jc w:val="both"/>
        <w:rPr>
          <w:rFonts w:asciiTheme="minorHAnsi" w:hAnsiTheme="minorHAnsi"/>
          <w:i/>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50B292" w14:textId="77777777" w:rsidR="003F0D01" w:rsidRPr="0021506B" w:rsidRDefault="003F0D01" w:rsidP="003F0D01">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časová oprávnenosť realizácie projektu</w:t>
      </w:r>
    </w:p>
    <w:p w14:paraId="28DF73B7" w14:textId="758A24C7" w:rsidR="003F0D01" w:rsidRPr="0021506B" w:rsidRDefault="003F0D01" w:rsidP="003F0D01">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od 01. 12. 2018</w:t>
      </w:r>
      <w:r w:rsidR="008432D3">
        <w:rPr>
          <w:rFonts w:asciiTheme="minorHAnsi" w:eastAsiaTheme="minorHAnsi" w:hAnsiTheme="minorHAnsi"/>
          <w:b/>
          <w:color w:val="000000"/>
          <w:sz w:val="22"/>
          <w:szCs w:val="22"/>
          <w:lang w:eastAsia="en-US"/>
        </w:rPr>
        <w:t>,</w:t>
      </w:r>
      <w:r w:rsidRPr="0021506B">
        <w:rPr>
          <w:rFonts w:asciiTheme="minorHAnsi" w:eastAsiaTheme="minorHAnsi" w:hAnsiTheme="minorHAnsi"/>
          <w:b/>
          <w:color w:val="000000"/>
          <w:sz w:val="22"/>
          <w:szCs w:val="22"/>
          <w:lang w:eastAsia="en-US"/>
        </w:rPr>
        <w:t xml:space="preserve"> </w:t>
      </w:r>
      <w:r w:rsidRPr="0021506B">
        <w:rPr>
          <w:rFonts w:asciiTheme="minorHAnsi" w:hAnsiTheme="minorHAnsi" w:cstheme="minorHAnsi"/>
          <w:color w:val="000000"/>
          <w:sz w:val="22"/>
          <w:szCs w:val="22"/>
        </w:rPr>
        <w:t>najneskôr do 3 mesiacov od nadobudnutia účinnosti zmluvy o</w:t>
      </w:r>
      <w:r w:rsidR="003D75DA">
        <w:rPr>
          <w:rFonts w:asciiTheme="minorHAnsi" w:hAnsiTheme="minorHAnsi" w:cstheme="minorHAnsi"/>
          <w:color w:val="000000"/>
          <w:sz w:val="22"/>
          <w:szCs w:val="22"/>
        </w:rPr>
        <w:t xml:space="preserve"> poskytnutí </w:t>
      </w:r>
      <w:r w:rsidRPr="0021506B">
        <w:rPr>
          <w:rFonts w:asciiTheme="minorHAnsi" w:hAnsiTheme="minorHAnsi" w:cstheme="minorHAnsi"/>
          <w:color w:val="000000"/>
          <w:sz w:val="22"/>
          <w:szCs w:val="22"/>
        </w:rPr>
        <w:t>NFP</w:t>
      </w:r>
      <w:r w:rsidR="003D75DA">
        <w:rPr>
          <w:rFonts w:asciiTheme="minorHAnsi" w:hAnsiTheme="minorHAnsi" w:cstheme="minorHAnsi"/>
          <w:color w:val="000000"/>
          <w:sz w:val="22"/>
          <w:szCs w:val="22"/>
        </w:rPr>
        <w:t xml:space="preserve"> (ďalej aj „zmluva o NFP“)</w:t>
      </w:r>
      <w:r w:rsidRPr="0021506B">
        <w:rPr>
          <w:rFonts w:asciiTheme="minorHAnsi" w:hAnsiTheme="minorHAnsi" w:cstheme="minorHAnsi"/>
          <w:color w:val="000000"/>
          <w:sz w:val="22"/>
          <w:szCs w:val="22"/>
        </w:rPr>
        <w:t>/</w:t>
      </w:r>
      <w:del w:id="30" w:author="Autor">
        <w:r w:rsidRPr="0021506B" w:rsidDel="008764A1">
          <w:rPr>
            <w:rFonts w:asciiTheme="minorHAnsi" w:hAnsiTheme="minorHAnsi" w:cstheme="minorHAnsi"/>
            <w:color w:val="000000"/>
            <w:sz w:val="22"/>
            <w:szCs w:val="22"/>
          </w:rPr>
          <w:delText>interného R</w:delText>
        </w:r>
      </w:del>
      <w:ins w:id="31" w:author="Autor">
        <w:r w:rsidR="008764A1">
          <w:rPr>
            <w:rFonts w:asciiTheme="minorHAnsi" w:hAnsiTheme="minorHAnsi" w:cstheme="minorHAnsi"/>
            <w:color w:val="000000"/>
            <w:sz w:val="22"/>
            <w:szCs w:val="22"/>
          </w:rPr>
          <w:t>r</w:t>
        </w:r>
      </w:ins>
      <w:r w:rsidRPr="0021506B">
        <w:rPr>
          <w:rFonts w:asciiTheme="minorHAnsi" w:hAnsiTheme="minorHAnsi" w:cstheme="minorHAnsi"/>
          <w:color w:val="000000"/>
          <w:sz w:val="22"/>
          <w:szCs w:val="22"/>
        </w:rPr>
        <w:t xml:space="preserve">ozhodnutia o schválení žiadosti o NFP. Aktivity projektu je prijímateľ povinný ukončiť </w:t>
      </w:r>
      <w:r w:rsidRPr="0021506B">
        <w:rPr>
          <w:rFonts w:asciiTheme="minorHAnsi" w:hAnsiTheme="minorHAnsi" w:cstheme="minorHAnsi"/>
          <w:b/>
          <w:color w:val="000000"/>
          <w:sz w:val="22"/>
          <w:szCs w:val="22"/>
        </w:rPr>
        <w:t xml:space="preserve">najneskôr do 31. 12. </w:t>
      </w:r>
      <w:del w:id="32" w:author="Autor">
        <w:r w:rsidRPr="0021506B" w:rsidDel="008764A1">
          <w:rPr>
            <w:rFonts w:asciiTheme="minorHAnsi" w:hAnsiTheme="minorHAnsi" w:cstheme="minorHAnsi"/>
            <w:b/>
            <w:color w:val="000000"/>
            <w:sz w:val="22"/>
            <w:szCs w:val="22"/>
          </w:rPr>
          <w:delText>202</w:delText>
        </w:r>
        <w:r w:rsidR="003D75DA" w:rsidDel="008764A1">
          <w:rPr>
            <w:rFonts w:asciiTheme="minorHAnsi" w:hAnsiTheme="minorHAnsi" w:cstheme="minorHAnsi"/>
            <w:b/>
            <w:color w:val="000000"/>
            <w:sz w:val="22"/>
            <w:szCs w:val="22"/>
          </w:rPr>
          <w:delText>2</w:delText>
        </w:r>
      </w:del>
      <w:ins w:id="33" w:author="Autor">
        <w:r w:rsidR="008764A1" w:rsidRPr="0021506B">
          <w:rPr>
            <w:rFonts w:asciiTheme="minorHAnsi" w:hAnsiTheme="minorHAnsi" w:cstheme="minorHAnsi"/>
            <w:b/>
            <w:color w:val="000000"/>
            <w:sz w:val="22"/>
            <w:szCs w:val="22"/>
          </w:rPr>
          <w:t>202</w:t>
        </w:r>
        <w:r w:rsidR="008764A1">
          <w:rPr>
            <w:rFonts w:asciiTheme="minorHAnsi" w:hAnsiTheme="minorHAnsi" w:cstheme="minorHAnsi"/>
            <w:b/>
            <w:color w:val="000000"/>
            <w:sz w:val="22"/>
            <w:szCs w:val="22"/>
          </w:rPr>
          <w:t>3</w:t>
        </w:r>
      </w:ins>
      <w:r w:rsidRPr="0021506B">
        <w:rPr>
          <w:rFonts w:asciiTheme="minorHAnsi" w:hAnsiTheme="minorHAnsi" w:cstheme="minorHAnsi"/>
          <w:color w:val="000000"/>
          <w:sz w:val="22"/>
          <w:szCs w:val="22"/>
        </w:rPr>
        <w:t xml:space="preserve">. Žiadateľ o NFP je oprávnený predložiť v rámci vyzvania viacero žiadostí o NFP. </w:t>
      </w:r>
    </w:p>
    <w:p w14:paraId="1C903266" w14:textId="7DEDE930" w:rsidR="003F0D01" w:rsidRPr="0021506B" w:rsidRDefault="003F0D01" w:rsidP="003F0D01">
      <w:pPr>
        <w:spacing w:before="120" w:after="120" w:line="240" w:lineRule="auto"/>
        <w:ind w:left="709"/>
        <w:jc w:val="both"/>
        <w:rPr>
          <w:rFonts w:asciiTheme="minorHAnsi" w:hAnsiTheme="minorHAnsi"/>
          <w:b/>
        </w:rPr>
      </w:pPr>
      <w:r w:rsidRPr="0021506B">
        <w:rPr>
          <w:rFonts w:asciiTheme="minorHAnsi" w:hAnsiTheme="minorHAnsi" w:cstheme="minorHAnsi"/>
          <w:i/>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rPr>
        <w:t>začať skôr ako 01. 12. 2018 a</w:t>
      </w:r>
      <w:r>
        <w:rPr>
          <w:rFonts w:asciiTheme="minorHAnsi" w:hAnsiTheme="minorHAnsi"/>
          <w:i/>
        </w:rPr>
        <w:t> </w:t>
      </w:r>
      <w:r w:rsidRPr="0021506B">
        <w:rPr>
          <w:rFonts w:asciiTheme="minorHAnsi" w:hAnsiTheme="minorHAnsi" w:cstheme="minorHAnsi"/>
          <w:i/>
        </w:rPr>
        <w:t>presiahnuť dátum 31. 12. 202</w:t>
      </w:r>
      <w:del w:id="34" w:author="Autor">
        <w:r w:rsidR="003D75DA" w:rsidDel="008764A1">
          <w:rPr>
            <w:rFonts w:asciiTheme="minorHAnsi" w:hAnsiTheme="minorHAnsi" w:cstheme="minorHAnsi"/>
            <w:i/>
          </w:rPr>
          <w:delText>2</w:delText>
        </w:r>
      </w:del>
      <w:ins w:id="35" w:author="Autor">
        <w:r w:rsidR="008764A1">
          <w:rPr>
            <w:rFonts w:asciiTheme="minorHAnsi" w:hAnsiTheme="minorHAnsi" w:cstheme="minorHAnsi"/>
            <w:i/>
          </w:rPr>
          <w:t>3</w:t>
        </w:r>
      </w:ins>
      <w:r w:rsidRPr="0021506B">
        <w:rPr>
          <w:rFonts w:asciiTheme="minorHAnsi" w:hAnsiTheme="minorHAnsi" w:cstheme="minorHAnsi"/>
          <w:i/>
        </w:rPr>
        <w:t>.)</w:t>
      </w:r>
    </w:p>
    <w:p w14:paraId="36A2A61A" w14:textId="207AD15A" w:rsidR="00F875B0" w:rsidRPr="0021506B" w:rsidRDefault="00810DAA" w:rsidP="005A6BED">
      <w:pPr>
        <w:pStyle w:val="Odsekzoznamu"/>
        <w:numPr>
          <w:ilvl w:val="0"/>
          <w:numId w:val="7"/>
        </w:numPr>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žiadateľ neukončil fyzickú realizáciu všetkých </w:t>
      </w:r>
      <w:del w:id="36" w:author="Autor">
        <w:r w:rsidRPr="0021506B" w:rsidDel="008764A1">
          <w:rPr>
            <w:rFonts w:asciiTheme="minorHAnsi" w:hAnsiTheme="minorHAnsi"/>
            <w:color w:val="000000"/>
            <w:sz w:val="22"/>
            <w:szCs w:val="22"/>
          </w:rPr>
          <w:delText xml:space="preserve">hlavných </w:delText>
        </w:r>
      </w:del>
      <w:ins w:id="37" w:author="Autor">
        <w:r w:rsidR="008764A1">
          <w:rPr>
            <w:rFonts w:asciiTheme="minorHAnsi" w:hAnsiTheme="minorHAnsi"/>
            <w:color w:val="000000"/>
            <w:sz w:val="22"/>
            <w:szCs w:val="22"/>
          </w:rPr>
          <w:t>oprávnených</w:t>
        </w:r>
        <w:r w:rsidR="008764A1" w:rsidRPr="0021506B">
          <w:rPr>
            <w:rFonts w:asciiTheme="minorHAnsi" w:hAnsiTheme="minorHAnsi"/>
            <w:color w:val="000000"/>
            <w:sz w:val="22"/>
            <w:szCs w:val="22"/>
          </w:rPr>
          <w:t xml:space="preserve"> </w:t>
        </w:r>
      </w:ins>
      <w:r w:rsidRPr="0021506B">
        <w:rPr>
          <w:rFonts w:asciiTheme="minorHAnsi" w:hAnsiTheme="minorHAnsi"/>
          <w:color w:val="000000"/>
          <w:sz w:val="22"/>
          <w:szCs w:val="22"/>
        </w:rPr>
        <w:t xml:space="preserve">aktivít </w:t>
      </w:r>
      <w:del w:id="38" w:author="Autor">
        <w:r w:rsidRPr="0021506B" w:rsidDel="008764A1">
          <w:rPr>
            <w:rFonts w:asciiTheme="minorHAnsi" w:hAnsiTheme="minorHAnsi"/>
            <w:color w:val="000000"/>
            <w:sz w:val="22"/>
            <w:szCs w:val="22"/>
          </w:rPr>
          <w:delText xml:space="preserve">projektu </w:delText>
        </w:r>
      </w:del>
      <w:r w:rsidRPr="0021506B">
        <w:rPr>
          <w:rFonts w:asciiTheme="minorHAnsi" w:hAnsiTheme="minorHAnsi"/>
          <w:color w:val="000000"/>
          <w:sz w:val="22"/>
          <w:szCs w:val="22"/>
        </w:rPr>
        <w:t>pred predložením ŽoNFP</w:t>
      </w:r>
    </w:p>
    <w:p w14:paraId="18CB0F16" w14:textId="367B8768" w:rsidR="00810DAA" w:rsidRPr="0021506B" w:rsidDel="008764A1" w:rsidRDefault="00810DAA" w:rsidP="00E97DF1">
      <w:pPr>
        <w:pStyle w:val="Odsekzoznamu"/>
        <w:autoSpaceDE w:val="0"/>
        <w:autoSpaceDN w:val="0"/>
        <w:adjustRightInd w:val="0"/>
        <w:spacing w:before="120" w:after="120"/>
        <w:contextualSpacing w:val="0"/>
        <w:jc w:val="both"/>
        <w:rPr>
          <w:del w:id="39" w:author="Autor"/>
          <w:rFonts w:asciiTheme="minorHAnsi" w:hAnsiTheme="minorHAnsi"/>
          <w:color w:val="000000"/>
          <w:sz w:val="22"/>
          <w:szCs w:val="22"/>
        </w:rPr>
      </w:pPr>
      <w:del w:id="40" w:author="Autor">
        <w:r w:rsidRPr="0021506B" w:rsidDel="008764A1">
          <w:rPr>
            <w:rFonts w:asciiTheme="minorHAnsi" w:hAnsiTheme="minorHAnsi"/>
            <w:color w:val="000000"/>
            <w:sz w:val="22"/>
            <w:szCs w:val="22"/>
          </w:rPr>
          <w:delText>Žiadateľ nesmie ukončiť fyzickú realizáciu všetkých hlavných aktivít projektu, t. j. plne zrealizovať všetky hlavné aktivity projektu, pred predložením ŽoNFP na RO pre OP TP.</w:delText>
        </w:r>
      </w:del>
    </w:p>
    <w:p w14:paraId="410E7816" w14:textId="5EB8D22B"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w:t>
      </w:r>
      <w:ins w:id="41" w:author="Autor">
        <w:r w:rsidR="008764A1" w:rsidRPr="00A54B3B">
          <w:rPr>
            <w:rFonts w:asciiTheme="minorHAnsi" w:hAnsiTheme="minorHAnsi" w:cstheme="minorHAnsi"/>
            <w:i/>
            <w:sz w:val="22"/>
            <w:szCs w:val="22"/>
          </w:rPr>
          <w:t>Žiadateľ nepreukazuje</w:t>
        </w:r>
        <w:r w:rsidR="008764A1" w:rsidRPr="005D01A7">
          <w:rPr>
            <w:rFonts w:asciiTheme="minorHAnsi" w:hAnsiTheme="minorHAnsi" w:cstheme="minorHAnsi"/>
            <w:i/>
            <w:sz w:val="22"/>
            <w:szCs w:val="22"/>
          </w:rPr>
          <w:t xml:space="preserve"> splnenie tejto podmienky poskytnutia príspevku prostredníctvom relevantnej časti formuláru ŽoNFP a taktiež nepredkladá ani samostatnú prílohu, ktorou deklaruje splnenie tejto podmienky poskytnutia príspevku.</w:t>
        </w:r>
      </w:ins>
      <w:del w:id="42" w:author="Autor">
        <w:r w:rsidRPr="0021506B" w:rsidDel="008764A1">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delText>
        </w:r>
      </w:del>
      <w:r w:rsidRPr="0021506B">
        <w:rPr>
          <w:rFonts w:asciiTheme="minorHAnsi" w:hAnsiTheme="minorHAnsi"/>
          <w:i/>
          <w:sz w:val="22"/>
          <w:szCs w:val="22"/>
        </w:rPr>
        <w:t>)</w:t>
      </w:r>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lastRenderedPageBreak/>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2"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1B392364" w14:textId="6F8AC705" w:rsidR="00B43F97" w:rsidRPr="0021506B" w:rsidRDefault="00D624D2" w:rsidP="002A7A7B">
      <w:pPr>
        <w:pStyle w:val="Odsekzoznamu"/>
        <w:spacing w:before="120" w:after="120"/>
        <w:contextualSpacing w:val="0"/>
        <w:jc w:val="both"/>
        <w:rPr>
          <w:rFonts w:asciiTheme="minorHAnsi" w:hAnsiTheme="minorHAnsi"/>
          <w:b/>
        </w:rPr>
      </w:pPr>
      <w:r w:rsidRPr="0021506B">
        <w:rPr>
          <w:rFonts w:asciiTheme="minorHAnsi" w:hAnsiTheme="minorHAnsi"/>
          <w:i/>
          <w:sz w:val="22"/>
          <w:szCs w:val="22"/>
        </w:rPr>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2526E36C" w14:textId="048AE463" w:rsidR="007C40AA" w:rsidRPr="0021506B" w:rsidRDefault="00C139DA" w:rsidP="002A7A7B">
      <w:pPr>
        <w:pStyle w:val="Odsekzoznamu"/>
        <w:spacing w:before="120"/>
        <w:jc w:val="both"/>
        <w:rPr>
          <w:rFonts w:asciiTheme="minorHAnsi" w:hAnsiTheme="minorHAnsi"/>
          <w:color w:val="000000"/>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9C34A1">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 xml:space="preserve">je dôležitým podkladom pre posúdenie a vyhodnotenie projektu. Obsahuje pomocný výpočet žiadanej sumy (popis metodiky výpočtu žiadanej sumy a matematický výpočet) a  iné údaje relevantné pre projekt. Súčasťou Opisu projektu </w:t>
      </w:r>
      <w:r w:rsidR="000F717D" w:rsidRPr="002A7A7B">
        <w:rPr>
          <w:rFonts w:asciiTheme="minorHAnsi" w:hAnsiTheme="minorHAnsi"/>
          <w:sz w:val="22"/>
          <w:szCs w:val="22"/>
        </w:rPr>
        <w:lastRenderedPageBreak/>
        <w:t>sú aj ďalšie doklady preukazujúce hospodárnosť výdavkov uvedených v rozpočte projektu. Vzor Opisu projektu je súčasťou príloh tohto vyzvania.</w:t>
      </w:r>
    </w:p>
    <w:p w14:paraId="42DBEBC9" w14:textId="5F686382" w:rsidR="006F1FF6" w:rsidRPr="00C21325" w:rsidRDefault="006F1FF6" w:rsidP="002A7A7B">
      <w:pPr>
        <w:pStyle w:val="Odsekzoznamu"/>
        <w:spacing w:before="120" w:after="120"/>
        <w:ind w:left="709"/>
        <w:contextualSpacing w:val="0"/>
        <w:jc w:val="both"/>
        <w:rPr>
          <w:rFonts w:asciiTheme="minorHAnsi" w:hAnsiTheme="minorHAnsi"/>
          <w:sz w:val="22"/>
          <w:szCs w:val="22"/>
        </w:rPr>
      </w:pPr>
      <w:r w:rsidRPr="00011346">
        <w:rPr>
          <w:rFonts w:asciiTheme="minorHAnsi" w:hAnsiTheme="minorHAnsi"/>
          <w:i/>
          <w:sz w:val="22"/>
          <w:szCs w:val="22"/>
        </w:rPr>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w:t>
      </w:r>
      <w:r w:rsidR="003F0D01">
        <w:rPr>
          <w:rFonts w:asciiTheme="minorHAnsi" w:hAnsiTheme="minorHAnsi"/>
          <w:i/>
          <w:sz w:val="22"/>
          <w:szCs w:val="22"/>
        </w:rPr>
        <w:t> </w:t>
      </w:r>
      <w:r w:rsidRPr="00011346">
        <w:rPr>
          <w:rFonts w:asciiTheme="minorHAnsi" w:hAnsiTheme="minorHAnsi"/>
          <w:i/>
          <w:sz w:val="22"/>
          <w:szCs w:val="22"/>
        </w:rPr>
        <w:t>ITMS</w:t>
      </w:r>
      <w:r w:rsidR="003F0D01">
        <w:rPr>
          <w:rFonts w:asciiTheme="minorHAnsi" w:hAnsiTheme="minorHAnsi"/>
          <w:i/>
          <w:sz w:val="22"/>
          <w:szCs w:val="22"/>
        </w:rPr>
        <w:t>2014+,</w:t>
      </w:r>
      <w:r w:rsidRPr="00011346">
        <w:rPr>
          <w:rFonts w:asciiTheme="minorHAnsi" w:hAnsiTheme="minorHAnsi"/>
          <w:i/>
          <w:sz w:val="22"/>
          <w:szCs w:val="22"/>
        </w:rPr>
        <w:t xml:space="preserve">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597F169E" w14:textId="39780A64" w:rsidR="005F3E38" w:rsidRPr="00151A6A" w:rsidDel="00780AD8" w:rsidRDefault="005F3E38" w:rsidP="00151A6A">
      <w:pPr>
        <w:pStyle w:val="Odsekzoznamu1"/>
        <w:keepNext/>
        <w:numPr>
          <w:ilvl w:val="0"/>
          <w:numId w:val="7"/>
        </w:numPr>
        <w:spacing w:before="240" w:after="240" w:line="276" w:lineRule="auto"/>
        <w:rPr>
          <w:del w:id="43" w:author="Autor"/>
          <w:rFonts w:asciiTheme="minorHAnsi" w:hAnsiTheme="minorHAnsi"/>
          <w:sz w:val="22"/>
          <w:szCs w:val="22"/>
        </w:rPr>
      </w:pPr>
      <w:del w:id="44" w:author="Autor">
        <w:r w:rsidRPr="002A7A7B" w:rsidDel="00780AD8">
          <w:rPr>
            <w:rFonts w:asciiTheme="minorHAnsi" w:hAnsiTheme="minorHAnsi"/>
            <w:sz w:val="22"/>
            <w:szCs w:val="22"/>
          </w:rPr>
          <w:delText>o</w:delText>
        </w:r>
        <w:r w:rsidRPr="00151A6A" w:rsidDel="00780AD8">
          <w:rPr>
            <w:rFonts w:asciiTheme="minorHAnsi" w:hAnsiTheme="minorHAnsi"/>
            <w:sz w:val="22"/>
            <w:szCs w:val="22"/>
          </w:rPr>
          <w:delText>právnenosť výdavkov realizácie projektu</w:delText>
        </w:r>
      </w:del>
    </w:p>
    <w:p w14:paraId="7B93986A" w14:textId="4899122F" w:rsidR="005F3E38" w:rsidRPr="0021506B" w:rsidDel="00780AD8" w:rsidRDefault="005F3E38" w:rsidP="005F3E38">
      <w:pPr>
        <w:spacing w:before="120" w:after="120" w:line="240" w:lineRule="auto"/>
        <w:ind w:firstLine="360"/>
        <w:jc w:val="both"/>
        <w:rPr>
          <w:del w:id="45" w:author="Autor"/>
          <w:rFonts w:asciiTheme="minorHAnsi" w:hAnsiTheme="minorHAnsi"/>
        </w:rPr>
      </w:pPr>
      <w:del w:id="46" w:author="Autor">
        <w:r w:rsidRPr="0021506B" w:rsidDel="00780AD8">
          <w:rPr>
            <w:rFonts w:asciiTheme="minorHAnsi" w:eastAsia="Times New Roman" w:hAnsiTheme="minorHAnsi"/>
            <w:u w:val="single"/>
            <w:lang w:eastAsia="sk-SK"/>
          </w:rPr>
          <w:delText>Podmienky oprávnenosti výdavkov:</w:delText>
        </w:r>
      </w:del>
    </w:p>
    <w:p w14:paraId="684B25B9" w14:textId="55BDB88D" w:rsidR="005F3E38" w:rsidRPr="0021506B" w:rsidDel="00780AD8" w:rsidRDefault="005F3E38" w:rsidP="00151A6A">
      <w:pPr>
        <w:pStyle w:val="Odsekzoznamu"/>
        <w:numPr>
          <w:ilvl w:val="0"/>
          <w:numId w:val="46"/>
        </w:numPr>
        <w:spacing w:before="120" w:after="120"/>
        <w:jc w:val="both"/>
        <w:rPr>
          <w:del w:id="47" w:author="Autor"/>
          <w:rFonts w:asciiTheme="minorHAnsi" w:hAnsiTheme="minorHAnsi"/>
          <w:color w:val="000000"/>
          <w:sz w:val="22"/>
          <w:szCs w:val="22"/>
        </w:rPr>
      </w:pPr>
      <w:del w:id="48" w:author="Autor">
        <w:r w:rsidRPr="0021506B" w:rsidDel="00780AD8">
          <w:rPr>
            <w:rFonts w:asciiTheme="minorHAnsi" w:hAnsiTheme="minorHAnsi"/>
            <w:color w:val="000000"/>
            <w:sz w:val="22"/>
            <w:szCs w:val="22"/>
          </w:rPr>
          <w:delText xml:space="preserve">výdavky projektu sú v súlade s oprávnenými výdavkami pre oprávnenú aktivitu na toto vyzvanie </w:delText>
        </w:r>
      </w:del>
    </w:p>
    <w:p w14:paraId="25F316EE" w14:textId="6A5DCE7D" w:rsidR="005F3E38" w:rsidRPr="0021506B" w:rsidDel="00780AD8" w:rsidRDefault="005F3E38" w:rsidP="005F3E38">
      <w:pPr>
        <w:pStyle w:val="Odsekzoznamu"/>
        <w:spacing w:before="120" w:after="120"/>
        <w:rPr>
          <w:del w:id="49" w:author="Autor"/>
          <w:rFonts w:asciiTheme="minorHAnsi" w:hAnsiTheme="minorHAnsi"/>
          <w:color w:val="000000"/>
          <w:sz w:val="22"/>
          <w:szCs w:val="22"/>
        </w:rPr>
      </w:pPr>
    </w:p>
    <w:p w14:paraId="79C37170" w14:textId="207AD91C" w:rsidR="005F3E38" w:rsidDel="00780AD8" w:rsidRDefault="005F3E38" w:rsidP="005F3E38">
      <w:pPr>
        <w:pStyle w:val="Odsekzoznamu"/>
        <w:spacing w:before="120" w:after="120"/>
        <w:rPr>
          <w:del w:id="50" w:author="Autor"/>
          <w:rFonts w:asciiTheme="minorHAnsi" w:hAnsiTheme="minorHAnsi"/>
          <w:color w:val="000000"/>
          <w:sz w:val="22"/>
          <w:szCs w:val="22"/>
        </w:rPr>
      </w:pPr>
      <w:del w:id="51" w:author="Autor">
        <w:r w:rsidRPr="0021506B" w:rsidDel="00780AD8">
          <w:rPr>
            <w:rFonts w:asciiTheme="minorHAnsi" w:hAnsiTheme="minorHAnsi"/>
            <w:color w:val="000000"/>
            <w:sz w:val="22"/>
            <w:szCs w:val="22"/>
          </w:rPr>
          <w:delText xml:space="preserve">Pre toto vyzvanie sú oprávneným typom výdavkov: </w:delText>
        </w:r>
      </w:del>
    </w:p>
    <w:p w14:paraId="59E3D2BE" w14:textId="23E7BE8C" w:rsidR="005F3E38" w:rsidRPr="0021506B" w:rsidDel="00780AD8" w:rsidRDefault="005F3E38" w:rsidP="005F3E38">
      <w:pPr>
        <w:pStyle w:val="Odsekzoznamu"/>
        <w:spacing w:before="120" w:after="120"/>
        <w:rPr>
          <w:del w:id="52" w:author="Autor"/>
          <w:rFonts w:asciiTheme="minorHAnsi" w:hAnsiTheme="minorHAnsi"/>
          <w:color w:val="000000"/>
          <w:sz w:val="22"/>
          <w:szCs w:val="22"/>
        </w:rPr>
      </w:pPr>
    </w:p>
    <w:p w14:paraId="1418A302" w14:textId="01BA2987" w:rsidR="005F3E38" w:rsidRPr="0021506B" w:rsidDel="00780AD8" w:rsidRDefault="005F3E38" w:rsidP="005F3E38">
      <w:pPr>
        <w:pStyle w:val="Odsekzoznamu"/>
        <w:spacing w:before="120" w:after="120"/>
        <w:rPr>
          <w:del w:id="53" w:author="Autor"/>
          <w:rFonts w:asciiTheme="minorHAnsi" w:hAnsiTheme="minorHAnsi" w:cs="Arial"/>
          <w:sz w:val="22"/>
          <w:szCs w:val="22"/>
        </w:rPr>
      </w:pPr>
      <w:del w:id="54" w:author="Autor">
        <w:r w:rsidRPr="0021506B" w:rsidDel="00780AD8">
          <w:rPr>
            <w:rFonts w:asciiTheme="minorHAnsi" w:hAnsiTheme="minorHAnsi" w:cs="Arial"/>
            <w:sz w:val="22"/>
            <w:szCs w:val="22"/>
          </w:rPr>
          <w:delText>013 - Softvér</w:delText>
        </w:r>
      </w:del>
    </w:p>
    <w:p w14:paraId="1032515B" w14:textId="3D083969" w:rsidR="005F3E38" w:rsidRPr="0021506B" w:rsidDel="00780AD8" w:rsidRDefault="005F3E38" w:rsidP="005F3E38">
      <w:pPr>
        <w:pStyle w:val="Odsekzoznamu"/>
        <w:spacing w:before="120" w:after="120"/>
        <w:rPr>
          <w:del w:id="55" w:author="Autor"/>
          <w:rFonts w:asciiTheme="minorHAnsi" w:hAnsiTheme="minorHAnsi" w:cs="Arial"/>
          <w:sz w:val="22"/>
          <w:szCs w:val="22"/>
        </w:rPr>
      </w:pPr>
      <w:del w:id="56" w:author="Autor">
        <w:r w:rsidRPr="0021506B" w:rsidDel="00780AD8">
          <w:rPr>
            <w:rFonts w:asciiTheme="minorHAnsi" w:hAnsiTheme="minorHAnsi" w:cs="Arial"/>
            <w:sz w:val="22"/>
            <w:szCs w:val="22"/>
          </w:rPr>
          <w:delText>014 - Oceniteľné práva</w:delText>
        </w:r>
      </w:del>
    </w:p>
    <w:p w14:paraId="7567CA6D" w14:textId="3902A2C9" w:rsidR="005F3E38" w:rsidRPr="0021506B" w:rsidDel="00780AD8" w:rsidRDefault="005F3E38" w:rsidP="005F3E38">
      <w:pPr>
        <w:pStyle w:val="Odsekzoznamu"/>
        <w:spacing w:before="120" w:after="120"/>
        <w:rPr>
          <w:del w:id="57" w:author="Autor"/>
          <w:rFonts w:asciiTheme="minorHAnsi" w:hAnsiTheme="minorHAnsi" w:cs="Arial"/>
          <w:sz w:val="22"/>
          <w:szCs w:val="22"/>
        </w:rPr>
      </w:pPr>
      <w:del w:id="58" w:author="Autor">
        <w:r w:rsidRPr="0021506B" w:rsidDel="00780AD8">
          <w:rPr>
            <w:rFonts w:asciiTheme="minorHAnsi" w:hAnsiTheme="minorHAnsi" w:cs="Arial"/>
            <w:sz w:val="22"/>
            <w:szCs w:val="22"/>
          </w:rPr>
          <w:delText>019- Ostatný dlhodobý nehmotný majetok</w:delText>
        </w:r>
      </w:del>
    </w:p>
    <w:p w14:paraId="29CDA48C" w14:textId="6D5C128F" w:rsidR="005F3E38" w:rsidRPr="0021506B" w:rsidDel="00780AD8" w:rsidRDefault="005F3E38" w:rsidP="005F3E38">
      <w:pPr>
        <w:pStyle w:val="Odsekzoznamu"/>
        <w:spacing w:before="120" w:after="120"/>
        <w:rPr>
          <w:del w:id="59" w:author="Autor"/>
          <w:rFonts w:asciiTheme="minorHAnsi" w:hAnsiTheme="minorHAnsi" w:cs="Arial"/>
          <w:sz w:val="22"/>
          <w:szCs w:val="22"/>
        </w:rPr>
      </w:pPr>
      <w:del w:id="60" w:author="Autor">
        <w:r w:rsidRPr="0021506B" w:rsidDel="00780AD8">
          <w:rPr>
            <w:rFonts w:asciiTheme="minorHAnsi" w:hAnsiTheme="minorHAnsi" w:cs="Arial"/>
            <w:sz w:val="22"/>
            <w:szCs w:val="22"/>
          </w:rPr>
          <w:delText>022 - Samostatné hnuteľné veci a súbory hnuteľných vecí</w:delText>
        </w:r>
      </w:del>
    </w:p>
    <w:p w14:paraId="512E4688" w14:textId="527ABB98" w:rsidR="005F3E38" w:rsidRPr="0021506B" w:rsidDel="00780AD8" w:rsidRDefault="005F3E38" w:rsidP="005F3E38">
      <w:pPr>
        <w:pStyle w:val="Odsekzoznamu"/>
        <w:spacing w:before="120" w:after="120"/>
        <w:rPr>
          <w:del w:id="61" w:author="Autor"/>
          <w:rFonts w:asciiTheme="minorHAnsi" w:hAnsiTheme="minorHAnsi" w:cs="Arial"/>
          <w:sz w:val="22"/>
          <w:szCs w:val="22"/>
        </w:rPr>
      </w:pPr>
      <w:del w:id="62" w:author="Autor">
        <w:r w:rsidRPr="0021506B" w:rsidDel="00780AD8">
          <w:rPr>
            <w:rFonts w:asciiTheme="minorHAnsi" w:hAnsiTheme="minorHAnsi" w:cs="Arial"/>
            <w:sz w:val="22"/>
            <w:szCs w:val="22"/>
          </w:rPr>
          <w:delText>023 – Dopravné prostriedky</w:delText>
        </w:r>
      </w:del>
    </w:p>
    <w:p w14:paraId="7754A7AB" w14:textId="24C84A35" w:rsidR="005F3E38" w:rsidRPr="0021506B" w:rsidDel="00780AD8" w:rsidRDefault="005F3E38" w:rsidP="005F3E38">
      <w:pPr>
        <w:pStyle w:val="Odsekzoznamu"/>
        <w:spacing w:before="120" w:after="120"/>
        <w:rPr>
          <w:del w:id="63" w:author="Autor"/>
          <w:rFonts w:asciiTheme="minorHAnsi" w:hAnsiTheme="minorHAnsi" w:cs="Arial"/>
          <w:sz w:val="22"/>
          <w:szCs w:val="22"/>
        </w:rPr>
      </w:pPr>
      <w:del w:id="64" w:author="Autor">
        <w:r w:rsidRPr="0021506B" w:rsidDel="00780AD8">
          <w:rPr>
            <w:rFonts w:asciiTheme="minorHAnsi" w:hAnsiTheme="minorHAnsi" w:cs="Arial"/>
            <w:sz w:val="22"/>
            <w:szCs w:val="22"/>
          </w:rPr>
          <w:delText>112 - Zásoby</w:delText>
        </w:r>
      </w:del>
    </w:p>
    <w:p w14:paraId="05B14A47" w14:textId="7A880736" w:rsidR="005F3E38" w:rsidRPr="0021506B" w:rsidDel="00780AD8" w:rsidRDefault="005F3E38" w:rsidP="005F3E38">
      <w:pPr>
        <w:pStyle w:val="Odsekzoznamu"/>
        <w:spacing w:before="120" w:after="120"/>
        <w:rPr>
          <w:del w:id="65" w:author="Autor"/>
          <w:rFonts w:asciiTheme="minorHAnsi" w:hAnsiTheme="minorHAnsi" w:cs="Arial"/>
          <w:sz w:val="22"/>
          <w:szCs w:val="22"/>
        </w:rPr>
      </w:pPr>
      <w:del w:id="66" w:author="Autor">
        <w:r w:rsidRPr="0021506B" w:rsidDel="00780AD8">
          <w:rPr>
            <w:rFonts w:asciiTheme="minorHAnsi" w:hAnsiTheme="minorHAnsi" w:cs="Arial"/>
            <w:sz w:val="22"/>
            <w:szCs w:val="22"/>
          </w:rPr>
          <w:delText>502 - Spotreba energie</w:delText>
        </w:r>
      </w:del>
    </w:p>
    <w:p w14:paraId="7D7B42B5" w14:textId="0CC03E15" w:rsidR="005F3E38" w:rsidRPr="0021506B" w:rsidDel="00780AD8" w:rsidRDefault="005F3E38" w:rsidP="005F3E38">
      <w:pPr>
        <w:pStyle w:val="Odsekzoznamu"/>
        <w:spacing w:before="120" w:after="120"/>
        <w:rPr>
          <w:del w:id="67" w:author="Autor"/>
          <w:rFonts w:asciiTheme="minorHAnsi" w:hAnsiTheme="minorHAnsi" w:cs="Arial"/>
          <w:sz w:val="22"/>
          <w:szCs w:val="22"/>
        </w:rPr>
      </w:pPr>
      <w:del w:id="68" w:author="Autor">
        <w:r w:rsidRPr="0021506B" w:rsidDel="00780AD8">
          <w:rPr>
            <w:rFonts w:asciiTheme="minorHAnsi" w:hAnsiTheme="minorHAnsi" w:cs="Arial"/>
            <w:sz w:val="22"/>
            <w:szCs w:val="22"/>
          </w:rPr>
          <w:delText>503 - Spotreba ostatných neskladovateľných dodávok</w:delText>
        </w:r>
      </w:del>
    </w:p>
    <w:p w14:paraId="7CBB0D71" w14:textId="7F2C448B" w:rsidR="005F3E38" w:rsidRPr="0021506B" w:rsidDel="00780AD8" w:rsidRDefault="005F3E38" w:rsidP="005F3E38">
      <w:pPr>
        <w:pStyle w:val="Odsekzoznamu"/>
        <w:spacing w:before="120" w:after="120"/>
        <w:rPr>
          <w:del w:id="69" w:author="Autor"/>
          <w:rFonts w:asciiTheme="minorHAnsi" w:hAnsiTheme="minorHAnsi" w:cs="Arial"/>
          <w:sz w:val="22"/>
          <w:szCs w:val="22"/>
        </w:rPr>
      </w:pPr>
      <w:del w:id="70" w:author="Autor">
        <w:r w:rsidRPr="0021506B" w:rsidDel="00780AD8">
          <w:rPr>
            <w:rFonts w:asciiTheme="minorHAnsi" w:hAnsiTheme="minorHAnsi" w:cs="Arial"/>
            <w:sz w:val="22"/>
            <w:szCs w:val="22"/>
          </w:rPr>
          <w:delText>511 - Opravy a udržiavanie</w:delText>
        </w:r>
      </w:del>
    </w:p>
    <w:p w14:paraId="2EFF9346" w14:textId="3EA2DB00" w:rsidR="005F3E38" w:rsidRPr="0021506B" w:rsidDel="00780AD8" w:rsidRDefault="005F3E38" w:rsidP="005F3E38">
      <w:pPr>
        <w:pStyle w:val="Odsekzoznamu"/>
        <w:spacing w:before="120" w:after="120"/>
        <w:rPr>
          <w:del w:id="71" w:author="Autor"/>
          <w:rFonts w:asciiTheme="minorHAnsi" w:hAnsiTheme="minorHAnsi" w:cs="Arial"/>
          <w:sz w:val="22"/>
          <w:szCs w:val="22"/>
        </w:rPr>
      </w:pPr>
      <w:del w:id="72" w:author="Autor">
        <w:r w:rsidRPr="0021506B" w:rsidDel="00780AD8">
          <w:rPr>
            <w:rFonts w:asciiTheme="minorHAnsi" w:hAnsiTheme="minorHAnsi" w:cs="Arial"/>
            <w:sz w:val="22"/>
            <w:szCs w:val="22"/>
          </w:rPr>
          <w:delText>512 - Cestovné náhrady</w:delText>
        </w:r>
      </w:del>
    </w:p>
    <w:p w14:paraId="1DC1BB93" w14:textId="2586B2AF" w:rsidR="005F3E38" w:rsidRPr="0021506B" w:rsidDel="00780AD8" w:rsidRDefault="005F3E38" w:rsidP="005F3E38">
      <w:pPr>
        <w:pStyle w:val="Odsekzoznamu"/>
        <w:spacing w:before="120" w:after="120"/>
        <w:rPr>
          <w:del w:id="73" w:author="Autor"/>
          <w:rFonts w:asciiTheme="minorHAnsi" w:hAnsiTheme="minorHAnsi" w:cs="Arial"/>
          <w:sz w:val="22"/>
          <w:szCs w:val="22"/>
        </w:rPr>
      </w:pPr>
      <w:del w:id="74" w:author="Autor">
        <w:r w:rsidRPr="0021506B" w:rsidDel="00780AD8">
          <w:rPr>
            <w:rFonts w:asciiTheme="minorHAnsi" w:hAnsiTheme="minorHAnsi" w:cs="Arial"/>
            <w:sz w:val="22"/>
            <w:szCs w:val="22"/>
          </w:rPr>
          <w:delText>518 - Ostatné služby</w:delText>
        </w:r>
      </w:del>
    </w:p>
    <w:p w14:paraId="2C45B365" w14:textId="79CE0E60" w:rsidR="005F3E38" w:rsidRPr="0021506B" w:rsidDel="00780AD8" w:rsidRDefault="005F3E38" w:rsidP="005F3E38">
      <w:pPr>
        <w:pStyle w:val="Odsekzoznamu"/>
        <w:spacing w:before="120" w:after="120"/>
        <w:rPr>
          <w:del w:id="75" w:author="Autor"/>
          <w:rFonts w:asciiTheme="minorHAnsi" w:hAnsiTheme="minorHAnsi" w:cs="Arial"/>
          <w:sz w:val="22"/>
          <w:szCs w:val="22"/>
        </w:rPr>
      </w:pPr>
      <w:del w:id="76" w:author="Autor">
        <w:r w:rsidRPr="0021506B" w:rsidDel="00780AD8">
          <w:rPr>
            <w:rFonts w:asciiTheme="minorHAnsi" w:hAnsiTheme="minorHAnsi" w:cs="Arial"/>
            <w:sz w:val="22"/>
            <w:szCs w:val="22"/>
          </w:rPr>
          <w:delText>521 - Mzdové výdavky</w:delText>
        </w:r>
      </w:del>
    </w:p>
    <w:p w14:paraId="08FFFDFD" w14:textId="3B6913B4" w:rsidR="005F3E38" w:rsidRPr="0021506B" w:rsidDel="00780AD8" w:rsidRDefault="005F3E38" w:rsidP="005F3E38">
      <w:pPr>
        <w:pStyle w:val="Odsekzoznamu"/>
        <w:spacing w:before="120" w:after="120"/>
        <w:rPr>
          <w:del w:id="77" w:author="Autor"/>
          <w:rFonts w:asciiTheme="minorHAnsi" w:hAnsiTheme="minorHAnsi" w:cs="Arial"/>
          <w:sz w:val="22"/>
          <w:szCs w:val="22"/>
        </w:rPr>
      </w:pPr>
      <w:del w:id="78" w:author="Autor">
        <w:r w:rsidRPr="0021506B" w:rsidDel="00780AD8">
          <w:rPr>
            <w:rFonts w:asciiTheme="minorHAnsi" w:hAnsiTheme="minorHAnsi" w:cs="Arial"/>
            <w:sz w:val="22"/>
            <w:szCs w:val="22"/>
          </w:rPr>
          <w:delText>548 - Výdavky na prevádzkovú činnosť</w:delText>
        </w:r>
      </w:del>
    </w:p>
    <w:p w14:paraId="5FBF93A6" w14:textId="46804574" w:rsidR="005F3E38" w:rsidRPr="0021506B" w:rsidDel="00780AD8" w:rsidRDefault="005F3E38" w:rsidP="005F3E38">
      <w:pPr>
        <w:pStyle w:val="Odsekzoznamu"/>
        <w:spacing w:before="120" w:after="120"/>
        <w:rPr>
          <w:del w:id="79" w:author="Autor"/>
          <w:rFonts w:asciiTheme="minorHAnsi" w:hAnsiTheme="minorHAnsi" w:cs="Arial"/>
          <w:sz w:val="22"/>
          <w:szCs w:val="22"/>
        </w:rPr>
      </w:pPr>
      <w:del w:id="80" w:author="Autor">
        <w:r w:rsidRPr="0021506B" w:rsidDel="00780AD8">
          <w:rPr>
            <w:rFonts w:asciiTheme="minorHAnsi" w:hAnsiTheme="minorHAnsi" w:cs="Arial"/>
            <w:sz w:val="22"/>
            <w:szCs w:val="22"/>
          </w:rPr>
          <w:delText>568 - Ostatné finančné výdavky</w:delText>
        </w:r>
      </w:del>
    </w:p>
    <w:p w14:paraId="53901EBF" w14:textId="41F53CF2" w:rsidR="005F3E38" w:rsidRPr="0021506B" w:rsidDel="00780AD8" w:rsidRDefault="005F3E38" w:rsidP="005F3E38">
      <w:pPr>
        <w:pStyle w:val="Odsekzoznamu"/>
        <w:spacing w:before="120"/>
        <w:rPr>
          <w:del w:id="81" w:author="Autor"/>
          <w:rFonts w:asciiTheme="minorHAnsi" w:hAnsiTheme="minorHAnsi"/>
          <w:sz w:val="22"/>
          <w:szCs w:val="22"/>
        </w:rPr>
      </w:pPr>
    </w:p>
    <w:p w14:paraId="5AF85E40" w14:textId="3931C930" w:rsidR="005F3E38" w:rsidRPr="007E5062" w:rsidDel="00780AD8" w:rsidRDefault="005F3E38" w:rsidP="007E5062">
      <w:pPr>
        <w:spacing w:before="120" w:after="120"/>
        <w:jc w:val="both"/>
        <w:rPr>
          <w:del w:id="82" w:author="Autor"/>
          <w:rFonts w:asciiTheme="minorHAnsi" w:hAnsiTheme="minorHAnsi"/>
          <w:color w:val="000000"/>
        </w:rPr>
      </w:pPr>
      <w:del w:id="83" w:author="Autor">
        <w:r w:rsidRPr="007E5062" w:rsidDel="00780AD8">
          <w:rPr>
            <w:rFonts w:asciiTheme="minorHAnsi" w:hAnsiTheme="minorHAnsi"/>
          </w:rPr>
          <w:delText xml:space="preserve">Výdavky projektu musia byť v súlade s podmienkami oprávnenosti podrobne definovanými v dokumentoch: </w:delText>
        </w:r>
      </w:del>
    </w:p>
    <w:p w14:paraId="0544A76D" w14:textId="44110442" w:rsidR="005F3E38" w:rsidRPr="0021506B" w:rsidDel="00780AD8" w:rsidRDefault="005F3E38" w:rsidP="005F3E38">
      <w:pPr>
        <w:pStyle w:val="Odsekzoznamu"/>
        <w:numPr>
          <w:ilvl w:val="1"/>
          <w:numId w:val="7"/>
        </w:numPr>
        <w:spacing w:before="240" w:after="240"/>
        <w:jc w:val="both"/>
        <w:rPr>
          <w:del w:id="84" w:author="Autor"/>
          <w:rFonts w:asciiTheme="minorHAnsi" w:hAnsiTheme="minorHAnsi"/>
          <w:sz w:val="22"/>
          <w:szCs w:val="22"/>
        </w:rPr>
      </w:pPr>
      <w:del w:id="85" w:author="Autor">
        <w:r w:rsidRPr="0021506B" w:rsidDel="00780AD8">
          <w:rPr>
            <w:rFonts w:asciiTheme="minorHAnsi" w:hAnsiTheme="minorHAnsi"/>
            <w:sz w:val="22"/>
            <w:szCs w:val="22"/>
          </w:rPr>
          <w:delText>Príručka oprávnenosti výdavkov pre projekty operačného programu Technická pomoc 2014 - 2020 (</w:delText>
        </w:r>
        <w:r w:rsidR="00780AD8" w:rsidDel="00780AD8">
          <w:fldChar w:fldCharType="begin"/>
        </w:r>
        <w:r w:rsidR="00780AD8" w:rsidDel="00780AD8">
          <w:delInstrText xml:space="preserve"> HYPERLINK "http://www.optp.vlada.gov.sk/ine-dokumenty/" </w:delInstrText>
        </w:r>
        <w:r w:rsidR="00780AD8" w:rsidDel="00780AD8">
          <w:fldChar w:fldCharType="separate"/>
        </w:r>
        <w:r w:rsidRPr="0021506B" w:rsidDel="00780AD8">
          <w:rPr>
            <w:rStyle w:val="Hypertextovprepojenie"/>
            <w:rFonts w:asciiTheme="minorHAnsi" w:hAnsiTheme="minorHAnsi"/>
            <w:sz w:val="22"/>
            <w:szCs w:val="22"/>
          </w:rPr>
          <w:delText>http://www.optp.vlada.gov.sk/ine-dokumenty/</w:delText>
        </w:r>
        <w:r w:rsidR="00780AD8" w:rsidDel="00780AD8">
          <w:rPr>
            <w:rStyle w:val="Hypertextovprepojenie"/>
            <w:rFonts w:asciiTheme="minorHAnsi" w:hAnsiTheme="minorHAnsi"/>
          </w:rPr>
          <w:fldChar w:fldCharType="end"/>
        </w:r>
        <w:r w:rsidRPr="0021506B" w:rsidDel="00780AD8">
          <w:rPr>
            <w:rFonts w:asciiTheme="minorHAnsi" w:hAnsiTheme="minorHAnsi"/>
            <w:sz w:val="22"/>
            <w:szCs w:val="22"/>
          </w:rPr>
          <w:delText>);</w:delText>
        </w:r>
      </w:del>
    </w:p>
    <w:p w14:paraId="35D7C2D6" w14:textId="73F1013F" w:rsidR="005F3E38" w:rsidRPr="0021506B" w:rsidDel="00780AD8" w:rsidRDefault="005F3E38" w:rsidP="005F3E38">
      <w:pPr>
        <w:pStyle w:val="Odsekzoznamu"/>
        <w:numPr>
          <w:ilvl w:val="1"/>
          <w:numId w:val="7"/>
        </w:numPr>
        <w:spacing w:before="240" w:after="240"/>
        <w:jc w:val="both"/>
        <w:rPr>
          <w:del w:id="86" w:author="Autor"/>
          <w:rFonts w:asciiTheme="minorHAnsi" w:hAnsiTheme="minorHAnsi"/>
          <w:sz w:val="22"/>
          <w:szCs w:val="22"/>
        </w:rPr>
      </w:pPr>
      <w:del w:id="87" w:author="Autor">
        <w:r w:rsidRPr="0021506B" w:rsidDel="00780AD8">
          <w:rPr>
            <w:rFonts w:asciiTheme="minorHAnsi" w:hAnsiTheme="minorHAnsi"/>
            <w:sz w:val="22"/>
            <w:szCs w:val="22"/>
          </w:rPr>
          <w:delText xml:space="preserve">Príručka pre prijímateľa pre projekty operačného programu Technická pomoc </w:delText>
        </w:r>
        <w:r w:rsidR="002A7A7B" w:rsidDel="00780AD8">
          <w:rPr>
            <w:rFonts w:asciiTheme="minorHAnsi" w:hAnsiTheme="minorHAnsi"/>
            <w:sz w:val="22"/>
            <w:szCs w:val="22"/>
          </w:rPr>
          <w:br/>
        </w:r>
        <w:r w:rsidRPr="0021506B" w:rsidDel="00780AD8">
          <w:rPr>
            <w:rFonts w:asciiTheme="minorHAnsi" w:hAnsiTheme="minorHAnsi"/>
            <w:sz w:val="22"/>
            <w:szCs w:val="22"/>
          </w:rPr>
          <w:delText>2014 - 2020 (</w:delText>
        </w:r>
        <w:r w:rsidR="00780AD8" w:rsidDel="00780AD8">
          <w:fldChar w:fldCharType="begin"/>
        </w:r>
        <w:r w:rsidR="00780AD8" w:rsidDel="00780AD8">
          <w:delInstrText xml:space="preserve"> HYPERLINK "http://www.optp.vlada.gov.sk/ine-dokumenty/" </w:delInstrText>
        </w:r>
        <w:r w:rsidR="00780AD8" w:rsidDel="00780AD8">
          <w:fldChar w:fldCharType="separate"/>
        </w:r>
        <w:r w:rsidRPr="0021506B" w:rsidDel="00780AD8">
          <w:rPr>
            <w:rStyle w:val="Hypertextovprepojenie"/>
            <w:rFonts w:asciiTheme="minorHAnsi" w:hAnsiTheme="minorHAnsi"/>
            <w:sz w:val="22"/>
            <w:szCs w:val="22"/>
          </w:rPr>
          <w:delText>http://www.optp.vlada.gov.sk/ine-dokumenty/</w:delText>
        </w:r>
        <w:r w:rsidR="00780AD8" w:rsidDel="00780AD8">
          <w:rPr>
            <w:rStyle w:val="Hypertextovprepojenie"/>
            <w:rFonts w:asciiTheme="minorHAnsi" w:hAnsiTheme="minorHAnsi"/>
          </w:rPr>
          <w:fldChar w:fldCharType="end"/>
        </w:r>
        <w:r w:rsidRPr="0021506B" w:rsidDel="00780AD8">
          <w:rPr>
            <w:rFonts w:asciiTheme="minorHAnsi" w:hAnsiTheme="minorHAnsi"/>
            <w:sz w:val="22"/>
            <w:szCs w:val="22"/>
          </w:rPr>
          <w:delText>);</w:delText>
        </w:r>
      </w:del>
    </w:p>
    <w:p w14:paraId="315A5519" w14:textId="071CDB41" w:rsidR="005F3E38" w:rsidRPr="0021506B" w:rsidDel="00780AD8" w:rsidRDefault="005F3E38" w:rsidP="005F3E38">
      <w:pPr>
        <w:pStyle w:val="Odsekzoznamu"/>
        <w:numPr>
          <w:ilvl w:val="1"/>
          <w:numId w:val="7"/>
        </w:numPr>
        <w:spacing w:before="240" w:after="240"/>
        <w:jc w:val="both"/>
        <w:rPr>
          <w:del w:id="88" w:author="Autor"/>
          <w:rFonts w:asciiTheme="minorHAnsi" w:hAnsiTheme="minorHAnsi"/>
          <w:sz w:val="22"/>
          <w:szCs w:val="22"/>
        </w:rPr>
      </w:pPr>
      <w:del w:id="89" w:author="Autor">
        <w:r w:rsidRPr="0021506B" w:rsidDel="00780AD8">
          <w:rPr>
            <w:rFonts w:asciiTheme="minorHAnsi" w:hAnsiTheme="minorHAnsi"/>
            <w:sz w:val="22"/>
            <w:szCs w:val="22"/>
          </w:rPr>
          <w:delText>Operačný program Technická pomoc pre programové obdobie 2014-2020 (</w:delText>
        </w:r>
        <w:r w:rsidR="00780AD8" w:rsidDel="00780AD8">
          <w:fldChar w:fldCharType="begin"/>
        </w:r>
        <w:r w:rsidR="00780AD8" w:rsidDel="00780AD8">
          <w:delInstrText xml:space="preserve"> HYPERLINK "http://www.optp.vlada.gov.sk/programovy-dokument/" </w:delInstrText>
        </w:r>
        <w:r w:rsidR="00780AD8" w:rsidDel="00780AD8">
          <w:fldChar w:fldCharType="separate"/>
        </w:r>
        <w:r w:rsidRPr="0021506B" w:rsidDel="00780AD8">
          <w:rPr>
            <w:rStyle w:val="Hypertextovprepojenie"/>
            <w:rFonts w:asciiTheme="minorHAnsi" w:hAnsiTheme="minorHAnsi"/>
            <w:sz w:val="22"/>
            <w:szCs w:val="22"/>
          </w:rPr>
          <w:delText>http://www.optp.vlada.gov.sk/programovy-dokument/</w:delText>
        </w:r>
        <w:r w:rsidR="00780AD8" w:rsidDel="00780AD8">
          <w:rPr>
            <w:rStyle w:val="Hypertextovprepojenie"/>
            <w:rFonts w:asciiTheme="minorHAnsi" w:hAnsiTheme="minorHAnsi"/>
          </w:rPr>
          <w:fldChar w:fldCharType="end"/>
        </w:r>
        <w:r w:rsidRPr="0021506B" w:rsidDel="00780AD8">
          <w:rPr>
            <w:rFonts w:asciiTheme="minorHAnsi" w:hAnsiTheme="minorHAnsi"/>
            <w:sz w:val="22"/>
            <w:szCs w:val="22"/>
          </w:rPr>
          <w:delText xml:space="preserve">); </w:delText>
        </w:r>
      </w:del>
    </w:p>
    <w:p w14:paraId="717F7340" w14:textId="5C2F2EAD" w:rsidR="005F3E38" w:rsidRPr="0021506B" w:rsidDel="00780AD8" w:rsidRDefault="005F3E38" w:rsidP="005F3E38">
      <w:pPr>
        <w:pStyle w:val="Odsekzoznamu"/>
        <w:numPr>
          <w:ilvl w:val="1"/>
          <w:numId w:val="7"/>
        </w:numPr>
        <w:spacing w:before="240" w:after="240"/>
        <w:jc w:val="both"/>
        <w:rPr>
          <w:del w:id="90" w:author="Autor"/>
          <w:rFonts w:asciiTheme="minorHAnsi" w:hAnsiTheme="minorHAnsi"/>
          <w:sz w:val="22"/>
          <w:szCs w:val="22"/>
        </w:rPr>
      </w:pPr>
      <w:del w:id="91" w:author="Autor">
        <w:r w:rsidRPr="0021506B" w:rsidDel="00780AD8">
          <w:rPr>
            <w:rFonts w:asciiTheme="minorHAnsi" w:hAnsiTheme="minorHAnsi"/>
            <w:sz w:val="22"/>
            <w:szCs w:val="22"/>
          </w:rPr>
          <w:delText>Metodický pokyn CKO č. 6 k pravidlám oprávnenosti pre najčastejšie sa vyskytujúce skupiny výdavkov (</w:delText>
        </w:r>
        <w:r w:rsidR="00780AD8" w:rsidDel="00780AD8">
          <w:fldChar w:fldCharType="begin"/>
        </w:r>
        <w:r w:rsidR="00780AD8" w:rsidDel="00780AD8">
          <w:delInstrText xml:space="preserve"> HYPERLINK "http://www.partnerskadohoda.gov.sk/metodicke-pokyny-cko-a-uv-sr/" </w:delInstrText>
        </w:r>
        <w:r w:rsidR="00780AD8" w:rsidDel="00780AD8">
          <w:fldChar w:fldCharType="separate"/>
        </w:r>
        <w:r w:rsidRPr="00331E17" w:rsidDel="00780AD8">
          <w:rPr>
            <w:rStyle w:val="Hypertextovprepojenie"/>
            <w:rFonts w:asciiTheme="minorHAnsi" w:hAnsiTheme="minorHAnsi"/>
            <w:sz w:val="22"/>
            <w:szCs w:val="22"/>
          </w:rPr>
          <w:delText>http://www.partnerskadohoda.gov.sk/metodicke-pokyny-cko-a-uv-sr/</w:delText>
        </w:r>
        <w:r w:rsidR="00780AD8" w:rsidDel="00780AD8">
          <w:rPr>
            <w:rStyle w:val="Hypertextovprepojenie"/>
            <w:rFonts w:asciiTheme="minorHAnsi" w:hAnsiTheme="minorHAnsi"/>
          </w:rPr>
          <w:fldChar w:fldCharType="end"/>
        </w:r>
        <w:r w:rsidRPr="0021506B" w:rsidDel="00780AD8">
          <w:rPr>
            <w:rFonts w:asciiTheme="minorHAnsi" w:hAnsiTheme="minorHAnsi"/>
            <w:sz w:val="22"/>
            <w:szCs w:val="22"/>
          </w:rPr>
          <w:delText>);</w:delText>
        </w:r>
      </w:del>
    </w:p>
    <w:p w14:paraId="41754FEB" w14:textId="300C8397" w:rsidR="005F3E38" w:rsidRPr="0021506B" w:rsidDel="00780AD8" w:rsidRDefault="005F3E38" w:rsidP="005F3E38">
      <w:pPr>
        <w:pStyle w:val="Odsekzoznamu"/>
        <w:numPr>
          <w:ilvl w:val="1"/>
          <w:numId w:val="7"/>
        </w:numPr>
        <w:spacing w:before="240" w:after="240"/>
        <w:jc w:val="both"/>
        <w:rPr>
          <w:del w:id="92" w:author="Autor"/>
          <w:rFonts w:asciiTheme="minorHAnsi" w:hAnsiTheme="minorHAnsi"/>
          <w:sz w:val="22"/>
          <w:szCs w:val="22"/>
        </w:rPr>
      </w:pPr>
      <w:del w:id="93" w:author="Autor">
        <w:r w:rsidRPr="0021506B" w:rsidDel="00780AD8">
          <w:rPr>
            <w:rFonts w:asciiTheme="minorHAnsi" w:hAnsiTheme="minorHAnsi"/>
            <w:sz w:val="22"/>
            <w:szCs w:val="22"/>
          </w:rPr>
          <w:delText>Metodický pokyn CKO č. 18 k overovaniu hospodárnosti výdavkov na programové obdobie 2014-2020 (</w:delText>
        </w:r>
        <w:r w:rsidR="00780AD8" w:rsidDel="00780AD8">
          <w:fldChar w:fldCharType="begin"/>
        </w:r>
        <w:r w:rsidR="00780AD8" w:rsidDel="00780AD8">
          <w:delInstrText xml:space="preserve"> HYPERLINK "http://www.partnerskadohoda.gov.sk/metodicke-pokyny-cko-a-uv-sr/" </w:delInstrText>
        </w:r>
        <w:r w:rsidR="00780AD8" w:rsidDel="00780AD8">
          <w:fldChar w:fldCharType="separate"/>
        </w:r>
        <w:r w:rsidRPr="00331E17" w:rsidDel="00780AD8">
          <w:rPr>
            <w:rStyle w:val="Hypertextovprepojenie"/>
            <w:rFonts w:asciiTheme="minorHAnsi" w:hAnsiTheme="minorHAnsi"/>
            <w:sz w:val="22"/>
            <w:szCs w:val="22"/>
          </w:rPr>
          <w:delText>http://www.partnerskadohoda.gov.sk/metodicke-pokyny-cko-a-uv-sr/</w:delText>
        </w:r>
        <w:r w:rsidR="00780AD8" w:rsidDel="00780AD8">
          <w:rPr>
            <w:rStyle w:val="Hypertextovprepojenie"/>
            <w:rFonts w:asciiTheme="minorHAnsi" w:hAnsiTheme="minorHAnsi"/>
          </w:rPr>
          <w:fldChar w:fldCharType="end"/>
        </w:r>
        <w:r w:rsidRPr="0021506B" w:rsidDel="00780AD8">
          <w:rPr>
            <w:rStyle w:val="Hypertextovprepojenie"/>
            <w:rFonts w:asciiTheme="minorHAnsi" w:hAnsiTheme="minorHAnsi"/>
            <w:sz w:val="22"/>
            <w:szCs w:val="22"/>
          </w:rPr>
          <w:delText>);</w:delText>
        </w:r>
      </w:del>
    </w:p>
    <w:p w14:paraId="4C87B2FA" w14:textId="6B4112E8" w:rsidR="005F3E38" w:rsidRPr="0021506B" w:rsidDel="00780AD8" w:rsidRDefault="005F3E38" w:rsidP="005F3E38">
      <w:pPr>
        <w:pStyle w:val="Odsekzoznamu"/>
        <w:numPr>
          <w:ilvl w:val="1"/>
          <w:numId w:val="7"/>
        </w:numPr>
        <w:spacing w:before="120"/>
        <w:rPr>
          <w:del w:id="94" w:author="Autor"/>
          <w:rFonts w:asciiTheme="minorHAnsi" w:hAnsiTheme="minorHAnsi"/>
          <w:color w:val="000000"/>
          <w:sz w:val="22"/>
          <w:szCs w:val="22"/>
        </w:rPr>
      </w:pPr>
      <w:del w:id="95" w:author="Autor">
        <w:r w:rsidRPr="0021506B" w:rsidDel="00780AD8">
          <w:rPr>
            <w:rFonts w:asciiTheme="minorHAnsi" w:hAnsiTheme="minorHAnsi"/>
            <w:color w:val="000000"/>
            <w:sz w:val="22"/>
            <w:szCs w:val="22"/>
          </w:rPr>
          <w:delText>Zákony a nariadenia, na ktoré sa uvedené dokumenty odvolávajú.</w:delText>
        </w:r>
      </w:del>
    </w:p>
    <w:p w14:paraId="0CE9FB0A" w14:textId="3A7F4917" w:rsidR="005F3E38" w:rsidRPr="0021506B" w:rsidDel="00780AD8" w:rsidRDefault="005F3E38" w:rsidP="005F3E38">
      <w:pPr>
        <w:pStyle w:val="Odsekzoznamu"/>
        <w:spacing w:before="120"/>
        <w:ind w:left="1440"/>
        <w:rPr>
          <w:del w:id="96" w:author="Autor"/>
          <w:rFonts w:asciiTheme="minorHAnsi" w:hAnsiTheme="minorHAnsi"/>
          <w:color w:val="000000"/>
          <w:sz w:val="22"/>
          <w:szCs w:val="22"/>
        </w:rPr>
      </w:pPr>
    </w:p>
    <w:p w14:paraId="0750566C" w14:textId="1302AA38" w:rsidR="005F3E38" w:rsidRPr="007E5062" w:rsidDel="00780AD8" w:rsidRDefault="005F3E38" w:rsidP="007E5062">
      <w:pPr>
        <w:spacing w:before="120"/>
        <w:jc w:val="both"/>
        <w:rPr>
          <w:del w:id="97" w:author="Autor"/>
          <w:rFonts w:asciiTheme="minorHAnsi" w:hAnsiTheme="minorHAnsi"/>
          <w:color w:val="000000"/>
        </w:rPr>
      </w:pPr>
      <w:del w:id="98" w:author="Autor">
        <w:r w:rsidRPr="007E5062" w:rsidDel="00780AD8">
          <w:rPr>
            <w:rFonts w:asciiTheme="minorHAnsi" w:hAnsiTheme="minorHAnsi"/>
            <w:i/>
          </w:rPr>
          <w:lastRenderedPageBreak/>
          <w:delText xml:space="preserve">(Za účelom posúdenia splnenia tejto podmienky poskytnutia príspevku </w:delText>
        </w:r>
        <w:r w:rsidR="003F0D01" w:rsidRPr="007E5062" w:rsidDel="00780AD8">
          <w:rPr>
            <w:rFonts w:asciiTheme="minorHAnsi" w:hAnsiTheme="minorHAnsi" w:cstheme="minorHAnsi"/>
            <w:i/>
          </w:rPr>
          <w:delText>žiadateľ predloží prílohu uvedenú v časti „Povinná príloha k ŽoNFP“ tohto vyzvania a</w:delText>
        </w:r>
        <w:r w:rsidR="003F0D01" w:rsidRPr="007E5062" w:rsidDel="00780AD8">
          <w:rPr>
            <w:rFonts w:asciiTheme="minorHAnsi" w:hAnsiTheme="minorHAnsi"/>
            <w:i/>
          </w:rPr>
          <w:delText xml:space="preserve"> </w:delText>
        </w:r>
        <w:r w:rsidRPr="007E5062" w:rsidDel="00780AD8">
          <w:rPr>
            <w:rFonts w:asciiTheme="minorHAnsi" w:hAnsiTheme="minorHAnsi"/>
            <w:i/>
          </w:rPr>
          <w:delText>uvedie skupiny výdavkov vo formulári ŽoNFP, v rámci časti č. 11.A  - Rozpočet žiadateľa.)</w:delText>
        </w:r>
      </w:del>
    </w:p>
    <w:p w14:paraId="30103205" w14:textId="6848DF23" w:rsidR="005F3E38" w:rsidRPr="0021506B" w:rsidDel="00780AD8" w:rsidRDefault="005F3E38" w:rsidP="005F3E38">
      <w:pPr>
        <w:pStyle w:val="Odsekzoznamu"/>
        <w:spacing w:before="120"/>
        <w:ind w:left="1440"/>
        <w:rPr>
          <w:del w:id="99" w:author="Autor"/>
          <w:rFonts w:asciiTheme="minorHAnsi" w:hAnsiTheme="minorHAnsi"/>
          <w:color w:val="000000"/>
          <w:sz w:val="22"/>
          <w:szCs w:val="22"/>
        </w:rPr>
      </w:pPr>
    </w:p>
    <w:p w14:paraId="785BB9E9" w14:textId="34C6372E" w:rsidR="005F3E38" w:rsidRPr="00C56531" w:rsidDel="00780AD8" w:rsidRDefault="005F3E38" w:rsidP="00151A6A">
      <w:pPr>
        <w:pStyle w:val="Odsekzoznamu"/>
        <w:numPr>
          <w:ilvl w:val="0"/>
          <w:numId w:val="47"/>
        </w:numPr>
        <w:spacing w:before="120"/>
        <w:rPr>
          <w:del w:id="100" w:author="Autor"/>
          <w:rFonts w:asciiTheme="minorHAnsi" w:hAnsiTheme="minorHAnsi"/>
          <w:color w:val="000000"/>
          <w:sz w:val="22"/>
          <w:szCs w:val="22"/>
        </w:rPr>
      </w:pPr>
      <w:del w:id="101" w:author="Autor">
        <w:r w:rsidRPr="00C56531" w:rsidDel="00780AD8">
          <w:rPr>
            <w:rFonts w:asciiTheme="minorHAnsi" w:hAnsiTheme="minorHAnsi"/>
            <w:color w:val="000000"/>
            <w:sz w:val="22"/>
            <w:szCs w:val="22"/>
          </w:rPr>
          <w:delText>časová oprávnenosť výdavkov</w:delText>
        </w:r>
      </w:del>
    </w:p>
    <w:p w14:paraId="71F82683" w14:textId="333FB940" w:rsidR="005F3E38" w:rsidRPr="00C56531" w:rsidDel="00780AD8" w:rsidRDefault="005F3E38" w:rsidP="005F3E38">
      <w:pPr>
        <w:pStyle w:val="Odsekzoznamu"/>
        <w:spacing w:before="120"/>
        <w:rPr>
          <w:del w:id="102" w:author="Autor"/>
          <w:rFonts w:asciiTheme="minorHAnsi" w:hAnsiTheme="minorHAnsi"/>
          <w:color w:val="000000"/>
          <w:sz w:val="22"/>
          <w:szCs w:val="22"/>
        </w:rPr>
      </w:pPr>
    </w:p>
    <w:p w14:paraId="578A9398" w14:textId="64DB3CE9" w:rsidR="005F3E38" w:rsidRPr="0021506B" w:rsidDel="00780AD8" w:rsidRDefault="005F3E38" w:rsidP="005F3E38">
      <w:pPr>
        <w:pStyle w:val="Odsekzoznamu"/>
        <w:spacing w:before="120" w:after="120"/>
        <w:jc w:val="both"/>
        <w:rPr>
          <w:del w:id="103" w:author="Autor"/>
          <w:rFonts w:asciiTheme="minorHAnsi" w:hAnsiTheme="minorHAnsi" w:cstheme="minorHAnsi"/>
          <w:color w:val="000000"/>
          <w:sz w:val="22"/>
          <w:szCs w:val="22"/>
        </w:rPr>
      </w:pPr>
      <w:del w:id="104" w:author="Autor">
        <w:r w:rsidRPr="00C56531" w:rsidDel="00780AD8">
          <w:rPr>
            <w:rFonts w:asciiTheme="minorHAnsi" w:hAnsiTheme="minorHAnsi" w:cstheme="minorHAnsi"/>
            <w:color w:val="000000"/>
            <w:sz w:val="22"/>
            <w:szCs w:val="22"/>
          </w:rPr>
          <w:delText xml:space="preserve">Časová oprávnenosť výdavkov v rámci OP TP je stanovená </w:delText>
        </w:r>
        <w:r w:rsidRPr="00C56531" w:rsidDel="00780AD8">
          <w:rPr>
            <w:rFonts w:asciiTheme="minorHAnsi" w:hAnsiTheme="minorHAnsi" w:cstheme="minorHAnsi"/>
            <w:b/>
            <w:color w:val="000000"/>
            <w:sz w:val="22"/>
            <w:szCs w:val="22"/>
          </w:rPr>
          <w:delText>od 01. 01. 2014 do 31. 12. 2023</w:delText>
        </w:r>
        <w:r w:rsidRPr="00C56531" w:rsidDel="00780AD8">
          <w:rPr>
            <w:rFonts w:asciiTheme="minorHAnsi" w:hAnsiTheme="minorHAnsi" w:cstheme="minorHAnsi"/>
            <w:color w:val="000000"/>
            <w:sz w:val="22"/>
            <w:szCs w:val="22"/>
          </w:rPr>
          <w:delText>. Dátum nadobudnutia účinnosti zmluvy o NFP (resp. rozhodnutia o schválení žiadosti o NFP, ak je RO OP TP a prijímateľ tá istá osoba) nemá vplyv na počiatočný dátum oprávnenosti výdavkov.</w:delText>
        </w:r>
      </w:del>
    </w:p>
    <w:p w14:paraId="09F149B3" w14:textId="67AE3547" w:rsidR="00C2623B" w:rsidRPr="00C21325" w:rsidRDefault="005F3E38" w:rsidP="002A7A7B">
      <w:pPr>
        <w:spacing w:after="0" w:line="240" w:lineRule="auto"/>
        <w:jc w:val="both"/>
        <w:rPr>
          <w:rFonts w:asciiTheme="minorHAnsi" w:hAnsiTheme="minorHAnsi"/>
        </w:rPr>
      </w:pPr>
      <w:del w:id="105" w:author="Autor">
        <w:r w:rsidRPr="0021506B" w:rsidDel="00780AD8">
          <w:rPr>
            <w:rFonts w:asciiTheme="minorHAnsi" w:hAnsiTheme="minorHAnsi" w:cs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del>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lastRenderedPageBreak/>
        <w:t>Overovanie podmienok poskytnutia príspevku a ďalšie informácie k vyzvaniu</w:t>
      </w:r>
    </w:p>
    <w:p w14:paraId="00DEDC50" w14:textId="77777777" w:rsidR="001A099B" w:rsidRPr="00FC49A1" w:rsidRDefault="001A099B" w:rsidP="007E50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6B14D7">
      <w:pPr>
        <w:spacing w:before="24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1C29E09"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AB094C">
        <w:rPr>
          <w:rFonts w:asciiTheme="minorHAnsi" w:hAnsiTheme="minorHAnsi" w:cstheme="minorHAnsi"/>
        </w:rPr>
        <w:t>u</w:t>
      </w:r>
      <w:r w:rsidRPr="00230311">
        <w:rPr>
          <w:rFonts w:asciiTheme="minorHAnsi" w:hAnsiTheme="minorHAnsi" w:cstheme="minorHAnsi"/>
        </w:rPr>
        <w:t>,</w:t>
      </w:r>
      <w:r w:rsidR="00AB094C">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FA32F89" w14:textId="5235C4CA"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7E5062">
        <w:rPr>
          <w:rFonts w:asciiTheme="minorHAnsi" w:hAnsiTheme="minorHAnsi" w:cstheme="minorHAnsi"/>
        </w:rPr>
        <w:t> </w:t>
      </w:r>
      <w:r w:rsidRPr="00230311">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7263768E" w14:textId="23C17BB1"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r w:rsidR="00EA1818">
        <w:rPr>
          <w:rFonts w:asciiTheme="minorHAnsi" w:hAnsiTheme="minorHAnsi" w:cstheme="minorHAnsi"/>
        </w:rPr>
        <w:t xml:space="preserve">splnenia </w:t>
      </w:r>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078C87FF" w14:textId="73A64620" w:rsidR="001A099B" w:rsidRPr="00FC49A1" w:rsidRDefault="001A099B" w:rsidP="006B14D7">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354A0586" w14:textId="77777777" w:rsidR="001A099B" w:rsidRPr="00FC49A1" w:rsidRDefault="001A099B" w:rsidP="006B14D7">
      <w:pPr>
        <w:spacing w:before="24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3CB6D98"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0EBBFFB4" w14:textId="0DA96BCB"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583FD152"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320C97">
        <w:rPr>
          <w:rFonts w:asciiTheme="minorHAnsi" w:hAnsiTheme="minorHAnsi" w:cstheme="minorHAnsi"/>
        </w:rPr>
        <w:t>overenia</w:t>
      </w:r>
      <w:r w:rsidR="00320C97"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4D2424E6" w:rsidR="00BA5593" w:rsidRPr="00230311" w:rsidRDefault="00BA5593" w:rsidP="007E5062">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B75E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906695C"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03FACC83"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02D6A">
        <w:rPr>
          <w:rFonts w:asciiTheme="minorHAnsi" w:hAnsiTheme="minorHAnsi" w:cstheme="minorHAnsi"/>
          <w:sz w:val="22"/>
          <w:szCs w:val="22"/>
        </w:rPr>
        <w:t xml:space="preserve">nedoplnenia žiadnych náležitostí, v prípade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063926">
        <w:rPr>
          <w:rFonts w:asciiTheme="minorHAnsi" w:hAnsiTheme="minorHAnsi" w:cstheme="minorHAnsi"/>
          <w:sz w:val="22"/>
          <w:szCs w:val="22"/>
        </w:rPr>
        <w:t>,</w:t>
      </w:r>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r w:rsidR="00D56B45">
        <w:rPr>
          <w:rFonts w:asciiTheme="minorHAnsi" w:hAnsiTheme="minorHAnsi" w:cstheme="minorHAnsi"/>
          <w:sz w:val="22"/>
          <w:szCs w:val="22"/>
        </w:rPr>
        <w:t> </w:t>
      </w:r>
      <w:r w:rsidR="001A099B" w:rsidRPr="00230311">
        <w:rPr>
          <w:rFonts w:asciiTheme="minorHAnsi" w:hAnsiTheme="minorHAnsi" w:cstheme="minorHAnsi"/>
          <w:sz w:val="22"/>
          <w:szCs w:val="22"/>
        </w:rPr>
        <w:t>ŽoNFP</w:t>
      </w: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pravdivosti alebo úplnosti ŽoNFP, na základe čoho nie je možné overiť splnenie niektorej z</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podmienok poskytnutia príspevku a rozhodnúť o schválení ŽoNFP</w:t>
      </w:r>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3"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1C26E2E8" w:rsidR="00184AD0" w:rsidRPr="00230311" w:rsidRDefault="00184AD0" w:rsidP="007E50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B75EEF" w:rsidRPr="00BA5593">
        <w:rPr>
          <w:rFonts w:asciiTheme="minorHAnsi" w:hAnsiTheme="minorHAnsi" w:cstheme="minorHAnsi"/>
        </w:rPr>
        <w:t>zákona č. 128/2020 Z. z.</w:t>
      </w:r>
      <w:r w:rsidR="00B75EEF">
        <w:rPr>
          <w:rFonts w:asciiTheme="minorHAnsi" w:hAnsiTheme="minorHAnsi" w:cstheme="minorHAnsi"/>
        </w:rPr>
        <w:t>, ktorým sa mení zákon o príspevku z EŠIF</w:t>
      </w:r>
      <w:r w:rsidR="00310028">
        <w:rPr>
          <w:rFonts w:asciiTheme="minorHAnsi" w:hAnsiTheme="minorHAnsi" w:cstheme="minorHAnsi"/>
        </w:rPr>
        <w:t xml:space="preserve"> </w:t>
      </w:r>
      <w:r w:rsidRPr="00184AD0">
        <w:rPr>
          <w:rFonts w:asciiTheme="minorHAnsi" w:hAnsiTheme="minorHAnsi" w:cstheme="minorHAnsi"/>
        </w:rPr>
        <w:t>(do 22.6.2020 vrátane).</w:t>
      </w:r>
    </w:p>
    <w:p w14:paraId="3F6C3651" w14:textId="77777777" w:rsidR="001A099B" w:rsidRPr="00230311" w:rsidRDefault="001A099B" w:rsidP="007E50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3CDB6689" w:rsidR="001A099B" w:rsidRPr="00230311" w:rsidRDefault="001A099B" w:rsidP="003128B1">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3128B1">
        <w:rPr>
          <w:rFonts w:asciiTheme="minorHAnsi" w:hAnsiTheme="minorHAnsi" w:cstheme="minorHAnsi"/>
        </w:rPr>
        <w:t> </w:t>
      </w:r>
      <w:r w:rsidRPr="00230311">
        <w:rPr>
          <w:rFonts w:asciiTheme="minorHAnsi" w:hAnsiTheme="minorHAnsi" w:cstheme="minorHAnsi"/>
        </w:rPr>
        <w:t>OP TP zastaví konanie ku dňu doručenia späťvzatia</w:t>
      </w:r>
      <w:r w:rsidR="00E37E03">
        <w:rPr>
          <w:rFonts w:asciiTheme="minorHAnsi" w:hAnsiTheme="minorHAnsi" w:cstheme="minorHAnsi"/>
        </w:rPr>
        <w:t xml:space="preserve"> ŽoNFP</w:t>
      </w:r>
      <w:r w:rsidRPr="00230311">
        <w:rPr>
          <w:rFonts w:asciiTheme="minorHAnsi" w:hAnsiTheme="minorHAnsi" w:cstheme="minorHAnsi"/>
        </w:rPr>
        <w:t>.</w:t>
      </w:r>
    </w:p>
    <w:p w14:paraId="16D016AC" w14:textId="77777777" w:rsidR="001A099B" w:rsidRPr="00230311" w:rsidRDefault="001A099B" w:rsidP="003128B1">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1A6952C4"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 xml:space="preserve">V prípade schválenia ŽoNFP, ak je prijímateľ a RO OP TP tá istá osoba, RO OP TP vydá </w:t>
      </w:r>
      <w:del w:id="106" w:author="Autor">
        <w:r w:rsidRPr="00230311" w:rsidDel="002B65B5">
          <w:rPr>
            <w:rFonts w:asciiTheme="minorHAnsi" w:hAnsiTheme="minorHAnsi" w:cstheme="minorHAnsi"/>
          </w:rPr>
          <w:delText>interné R</w:delText>
        </w:r>
      </w:del>
      <w:ins w:id="107" w:author="Autor">
        <w:r w:rsidR="002B65B5">
          <w:rPr>
            <w:rFonts w:asciiTheme="minorHAnsi" w:hAnsiTheme="minorHAnsi" w:cstheme="minorHAnsi"/>
          </w:rPr>
          <w:t>r</w:t>
        </w:r>
      </w:ins>
      <w:r w:rsidRPr="00230311">
        <w:rPr>
          <w:rFonts w:asciiTheme="minorHAnsi" w:hAnsiTheme="minorHAnsi" w:cstheme="minorHAnsi"/>
        </w:rPr>
        <w:t>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5C43A380" w:rsidR="001A099B" w:rsidRPr="00230311" w:rsidRDefault="00671955" w:rsidP="003128B1">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w:t>
      </w:r>
      <w:r w:rsidR="00C22E9E" w:rsidRPr="00601D6D">
        <w:rPr>
          <w:rFonts w:asciiTheme="minorHAnsi" w:hAnsiTheme="minorHAnsi"/>
        </w:rPr>
        <w:t xml:space="preserve">elektronického a/alebo písomného </w:t>
      </w:r>
      <w:r w:rsidR="001A099B" w:rsidRPr="00230311">
        <w:rPr>
          <w:rFonts w:asciiTheme="minorHAnsi" w:hAnsiTheme="minorHAnsi" w:cstheme="minorHAnsi"/>
        </w:rPr>
        <w:t>podania</w:t>
      </w:r>
      <w:r w:rsidR="00C22E9E">
        <w:rPr>
          <w:rFonts w:asciiTheme="minorHAnsi" w:hAnsiTheme="minorHAnsi" w:cstheme="minorHAnsi"/>
        </w:rPr>
        <w:t xml:space="preserve">; </w:t>
      </w:r>
      <w:r w:rsidR="00C22E9E"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C22E9E" w:rsidRPr="00601D6D">
        <w:rPr>
          <w:rFonts w:asciiTheme="minorHAnsi" w:hAnsiTheme="minorHAnsi" w:cstheme="minorHAnsi"/>
        </w:rPr>
        <w:t>podania</w:t>
      </w:r>
      <w:r w:rsidR="001A099B" w:rsidRPr="00230311">
        <w:rPr>
          <w:rFonts w:asciiTheme="minorHAnsi" w:hAnsiTheme="minorHAnsi" w:cstheme="minorHAnsi"/>
        </w:rPr>
        <w:t xml:space="preserve">. Dôvod, pre ktorý RO OP TP vydáva rozhodnutie o zastavení konania alebo rozhodnutie o neschválení musí byť jasný, odôvodnený a musí vyplývať z nedodržania podmienok zadefinovaných vo vyzvaní. </w:t>
      </w:r>
    </w:p>
    <w:p w14:paraId="0ECB2902" w14:textId="1ADB8C4A"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E37E03">
        <w:rPr>
          <w:rFonts w:asciiTheme="minorHAnsi" w:hAnsiTheme="minorHAnsi" w:cstheme="minorHAnsi"/>
        </w:rPr>
        <w:t>kapitola</w:t>
      </w:r>
      <w:r w:rsidR="00E37E03" w:rsidRPr="00230311">
        <w:rPr>
          <w:rFonts w:asciiTheme="minorHAnsi" w:hAnsiTheme="minorHAnsi" w:cstheme="minorHAnsi"/>
        </w:rPr>
        <w:t xml:space="preserve"> </w:t>
      </w:r>
      <w:r>
        <w:rPr>
          <w:rFonts w:asciiTheme="minorHAnsi" w:hAnsiTheme="minorHAnsi" w:cstheme="minorHAnsi"/>
        </w:rPr>
        <w:t>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73A1BA96"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6135B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6135BD">
        <w:rPr>
          <w:rFonts w:asciiTheme="minorHAnsi" w:hAnsiTheme="minorHAnsi" w:cstheme="minorHAnsi"/>
        </w:rPr>
        <w:t xml:space="preserve">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6A9118E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Odvolanie podáva žiadateľ písomne</w:t>
      </w:r>
      <w:r w:rsidR="006135BD">
        <w:rPr>
          <w:rFonts w:asciiTheme="minorHAnsi" w:hAnsiTheme="minorHAnsi" w:cstheme="minorHAnsi"/>
        </w:rPr>
        <w:t xml:space="preserve"> </w:t>
      </w:r>
      <w:r w:rsidRPr="00230311">
        <w:rPr>
          <w:rFonts w:asciiTheme="minorHAnsi" w:hAnsiTheme="minorHAnsi" w:cstheme="minorHAnsi"/>
        </w:rPr>
        <w:t xml:space="preserve">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xml:space="preserve">. Podané odvolanie môže žiadateľ čo do rozsahu a dôvodov podania odvolania doplniť len do uplynutia </w:t>
      </w:r>
      <w:r w:rsidRPr="00230311">
        <w:rPr>
          <w:rFonts w:asciiTheme="minorHAnsi" w:hAnsiTheme="minorHAnsi" w:cstheme="minorHAnsi"/>
        </w:rPr>
        <w:lastRenderedPageBreak/>
        <w:t>lehoty na podanie odvolania.</w:t>
      </w:r>
      <w:r w:rsidR="009229F1">
        <w:rPr>
          <w:rFonts w:asciiTheme="minorHAnsi" w:hAnsiTheme="minorHAnsi" w:cstheme="minorHAnsi"/>
        </w:rPr>
        <w:t xml:space="preserve"> </w:t>
      </w:r>
      <w:r w:rsidR="009229F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6135BD" w:rsidRPr="000309D9">
        <w:rPr>
          <w:rFonts w:asciiTheme="minorHAnsi" w:hAnsiTheme="minorHAnsi" w:cstheme="minorHAnsi"/>
        </w:rPr>
        <w:t>zákona č. 128/2020 Z. z., ktorým sa mení zákon o príspevku z EŠIF</w:t>
      </w:r>
      <w:r w:rsidR="009229F1" w:rsidRPr="009229F1">
        <w:rPr>
          <w:rFonts w:asciiTheme="minorHAnsi" w:hAnsiTheme="minorHAnsi" w:cstheme="minorHAnsi"/>
        </w:rPr>
        <w:t>, t. j. do 22.6.2020 vrátane.</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D0E351A" w:rsidR="001A099B" w:rsidRPr="00230311"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rPr>
        <w:t>rozhodnutiam o zastavení konania,</w:t>
      </w:r>
    </w:p>
    <w:p w14:paraId="584AA8CB" w14:textId="36BB7208" w:rsidR="001A099B" w:rsidRPr="006135BD" w:rsidRDefault="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6135BD">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4D119831"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825667">
        <w:rPr>
          <w:rFonts w:asciiTheme="minorHAnsi" w:hAnsiTheme="minorHAnsi" w:cstheme="minorHAnsi"/>
          <w:sz w:val="22"/>
          <w:szCs w:val="22"/>
        </w:rPr>
        <w:t>. A</w:t>
      </w:r>
      <w:r w:rsidR="00825667"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6135BD" w:rsidRPr="000420F7">
        <w:rPr>
          <w:rFonts w:asciiTheme="minorHAnsi" w:hAnsiTheme="minorHAnsi" w:cstheme="minorHAnsi"/>
          <w:sz w:val="22"/>
          <w:szCs w:val="22"/>
        </w:rPr>
        <w:t>zákona č. 128/2020 Z. z., ktorým sa mení zákon o príspevku z EŠIF</w:t>
      </w:r>
      <w:r w:rsidR="00825667" w:rsidRPr="00825667">
        <w:rPr>
          <w:rFonts w:asciiTheme="minorHAnsi" w:hAnsiTheme="minorHAnsi" w:cstheme="minorHAnsi"/>
          <w:sz w:val="22"/>
          <w:szCs w:val="22"/>
        </w:rPr>
        <w:t>, t. j. do 22.6.2020 vrátane</w:t>
      </w:r>
      <w:r w:rsidR="00825667">
        <w:rPr>
          <w:rFonts w:asciiTheme="minorHAnsi" w:hAnsiTheme="minorHAnsi" w:cstheme="minorHAnsi"/>
          <w:sz w:val="22"/>
          <w:szCs w:val="22"/>
        </w:rPr>
        <w:t>,</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61D5B9F"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w:t>
      </w:r>
      <w:r w:rsidRPr="00230311">
        <w:rPr>
          <w:rFonts w:asciiTheme="minorHAnsi" w:hAnsiTheme="minorHAnsi" w:cstheme="minorHAnsi"/>
          <w:sz w:val="22"/>
          <w:szCs w:val="22"/>
        </w:rPr>
        <w:lastRenderedPageBreak/>
        <w:t>písomne RO OP TP. Za deň späťvzatia odvolania sa považuje deň, keď bolo oznámenie o späťvzatí doručené RO OP TP. RO OP TP rozhodne o zastavení konania ku dňu doručenia späťvzatia odvolania</w:t>
      </w:r>
      <w:r w:rsidR="0094664E">
        <w:rPr>
          <w:rFonts w:asciiTheme="minorHAnsi" w:hAnsiTheme="minorHAnsi" w:cstheme="minorHAnsi"/>
          <w:sz w:val="22"/>
          <w:szCs w:val="22"/>
        </w:rPr>
        <w:t>;</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374B31D0"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6135BD">
        <w:rPr>
          <w:rFonts w:asciiTheme="minorHAnsi" w:hAnsiTheme="minorHAnsi" w:cstheme="minorHAnsi"/>
          <w:sz w:val="22"/>
          <w:szCs w:val="22"/>
        </w:rPr>
        <w:t xml:space="preserve"> </w:t>
      </w:r>
      <w:r w:rsidR="006135BD">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V tomto prípade je osobitne dôležité, aby bolo rozhodnutie poskytovateľa o odmietnutí, resp. o</w:t>
      </w:r>
      <w:r w:rsidR="003128B1">
        <w:rPr>
          <w:rFonts w:asciiTheme="minorHAnsi" w:hAnsiTheme="minorHAnsi" w:cstheme="minorHAnsi"/>
          <w:sz w:val="22"/>
          <w:szCs w:val="22"/>
        </w:rPr>
        <w:t> </w:t>
      </w:r>
      <w:r w:rsidRPr="004A331B">
        <w:rPr>
          <w:rFonts w:asciiTheme="minorHAnsi" w:hAnsiTheme="minorHAnsi" w:cstheme="minorHAnsi"/>
          <w:sz w:val="22"/>
          <w:szCs w:val="22"/>
        </w:rPr>
        <w:t xml:space="preserve">zastavení konania riadne odôvodnené na základe riadnych dôkazov; </w:t>
      </w:r>
    </w:p>
    <w:p w14:paraId="3EDCAE80" w14:textId="398A2CF9"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w:t>
      </w:r>
      <w:r w:rsidR="006135BD">
        <w:rPr>
          <w:rFonts w:asciiTheme="minorHAnsi" w:hAnsiTheme="minorHAnsi" w:cstheme="minorHAnsi"/>
          <w:sz w:val="22"/>
          <w:szCs w:val="22"/>
        </w:rPr>
        <w:t xml:space="preserve">, </w:t>
      </w:r>
      <w:r w:rsidR="006135BD" w:rsidRPr="007D736A">
        <w:rPr>
          <w:rFonts w:asciiTheme="minorHAnsi" w:hAnsiTheme="minorHAnsi"/>
          <w:sz w:val="22"/>
          <w:szCs w:val="22"/>
          <w:lang w:eastAsia="en-US"/>
        </w:rPr>
        <w:t>pričom nebol dôvod na odmietnutie odvolania podľa § 22 ods. 8 zákona o príspevku z 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E3611C">
      <w:pPr>
        <w:pStyle w:val="Odsekzoznamu"/>
        <w:tabs>
          <w:tab w:val="left" w:pos="900"/>
        </w:tabs>
        <w:spacing w:before="120" w:after="120"/>
        <w:ind w:left="1276" w:right="-18"/>
        <w:jc w:val="both"/>
        <w:rPr>
          <w:rFonts w:asciiTheme="minorHAnsi" w:hAnsiTheme="minorHAnsi" w:cstheme="minorHAnsi"/>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19D0FDE"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6135BD">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6F50AD8A"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1949F4">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F436C6">
        <w:rPr>
          <w:rFonts w:asciiTheme="minorHAnsi" w:hAnsiTheme="minorHAnsi" w:cstheme="minorHAnsi"/>
          <w:bCs/>
          <w:iCs/>
          <w:sz w:val="22"/>
          <w:szCs w:val="22"/>
        </w:rPr>
        <w:t xml:space="preserve"> </w:t>
      </w:r>
    </w:p>
    <w:p w14:paraId="5E7B8C97" w14:textId="370861B3"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8B7992">
        <w:rPr>
          <w:rFonts w:asciiTheme="minorHAnsi" w:hAnsiTheme="minorHAnsi" w:cstheme="minorHAnsi"/>
          <w:sz w:val="22"/>
          <w:szCs w:val="22"/>
        </w:rPr>
        <w:t>až</w:t>
      </w:r>
      <w:r w:rsidR="008B7992"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D68A3F" w14:textId="5798D7F5"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w:t>
      </w:r>
      <w:r w:rsidR="008B7992" w:rsidRPr="000420F7">
        <w:rPr>
          <w:rFonts w:asciiTheme="minorHAnsi" w:hAnsiTheme="minorHAnsi" w:cstheme="minorHAnsi"/>
        </w:rPr>
        <w:t>zákona č.</w:t>
      </w:r>
      <w:r w:rsidR="003128B1">
        <w:rPr>
          <w:rFonts w:asciiTheme="minorHAnsi" w:hAnsiTheme="minorHAnsi" w:cstheme="minorHAnsi"/>
        </w:rPr>
        <w:t> </w:t>
      </w:r>
      <w:r w:rsidR="008B7992" w:rsidRPr="000420F7">
        <w:rPr>
          <w:rFonts w:asciiTheme="minorHAnsi" w:hAnsiTheme="minorHAnsi" w:cstheme="minorHAnsi"/>
        </w:rPr>
        <w:t>128/2020 Z. z., ktorým sa mení zákon o príspevku z EŠIF</w:t>
      </w:r>
      <w:r w:rsidR="0063386F" w:rsidRPr="0063386F">
        <w:rPr>
          <w:rFonts w:asciiTheme="minorHAnsi" w:hAnsiTheme="minorHAnsi" w:cstheme="minorHAnsi"/>
        </w:rPr>
        <w:t>, t. j. do 22.6.2020 vrátane. V takom prípade sa uvedená lehota považuje za splnenú.</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1DA1BA3B"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8B7992">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D28A05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6976F7F9"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32FD6"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8F78E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8F78E1">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35DAA967" w:rsidR="001A099B" w:rsidRPr="00230311" w:rsidRDefault="008F78E1"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1A099B" w:rsidRPr="00230311">
        <w:rPr>
          <w:rFonts w:asciiTheme="minorHAnsi" w:hAnsiTheme="minorHAnsi" w:cstheme="minorHAnsi"/>
          <w:b/>
          <w:sz w:val="22"/>
          <w:szCs w:val="22"/>
        </w:rPr>
        <w:t>konanie zastaví</w:t>
      </w:r>
      <w:r w:rsidR="001A099B"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1A099B" w:rsidRPr="00230311">
        <w:rPr>
          <w:rFonts w:asciiTheme="minorHAnsi" w:hAnsiTheme="minorHAnsi" w:cstheme="minorHAnsi"/>
          <w:sz w:val="22"/>
          <w:szCs w:val="22"/>
        </w:rPr>
        <w:t xml:space="preserve">príspevku z EŠIF, </w:t>
      </w:r>
      <w:r w:rsidR="00625A3E">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1A099B"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1A099B" w:rsidRPr="00230311">
        <w:rPr>
          <w:rFonts w:asciiTheme="minorHAnsi" w:hAnsiTheme="minorHAnsi" w:cstheme="minorHAnsi"/>
          <w:sz w:val="22"/>
          <w:szCs w:val="22"/>
        </w:rPr>
        <w:t xml:space="preserve"> rozhodnutím.</w:t>
      </w:r>
    </w:p>
    <w:p w14:paraId="236D2319" w14:textId="6072364F"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w:t>
      </w:r>
      <w:r w:rsidR="00AC3003" w:rsidRPr="000420F7">
        <w:rPr>
          <w:rFonts w:asciiTheme="minorHAnsi" w:hAnsiTheme="minorHAnsi" w:cstheme="minorHAnsi"/>
        </w:rPr>
        <w:t>zákona č. 128/2020 Z. z., ktorým sa mení zákon o príspevku z EŠIF</w:t>
      </w:r>
      <w:r w:rsidR="00083C3A" w:rsidRPr="00083C3A">
        <w:rPr>
          <w:rFonts w:asciiTheme="minorHAnsi" w:hAnsiTheme="minorHAnsi" w:cstheme="minorHAnsi"/>
        </w:rPr>
        <w:t>, t. j. do 22.6.2020 vrátane. V takom prípade sa uvedená lehota považuje za splnenú.</w:t>
      </w:r>
    </w:p>
    <w:p w14:paraId="6404A84C" w14:textId="015A5AB8" w:rsidR="001A099B" w:rsidRPr="00FC49A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189A5C7A"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Na opravu rozhodnutia sa vzťahuje § 47 ods. 6 </w:t>
      </w:r>
      <w:r w:rsidR="00AC300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6C7CAEE6"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3128B1">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Pr="006B14D7" w:rsidRDefault="00E21409" w:rsidP="001659BC">
      <w:pPr>
        <w:pStyle w:val="Odsekzoznamu1"/>
        <w:spacing w:before="240" w:after="240" w:line="276" w:lineRule="auto"/>
        <w:ind w:left="792"/>
        <w:rPr>
          <w:rFonts w:asciiTheme="minorHAnsi" w:hAnsiTheme="minorHAnsi"/>
          <w:b/>
          <w:sz w:val="22"/>
          <w:szCs w:val="22"/>
        </w:rPr>
      </w:pPr>
      <w:r w:rsidRPr="006B14D7">
        <w:rPr>
          <w:rFonts w:asciiTheme="minorHAnsi" w:hAnsiTheme="minorHAnsi"/>
          <w:b/>
          <w:sz w:val="22"/>
          <w:szCs w:val="22"/>
          <w:u w:val="single"/>
        </w:rPr>
        <w:t>Spôsob financovania</w:t>
      </w:r>
    </w:p>
    <w:p w14:paraId="1098200B" w14:textId="2E4A9C6B" w:rsidR="00E21409" w:rsidRPr="0021506B" w:rsidRDefault="00E21409" w:rsidP="003128B1">
      <w:pPr>
        <w:pStyle w:val="Odsekzoznamu"/>
        <w:spacing w:before="120" w:after="120"/>
        <w:ind w:left="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 xml:space="preserve">financovania v súlade s platným Systémom finančného riadenia štrukturálnych fondov, Kohézneho fondu a Európskeho námorného a rybárskeho fondu na programové obdobie 2014 </w:t>
      </w:r>
      <w:r w:rsidRPr="002B65B5">
        <w:rPr>
          <w:rFonts w:asciiTheme="minorHAnsi" w:hAnsiTheme="minorHAnsi" w:cstheme="minorHAnsi"/>
          <w:color w:val="000000"/>
          <w:sz w:val="22"/>
          <w:szCs w:val="22"/>
        </w:rPr>
        <w:t>– 2020 (</w:t>
      </w:r>
      <w:ins w:id="108" w:author="Autor">
        <w:r w:rsidR="002B65B5" w:rsidRPr="002B65B5">
          <w:fldChar w:fldCharType="begin"/>
        </w:r>
        <w:r w:rsidR="002B65B5" w:rsidRPr="002B65B5">
          <w:rPr>
            <w:rFonts w:asciiTheme="minorHAnsi" w:hAnsiTheme="minorHAnsi" w:cstheme="minorHAnsi"/>
            <w:sz w:val="22"/>
            <w:szCs w:val="22"/>
          </w:rPr>
          <w:instrText xml:space="preserve"> HYPERLINK "https://www.mfsr.sk/sk/financne-vztahy-eu/povstupove-fondy-eu/programove-obdobie-2014-2020/europske-strukturalne-investicne-fondy/materialy/system-financneho-riadenia-strukturalnych-fondov-kohezneho-fondu-europskeho-namorneho-rybarskeho-fondu-programove-obdobie-14-20.html" </w:instrText>
        </w:r>
        <w:r w:rsidR="002B65B5" w:rsidRPr="002B65B5">
          <w:fldChar w:fldCharType="separate"/>
        </w:r>
        <w:r w:rsidR="002B65B5" w:rsidRPr="002B65B5">
          <w:rPr>
            <w:rStyle w:val="Hypertextovprepojenie"/>
            <w:rFonts w:asciiTheme="minorHAnsi" w:hAnsiTheme="minorHAnsi" w:cstheme="minorHAnsi"/>
            <w:sz w:val="22"/>
            <w:szCs w:val="22"/>
          </w:rPr>
          <w:t>https://www.mfsr.sk/sk/financne-vztahy-eu/povstupove-fondy-eu/programove-obdobie-2014-2020/europske-strukturalne-investicne-fondy/materialy/system-financneho-riadenia-strukturalnych-fondov-kohezneho-fondu-europskeho-namorneho-rybarskeho-fondu-programove-obdobie-14-20.html</w:t>
        </w:r>
        <w:r w:rsidR="002B65B5" w:rsidRPr="002B65B5">
          <w:rPr>
            <w:rStyle w:val="Hypertextovprepojenie"/>
            <w:rFonts w:asciiTheme="minorHAnsi" w:hAnsiTheme="minorHAnsi" w:cstheme="minorHAnsi"/>
            <w:sz w:val="22"/>
            <w:szCs w:val="22"/>
          </w:rPr>
          <w:fldChar w:fldCharType="end"/>
        </w:r>
      </w:ins>
      <w:del w:id="109" w:author="Autor">
        <w:r w:rsidR="00440350" w:rsidRPr="002B65B5" w:rsidDel="002B65B5">
          <w:fldChar w:fldCharType="begin"/>
        </w:r>
        <w:r w:rsidR="00440350" w:rsidRPr="002B65B5" w:rsidDel="002B65B5">
          <w:rPr>
            <w:rFonts w:asciiTheme="minorHAnsi" w:hAnsiTheme="minorHAnsi" w:cstheme="minorHAnsi"/>
            <w:sz w:val="22"/>
            <w:szCs w:val="22"/>
          </w:rPr>
          <w:delInstrText xml:space="preserve"> HYPERLINK "http://www.finance.gov.sk/Default.aspx?CatID=9348" </w:delInstrText>
        </w:r>
        <w:r w:rsidR="00440350" w:rsidRPr="002B65B5" w:rsidDel="002B65B5">
          <w:fldChar w:fldCharType="separate"/>
        </w:r>
        <w:r w:rsidRPr="002B65B5" w:rsidDel="002B65B5">
          <w:rPr>
            <w:rStyle w:val="Hypertextovprepojenie"/>
            <w:rFonts w:asciiTheme="minorHAnsi" w:hAnsiTheme="minorHAnsi" w:cstheme="minorHAnsi"/>
            <w:sz w:val="22"/>
            <w:szCs w:val="22"/>
          </w:rPr>
          <w:delText>http://www.finance.gov.sk/Default.aspx?CatID=9348</w:delText>
        </w:r>
        <w:r w:rsidR="00440350" w:rsidRPr="002B65B5" w:rsidDel="002B65B5">
          <w:rPr>
            <w:rStyle w:val="Hypertextovprepojenie"/>
            <w:rFonts w:asciiTheme="minorHAnsi" w:hAnsiTheme="minorHAnsi" w:cstheme="minorHAnsi"/>
            <w:sz w:val="22"/>
            <w:szCs w:val="22"/>
          </w:rPr>
          <w:fldChar w:fldCharType="end"/>
        </w:r>
      </w:del>
      <w:r w:rsidRPr="002B65B5">
        <w:rPr>
          <w:rFonts w:asciiTheme="minorHAnsi" w:hAnsiTheme="minorHAnsi" w:cstheme="minorHAnsi"/>
          <w:color w:val="000000"/>
          <w:sz w:val="22"/>
          <w:szCs w:val="22"/>
        </w:rPr>
        <w:t>).</w:t>
      </w:r>
      <w:r w:rsidRPr="0021506B">
        <w:rPr>
          <w:rFonts w:asciiTheme="minorHAnsi" w:hAnsiTheme="minorHAnsi"/>
          <w:color w:val="000000"/>
          <w:sz w:val="22"/>
          <w:szCs w:val="22"/>
        </w:rPr>
        <w:t xml:space="preserve"> </w:t>
      </w:r>
    </w:p>
    <w:p w14:paraId="37120D07" w14:textId="77777777" w:rsidR="00E21409" w:rsidRPr="0021506B" w:rsidRDefault="00E21409" w:rsidP="00E21409">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p>
    <w:p w14:paraId="4A8AA6E0"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zálohových platieb</w:t>
      </w:r>
    </w:p>
    <w:p w14:paraId="4430B757"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1BF667E3"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predfinancovania a refundácie</w:t>
      </w:r>
    </w:p>
    <w:p w14:paraId="56FC3CCA"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zálohových platieb a refundácie</w:t>
      </w:r>
    </w:p>
    <w:p w14:paraId="25B4FC9B" w14:textId="77777777" w:rsidR="00E21409" w:rsidRPr="0021506B" w:rsidRDefault="00E21409" w:rsidP="005D7EF4">
      <w:pPr>
        <w:pStyle w:val="Odsekzoznamu"/>
        <w:spacing w:before="120" w:after="120"/>
        <w:ind w:left="2832"/>
        <w:jc w:val="both"/>
        <w:rPr>
          <w:rFonts w:asciiTheme="minorHAnsi" w:hAnsiTheme="minorHAnsi"/>
          <w:sz w:val="22"/>
          <w:szCs w:val="22"/>
        </w:rPr>
      </w:pP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739E0AC1" w14:textId="7D1708E3" w:rsidR="00E21409" w:rsidRPr="0021506B" w:rsidRDefault="00E21409" w:rsidP="001659BC">
      <w:pPr>
        <w:pStyle w:val="Odsekzoznamu"/>
        <w:spacing w:before="120" w:after="120"/>
        <w:ind w:left="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p>
    <w:p w14:paraId="110F74D8" w14:textId="73688FA1" w:rsidR="00E21409" w:rsidRPr="0021506B" w:rsidRDefault="00E21409" w:rsidP="00E21409">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p>
    <w:p w14:paraId="48B28CA1" w14:textId="7D475E81" w:rsidR="00780AD8" w:rsidRPr="00151A6A" w:rsidRDefault="00780AD8" w:rsidP="00351F47">
      <w:pPr>
        <w:pStyle w:val="Odsekzoznamu1"/>
        <w:keepNext/>
        <w:numPr>
          <w:ilvl w:val="0"/>
          <w:numId w:val="7"/>
        </w:numPr>
        <w:spacing w:before="240" w:after="120" w:line="276" w:lineRule="auto"/>
        <w:ind w:left="714" w:hanging="357"/>
        <w:contextualSpacing w:val="0"/>
        <w:rPr>
          <w:ins w:id="110" w:author="Autor"/>
          <w:rFonts w:asciiTheme="minorHAnsi" w:hAnsiTheme="minorHAnsi"/>
          <w:sz w:val="22"/>
          <w:szCs w:val="22"/>
        </w:rPr>
      </w:pPr>
      <w:ins w:id="111" w:author="Autor">
        <w:r w:rsidRPr="002A7A7B">
          <w:rPr>
            <w:rFonts w:asciiTheme="minorHAnsi" w:hAnsiTheme="minorHAnsi"/>
            <w:sz w:val="22"/>
            <w:szCs w:val="22"/>
          </w:rPr>
          <w:t>o</w:t>
        </w:r>
        <w:r w:rsidRPr="00151A6A">
          <w:rPr>
            <w:rFonts w:asciiTheme="minorHAnsi" w:hAnsiTheme="minorHAnsi"/>
            <w:sz w:val="22"/>
            <w:szCs w:val="22"/>
          </w:rPr>
          <w:t xml:space="preserve">právnenosť výdavkov </w:t>
        </w:r>
        <w:del w:id="112" w:author="Autor">
          <w:r w:rsidRPr="00151A6A" w:rsidDel="00351F47">
            <w:rPr>
              <w:rFonts w:asciiTheme="minorHAnsi" w:hAnsiTheme="minorHAnsi"/>
              <w:sz w:val="22"/>
              <w:szCs w:val="22"/>
            </w:rPr>
            <w:delText xml:space="preserve">realizácie </w:delText>
          </w:r>
        </w:del>
        <w:r w:rsidRPr="00151A6A">
          <w:rPr>
            <w:rFonts w:asciiTheme="minorHAnsi" w:hAnsiTheme="minorHAnsi"/>
            <w:sz w:val="22"/>
            <w:szCs w:val="22"/>
          </w:rPr>
          <w:t>projektu</w:t>
        </w:r>
      </w:ins>
    </w:p>
    <w:p w14:paraId="04C9D030" w14:textId="335FAFD0" w:rsidR="00780AD8" w:rsidRPr="0021506B" w:rsidDel="00351F47" w:rsidRDefault="00780AD8" w:rsidP="00351F47">
      <w:pPr>
        <w:spacing w:before="120" w:after="120" w:line="240" w:lineRule="auto"/>
        <w:ind w:left="992" w:hanging="357"/>
        <w:jc w:val="both"/>
        <w:rPr>
          <w:ins w:id="113" w:author="Autor"/>
          <w:del w:id="114" w:author="Autor"/>
          <w:rFonts w:asciiTheme="minorHAnsi" w:hAnsiTheme="minorHAnsi"/>
        </w:rPr>
      </w:pPr>
      <w:ins w:id="115" w:author="Autor">
        <w:del w:id="116" w:author="Autor">
          <w:r w:rsidRPr="0021506B" w:rsidDel="00351F47">
            <w:rPr>
              <w:rFonts w:asciiTheme="minorHAnsi" w:eastAsia="Times New Roman" w:hAnsiTheme="minorHAnsi"/>
              <w:u w:val="single"/>
              <w:lang w:eastAsia="sk-SK"/>
            </w:rPr>
            <w:delText>Podmienky oprávnenosti výdavkov:</w:delText>
          </w:r>
        </w:del>
      </w:ins>
    </w:p>
    <w:p w14:paraId="55A7EDCB" w14:textId="4C265846" w:rsidR="00780AD8" w:rsidRPr="00351F47" w:rsidRDefault="00780AD8" w:rsidP="006B14D7">
      <w:pPr>
        <w:pStyle w:val="Odsekzoznamu"/>
        <w:numPr>
          <w:ilvl w:val="0"/>
          <w:numId w:val="46"/>
        </w:numPr>
        <w:spacing w:before="120" w:after="120"/>
        <w:ind w:left="993" w:hanging="357"/>
        <w:contextualSpacing w:val="0"/>
        <w:jc w:val="both"/>
        <w:rPr>
          <w:ins w:id="117" w:author="Autor"/>
          <w:rFonts w:asciiTheme="minorHAnsi" w:hAnsiTheme="minorHAnsi"/>
          <w:color w:val="000000"/>
          <w:sz w:val="22"/>
          <w:szCs w:val="22"/>
        </w:rPr>
      </w:pPr>
      <w:ins w:id="118" w:author="Autor">
        <w:r w:rsidRPr="00351F47">
          <w:rPr>
            <w:rFonts w:asciiTheme="minorHAnsi" w:hAnsiTheme="minorHAnsi"/>
            <w:color w:val="000000"/>
            <w:sz w:val="22"/>
            <w:szCs w:val="22"/>
          </w:rPr>
          <w:t xml:space="preserve">výdavky projektu sú v súlade s oprávnenými výdavkami pre oprávnenú aktivitu na toto vyzvanie </w:t>
        </w:r>
      </w:ins>
    </w:p>
    <w:p w14:paraId="73531904" w14:textId="2300FCAB" w:rsidR="00780AD8" w:rsidRPr="0021506B" w:rsidRDefault="00780AD8" w:rsidP="00351F47">
      <w:pPr>
        <w:pStyle w:val="Odsekzoznamu"/>
        <w:spacing w:before="120" w:after="120"/>
        <w:ind w:left="992"/>
        <w:contextualSpacing w:val="0"/>
        <w:rPr>
          <w:ins w:id="119" w:author="Autor"/>
          <w:rFonts w:asciiTheme="minorHAnsi" w:hAnsiTheme="minorHAnsi"/>
          <w:color w:val="000000"/>
          <w:sz w:val="22"/>
          <w:szCs w:val="22"/>
        </w:rPr>
      </w:pPr>
      <w:ins w:id="120" w:author="Autor">
        <w:r w:rsidRPr="0021506B">
          <w:rPr>
            <w:rFonts w:asciiTheme="minorHAnsi" w:hAnsiTheme="minorHAnsi"/>
            <w:color w:val="000000"/>
            <w:sz w:val="22"/>
            <w:szCs w:val="22"/>
          </w:rPr>
          <w:t xml:space="preserve">Pre toto vyzvanie sú oprávneným typom výdavkov: </w:t>
        </w:r>
      </w:ins>
    </w:p>
    <w:p w14:paraId="55F3A271" w14:textId="77777777" w:rsidR="00780AD8" w:rsidRPr="0021506B" w:rsidRDefault="00780AD8" w:rsidP="00351F47">
      <w:pPr>
        <w:pStyle w:val="Odsekzoznamu"/>
        <w:spacing w:before="120" w:after="120"/>
        <w:ind w:left="993"/>
        <w:rPr>
          <w:ins w:id="121" w:author="Autor"/>
          <w:rFonts w:asciiTheme="minorHAnsi" w:hAnsiTheme="minorHAnsi" w:cs="Arial"/>
          <w:sz w:val="22"/>
          <w:szCs w:val="22"/>
        </w:rPr>
      </w:pPr>
      <w:ins w:id="122" w:author="Autor">
        <w:r w:rsidRPr="0021506B">
          <w:rPr>
            <w:rFonts w:asciiTheme="minorHAnsi" w:hAnsiTheme="minorHAnsi" w:cs="Arial"/>
            <w:sz w:val="22"/>
            <w:szCs w:val="22"/>
          </w:rPr>
          <w:t>013 - Softvér</w:t>
        </w:r>
      </w:ins>
    </w:p>
    <w:p w14:paraId="7EABA9C8" w14:textId="77777777" w:rsidR="00780AD8" w:rsidRPr="0021506B" w:rsidRDefault="00780AD8" w:rsidP="00351F47">
      <w:pPr>
        <w:pStyle w:val="Odsekzoznamu"/>
        <w:spacing w:before="120" w:after="120"/>
        <w:ind w:left="993"/>
        <w:rPr>
          <w:ins w:id="123" w:author="Autor"/>
          <w:rFonts w:asciiTheme="minorHAnsi" w:hAnsiTheme="minorHAnsi" w:cs="Arial"/>
          <w:sz w:val="22"/>
          <w:szCs w:val="22"/>
        </w:rPr>
      </w:pPr>
      <w:ins w:id="124" w:author="Autor">
        <w:r w:rsidRPr="0021506B">
          <w:rPr>
            <w:rFonts w:asciiTheme="minorHAnsi" w:hAnsiTheme="minorHAnsi" w:cs="Arial"/>
            <w:sz w:val="22"/>
            <w:szCs w:val="22"/>
          </w:rPr>
          <w:t>014 - Oceniteľné práva</w:t>
        </w:r>
      </w:ins>
    </w:p>
    <w:p w14:paraId="1A9D4A9B" w14:textId="77777777" w:rsidR="00780AD8" w:rsidRPr="0021506B" w:rsidRDefault="00780AD8" w:rsidP="00351F47">
      <w:pPr>
        <w:pStyle w:val="Odsekzoznamu"/>
        <w:spacing w:before="120" w:after="120"/>
        <w:ind w:left="993"/>
        <w:rPr>
          <w:ins w:id="125" w:author="Autor"/>
          <w:rFonts w:asciiTheme="minorHAnsi" w:hAnsiTheme="minorHAnsi" w:cs="Arial"/>
          <w:sz w:val="22"/>
          <w:szCs w:val="22"/>
        </w:rPr>
      </w:pPr>
      <w:ins w:id="126" w:author="Autor">
        <w:r w:rsidRPr="0021506B">
          <w:rPr>
            <w:rFonts w:asciiTheme="minorHAnsi" w:hAnsiTheme="minorHAnsi" w:cs="Arial"/>
            <w:sz w:val="22"/>
            <w:szCs w:val="22"/>
          </w:rPr>
          <w:t>019- Ostatný dlhodobý nehmotný majetok</w:t>
        </w:r>
      </w:ins>
    </w:p>
    <w:p w14:paraId="1F43D3FC" w14:textId="77777777" w:rsidR="00780AD8" w:rsidRPr="0021506B" w:rsidRDefault="00780AD8" w:rsidP="00351F47">
      <w:pPr>
        <w:pStyle w:val="Odsekzoznamu"/>
        <w:spacing w:before="120" w:after="120"/>
        <w:ind w:left="993"/>
        <w:rPr>
          <w:ins w:id="127" w:author="Autor"/>
          <w:rFonts w:asciiTheme="minorHAnsi" w:hAnsiTheme="minorHAnsi" w:cs="Arial"/>
          <w:sz w:val="22"/>
          <w:szCs w:val="22"/>
        </w:rPr>
      </w:pPr>
      <w:ins w:id="128" w:author="Autor">
        <w:r w:rsidRPr="0021506B">
          <w:rPr>
            <w:rFonts w:asciiTheme="minorHAnsi" w:hAnsiTheme="minorHAnsi" w:cs="Arial"/>
            <w:sz w:val="22"/>
            <w:szCs w:val="22"/>
          </w:rPr>
          <w:t>022 - Samostatné hnuteľné veci a súbory hnuteľných vecí</w:t>
        </w:r>
      </w:ins>
    </w:p>
    <w:p w14:paraId="08281C74" w14:textId="77777777" w:rsidR="00780AD8" w:rsidRPr="0021506B" w:rsidRDefault="00780AD8" w:rsidP="00351F47">
      <w:pPr>
        <w:pStyle w:val="Odsekzoznamu"/>
        <w:spacing w:before="120" w:after="120"/>
        <w:ind w:left="993"/>
        <w:rPr>
          <w:ins w:id="129" w:author="Autor"/>
          <w:rFonts w:asciiTheme="minorHAnsi" w:hAnsiTheme="minorHAnsi" w:cs="Arial"/>
          <w:sz w:val="22"/>
          <w:szCs w:val="22"/>
        </w:rPr>
      </w:pPr>
      <w:ins w:id="130" w:author="Autor">
        <w:r w:rsidRPr="0021506B">
          <w:rPr>
            <w:rFonts w:asciiTheme="minorHAnsi" w:hAnsiTheme="minorHAnsi" w:cs="Arial"/>
            <w:sz w:val="22"/>
            <w:szCs w:val="22"/>
          </w:rPr>
          <w:t>023 – Dopravné prostriedky</w:t>
        </w:r>
      </w:ins>
    </w:p>
    <w:p w14:paraId="05D84092" w14:textId="77777777" w:rsidR="00780AD8" w:rsidRPr="0021506B" w:rsidRDefault="00780AD8" w:rsidP="00351F47">
      <w:pPr>
        <w:pStyle w:val="Odsekzoznamu"/>
        <w:spacing w:before="120" w:after="120"/>
        <w:ind w:left="993"/>
        <w:rPr>
          <w:ins w:id="131" w:author="Autor"/>
          <w:rFonts w:asciiTheme="minorHAnsi" w:hAnsiTheme="minorHAnsi" w:cs="Arial"/>
          <w:sz w:val="22"/>
          <w:szCs w:val="22"/>
        </w:rPr>
      </w:pPr>
      <w:ins w:id="132" w:author="Autor">
        <w:r w:rsidRPr="0021506B">
          <w:rPr>
            <w:rFonts w:asciiTheme="minorHAnsi" w:hAnsiTheme="minorHAnsi" w:cs="Arial"/>
            <w:sz w:val="22"/>
            <w:szCs w:val="22"/>
          </w:rPr>
          <w:t>112 - Zásoby</w:t>
        </w:r>
      </w:ins>
    </w:p>
    <w:p w14:paraId="5431DDE1" w14:textId="77777777" w:rsidR="00780AD8" w:rsidRPr="0021506B" w:rsidRDefault="00780AD8" w:rsidP="00351F47">
      <w:pPr>
        <w:pStyle w:val="Odsekzoznamu"/>
        <w:spacing w:before="120" w:after="120"/>
        <w:ind w:left="993"/>
        <w:rPr>
          <w:ins w:id="133" w:author="Autor"/>
          <w:rFonts w:asciiTheme="minorHAnsi" w:hAnsiTheme="minorHAnsi" w:cs="Arial"/>
          <w:sz w:val="22"/>
          <w:szCs w:val="22"/>
        </w:rPr>
      </w:pPr>
      <w:ins w:id="134" w:author="Autor">
        <w:r w:rsidRPr="0021506B">
          <w:rPr>
            <w:rFonts w:asciiTheme="minorHAnsi" w:hAnsiTheme="minorHAnsi" w:cs="Arial"/>
            <w:sz w:val="22"/>
            <w:szCs w:val="22"/>
          </w:rPr>
          <w:t>502 - Spotreba energie</w:t>
        </w:r>
      </w:ins>
    </w:p>
    <w:p w14:paraId="1819ED76" w14:textId="77777777" w:rsidR="00780AD8" w:rsidRPr="0021506B" w:rsidRDefault="00780AD8" w:rsidP="00593E74">
      <w:pPr>
        <w:pStyle w:val="Odsekzoznamu"/>
        <w:spacing w:before="120" w:after="120"/>
        <w:ind w:firstLine="273"/>
        <w:rPr>
          <w:ins w:id="135" w:author="Autor"/>
          <w:rFonts w:asciiTheme="minorHAnsi" w:hAnsiTheme="minorHAnsi" w:cs="Arial"/>
          <w:sz w:val="22"/>
          <w:szCs w:val="22"/>
        </w:rPr>
      </w:pPr>
      <w:ins w:id="136" w:author="Autor">
        <w:r w:rsidRPr="0021506B">
          <w:rPr>
            <w:rFonts w:asciiTheme="minorHAnsi" w:hAnsiTheme="minorHAnsi" w:cs="Arial"/>
            <w:sz w:val="22"/>
            <w:szCs w:val="22"/>
          </w:rPr>
          <w:lastRenderedPageBreak/>
          <w:t>503 - Spotreba ostatných neskladovateľných dodávok</w:t>
        </w:r>
      </w:ins>
    </w:p>
    <w:p w14:paraId="35B790D9" w14:textId="77777777" w:rsidR="00780AD8" w:rsidRPr="0021506B" w:rsidRDefault="00780AD8" w:rsidP="00593E74">
      <w:pPr>
        <w:pStyle w:val="Odsekzoznamu"/>
        <w:spacing w:before="120" w:after="120"/>
        <w:ind w:firstLine="273"/>
        <w:rPr>
          <w:ins w:id="137" w:author="Autor"/>
          <w:rFonts w:asciiTheme="minorHAnsi" w:hAnsiTheme="minorHAnsi" w:cs="Arial"/>
          <w:sz w:val="22"/>
          <w:szCs w:val="22"/>
        </w:rPr>
      </w:pPr>
      <w:ins w:id="138" w:author="Autor">
        <w:r w:rsidRPr="0021506B">
          <w:rPr>
            <w:rFonts w:asciiTheme="minorHAnsi" w:hAnsiTheme="minorHAnsi" w:cs="Arial"/>
            <w:sz w:val="22"/>
            <w:szCs w:val="22"/>
          </w:rPr>
          <w:t>511 - Opravy a udržiavanie</w:t>
        </w:r>
      </w:ins>
    </w:p>
    <w:p w14:paraId="5E3CAB86" w14:textId="77777777" w:rsidR="00780AD8" w:rsidRPr="0021506B" w:rsidRDefault="00780AD8" w:rsidP="00593E74">
      <w:pPr>
        <w:pStyle w:val="Odsekzoznamu"/>
        <w:spacing w:before="120" w:after="120"/>
        <w:ind w:firstLine="273"/>
        <w:rPr>
          <w:ins w:id="139" w:author="Autor"/>
          <w:rFonts w:asciiTheme="minorHAnsi" w:hAnsiTheme="minorHAnsi" w:cs="Arial"/>
          <w:sz w:val="22"/>
          <w:szCs w:val="22"/>
        </w:rPr>
      </w:pPr>
      <w:ins w:id="140" w:author="Autor">
        <w:r w:rsidRPr="0021506B">
          <w:rPr>
            <w:rFonts w:asciiTheme="minorHAnsi" w:hAnsiTheme="minorHAnsi" w:cs="Arial"/>
            <w:sz w:val="22"/>
            <w:szCs w:val="22"/>
          </w:rPr>
          <w:t>512 - Cestovné náhrady</w:t>
        </w:r>
      </w:ins>
    </w:p>
    <w:p w14:paraId="588D1396" w14:textId="77777777" w:rsidR="00780AD8" w:rsidRPr="0021506B" w:rsidRDefault="00780AD8" w:rsidP="00593E74">
      <w:pPr>
        <w:pStyle w:val="Odsekzoznamu"/>
        <w:spacing w:before="120" w:after="120"/>
        <w:ind w:firstLine="273"/>
        <w:rPr>
          <w:ins w:id="141" w:author="Autor"/>
          <w:rFonts w:asciiTheme="minorHAnsi" w:hAnsiTheme="minorHAnsi" w:cs="Arial"/>
          <w:sz w:val="22"/>
          <w:szCs w:val="22"/>
        </w:rPr>
      </w:pPr>
      <w:ins w:id="142" w:author="Autor">
        <w:r w:rsidRPr="0021506B">
          <w:rPr>
            <w:rFonts w:asciiTheme="minorHAnsi" w:hAnsiTheme="minorHAnsi" w:cs="Arial"/>
            <w:sz w:val="22"/>
            <w:szCs w:val="22"/>
          </w:rPr>
          <w:t>518 - Ostatné služby</w:t>
        </w:r>
      </w:ins>
    </w:p>
    <w:p w14:paraId="37354E84" w14:textId="77777777" w:rsidR="00780AD8" w:rsidRPr="0021506B" w:rsidRDefault="00780AD8" w:rsidP="00593E74">
      <w:pPr>
        <w:pStyle w:val="Odsekzoznamu"/>
        <w:spacing w:before="120" w:after="120"/>
        <w:ind w:firstLine="273"/>
        <w:rPr>
          <w:ins w:id="143" w:author="Autor"/>
          <w:rFonts w:asciiTheme="minorHAnsi" w:hAnsiTheme="minorHAnsi" w:cs="Arial"/>
          <w:sz w:val="22"/>
          <w:szCs w:val="22"/>
        </w:rPr>
      </w:pPr>
      <w:ins w:id="144" w:author="Autor">
        <w:r w:rsidRPr="0021506B">
          <w:rPr>
            <w:rFonts w:asciiTheme="minorHAnsi" w:hAnsiTheme="minorHAnsi" w:cs="Arial"/>
            <w:sz w:val="22"/>
            <w:szCs w:val="22"/>
          </w:rPr>
          <w:t>521 - Mzdové výdavky</w:t>
        </w:r>
      </w:ins>
    </w:p>
    <w:p w14:paraId="1311DC72" w14:textId="77777777" w:rsidR="00780AD8" w:rsidRPr="0021506B" w:rsidRDefault="00780AD8" w:rsidP="00593E74">
      <w:pPr>
        <w:pStyle w:val="Odsekzoznamu"/>
        <w:spacing w:before="120" w:after="120"/>
        <w:ind w:firstLine="273"/>
        <w:rPr>
          <w:ins w:id="145" w:author="Autor"/>
          <w:rFonts w:asciiTheme="minorHAnsi" w:hAnsiTheme="minorHAnsi" w:cs="Arial"/>
          <w:sz w:val="22"/>
          <w:szCs w:val="22"/>
        </w:rPr>
      </w:pPr>
      <w:ins w:id="146" w:author="Autor">
        <w:r w:rsidRPr="0021506B">
          <w:rPr>
            <w:rFonts w:asciiTheme="minorHAnsi" w:hAnsiTheme="minorHAnsi" w:cs="Arial"/>
            <w:sz w:val="22"/>
            <w:szCs w:val="22"/>
          </w:rPr>
          <w:t>548 - Výdavky na prevádzkovú činnosť</w:t>
        </w:r>
      </w:ins>
    </w:p>
    <w:p w14:paraId="2FF1002B" w14:textId="4FE8C6B4" w:rsidR="00780AD8" w:rsidRPr="0021506B" w:rsidRDefault="00780AD8" w:rsidP="00593E74">
      <w:pPr>
        <w:pStyle w:val="Odsekzoznamu"/>
        <w:spacing w:before="120" w:after="120"/>
        <w:ind w:firstLine="273"/>
        <w:contextualSpacing w:val="0"/>
        <w:rPr>
          <w:ins w:id="147" w:author="Autor"/>
          <w:rFonts w:asciiTheme="minorHAnsi" w:hAnsiTheme="minorHAnsi"/>
          <w:sz w:val="22"/>
          <w:szCs w:val="22"/>
        </w:rPr>
      </w:pPr>
      <w:ins w:id="148" w:author="Autor">
        <w:r w:rsidRPr="0021506B">
          <w:rPr>
            <w:rFonts w:asciiTheme="minorHAnsi" w:hAnsiTheme="minorHAnsi" w:cs="Arial"/>
            <w:sz w:val="22"/>
            <w:szCs w:val="22"/>
          </w:rPr>
          <w:t>568 - Ostatné finančné výdavky</w:t>
        </w:r>
      </w:ins>
    </w:p>
    <w:p w14:paraId="4BA0508E" w14:textId="77777777" w:rsidR="00780AD8" w:rsidRPr="007E5062" w:rsidRDefault="00780AD8" w:rsidP="00593E74">
      <w:pPr>
        <w:spacing w:before="120" w:after="0"/>
        <w:jc w:val="both"/>
        <w:rPr>
          <w:ins w:id="149" w:author="Autor"/>
          <w:rFonts w:asciiTheme="minorHAnsi" w:hAnsiTheme="minorHAnsi"/>
          <w:color w:val="000000"/>
        </w:rPr>
      </w:pPr>
      <w:ins w:id="150" w:author="Autor">
        <w:r w:rsidRPr="007E5062">
          <w:rPr>
            <w:rFonts w:asciiTheme="minorHAnsi" w:hAnsiTheme="minorHAnsi"/>
          </w:rPr>
          <w:t xml:space="preserve">Výdavky projektu musia byť v súlade s podmienkami oprávnenosti podrobne definovanými v dokumentoch: </w:t>
        </w:r>
      </w:ins>
    </w:p>
    <w:p w14:paraId="603F36BE" w14:textId="77777777" w:rsidR="00780AD8" w:rsidRPr="0021506B" w:rsidRDefault="00780AD8" w:rsidP="00593E74">
      <w:pPr>
        <w:pStyle w:val="Odsekzoznamu"/>
        <w:numPr>
          <w:ilvl w:val="1"/>
          <w:numId w:val="7"/>
        </w:numPr>
        <w:spacing w:before="120" w:after="120"/>
        <w:ind w:left="1276" w:hanging="425"/>
        <w:contextualSpacing w:val="0"/>
        <w:jc w:val="both"/>
        <w:rPr>
          <w:ins w:id="151" w:author="Autor"/>
          <w:rFonts w:asciiTheme="minorHAnsi" w:hAnsiTheme="minorHAnsi"/>
          <w:sz w:val="22"/>
          <w:szCs w:val="22"/>
        </w:rPr>
      </w:pPr>
      <w:ins w:id="152" w:author="Autor">
        <w:r w:rsidRPr="0021506B">
          <w:rPr>
            <w:rFonts w:asciiTheme="minorHAnsi" w:hAnsi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21506B">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21506B">
          <w:rPr>
            <w:rFonts w:asciiTheme="minorHAnsi" w:hAnsiTheme="minorHAnsi"/>
            <w:sz w:val="22"/>
            <w:szCs w:val="22"/>
          </w:rPr>
          <w:t>);</w:t>
        </w:r>
      </w:ins>
    </w:p>
    <w:p w14:paraId="74240B16" w14:textId="77777777" w:rsidR="00780AD8" w:rsidRPr="0021506B" w:rsidRDefault="00780AD8" w:rsidP="00351F47">
      <w:pPr>
        <w:pStyle w:val="Odsekzoznamu"/>
        <w:numPr>
          <w:ilvl w:val="1"/>
          <w:numId w:val="7"/>
        </w:numPr>
        <w:spacing w:before="240" w:after="240"/>
        <w:ind w:left="1276" w:hanging="425"/>
        <w:jc w:val="both"/>
        <w:rPr>
          <w:ins w:id="153" w:author="Autor"/>
          <w:rFonts w:asciiTheme="minorHAnsi" w:hAnsiTheme="minorHAnsi"/>
          <w:sz w:val="22"/>
          <w:szCs w:val="22"/>
        </w:rPr>
      </w:pPr>
      <w:ins w:id="154" w:author="Autor">
        <w:r w:rsidRPr="0021506B">
          <w:rPr>
            <w:rFonts w:asciiTheme="minorHAnsi" w:hAnsiTheme="minorHAnsi"/>
            <w:sz w:val="22"/>
            <w:szCs w:val="22"/>
          </w:rPr>
          <w:t xml:space="preserve">Príručka pre prijímateľa pre projekty operačného programu Technická pomoc </w:t>
        </w:r>
        <w:r>
          <w:rPr>
            <w:rFonts w:asciiTheme="minorHAnsi" w:hAnsiTheme="minorHAnsi"/>
            <w:sz w:val="22"/>
            <w:szCs w:val="22"/>
          </w:rPr>
          <w:br/>
        </w:r>
        <w:r w:rsidRPr="0021506B">
          <w:rPr>
            <w:rFonts w:asciiTheme="minorHAnsi" w:hAnsiTheme="minorHAnsi"/>
            <w:sz w:val="22"/>
            <w:szCs w:val="22"/>
          </w:rPr>
          <w:t>2014 - 2020 (</w:t>
        </w:r>
        <w:r>
          <w:fldChar w:fldCharType="begin"/>
        </w:r>
        <w:r>
          <w:instrText xml:space="preserve"> HYPERLINK "http://www.optp.vlada.gov.sk/ine-dokumenty/" </w:instrText>
        </w:r>
        <w:r>
          <w:fldChar w:fldCharType="separate"/>
        </w:r>
        <w:r w:rsidRPr="0021506B">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21506B">
          <w:rPr>
            <w:rFonts w:asciiTheme="minorHAnsi" w:hAnsiTheme="minorHAnsi"/>
            <w:sz w:val="22"/>
            <w:szCs w:val="22"/>
          </w:rPr>
          <w:t>);</w:t>
        </w:r>
      </w:ins>
    </w:p>
    <w:p w14:paraId="25CA32B2" w14:textId="77777777" w:rsidR="00780AD8" w:rsidRPr="0021506B" w:rsidRDefault="00780AD8" w:rsidP="00351F47">
      <w:pPr>
        <w:pStyle w:val="Odsekzoznamu"/>
        <w:numPr>
          <w:ilvl w:val="1"/>
          <w:numId w:val="7"/>
        </w:numPr>
        <w:spacing w:before="240" w:after="240"/>
        <w:ind w:left="1276" w:hanging="425"/>
        <w:jc w:val="both"/>
        <w:rPr>
          <w:ins w:id="155" w:author="Autor"/>
          <w:rFonts w:asciiTheme="minorHAnsi" w:hAnsiTheme="minorHAnsi"/>
          <w:sz w:val="22"/>
          <w:szCs w:val="22"/>
        </w:rPr>
      </w:pPr>
      <w:ins w:id="156" w:author="Autor">
        <w:r w:rsidRPr="0021506B">
          <w:rPr>
            <w:rFonts w:asciiTheme="minorHAnsi" w:hAnsiTheme="minorHAnsi"/>
            <w:sz w:val="22"/>
            <w:szCs w:val="22"/>
          </w:rPr>
          <w:t>Operačný program Technická pomoc pre programové obdobie 2014-2020 (</w:t>
        </w:r>
        <w:r>
          <w:fldChar w:fldCharType="begin"/>
        </w:r>
        <w:r>
          <w:instrText xml:space="preserve"> HYPERLINK "http://www.optp.vlada.gov.sk/programovy-dokument/" </w:instrText>
        </w:r>
        <w:r>
          <w:fldChar w:fldCharType="separate"/>
        </w:r>
        <w:r w:rsidRPr="0021506B">
          <w:rPr>
            <w:rStyle w:val="Hypertextovprepojenie"/>
            <w:rFonts w:asciiTheme="minorHAnsi" w:hAnsiTheme="minorHAnsi"/>
            <w:sz w:val="22"/>
            <w:szCs w:val="22"/>
          </w:rPr>
          <w:t>http://www.optp.vlada.gov.sk/programovy-dokument/</w:t>
        </w:r>
        <w:r>
          <w:rPr>
            <w:rStyle w:val="Hypertextovprepojenie"/>
            <w:rFonts w:asciiTheme="minorHAnsi" w:hAnsiTheme="minorHAnsi"/>
            <w:sz w:val="22"/>
            <w:szCs w:val="22"/>
          </w:rPr>
          <w:fldChar w:fldCharType="end"/>
        </w:r>
        <w:r w:rsidRPr="0021506B">
          <w:rPr>
            <w:rFonts w:asciiTheme="minorHAnsi" w:hAnsiTheme="minorHAnsi"/>
            <w:sz w:val="22"/>
            <w:szCs w:val="22"/>
          </w:rPr>
          <w:t xml:space="preserve">); </w:t>
        </w:r>
      </w:ins>
    </w:p>
    <w:p w14:paraId="59079920" w14:textId="77777777" w:rsidR="00780AD8" w:rsidRPr="0021506B" w:rsidRDefault="00780AD8" w:rsidP="00351F47">
      <w:pPr>
        <w:pStyle w:val="Odsekzoznamu"/>
        <w:numPr>
          <w:ilvl w:val="1"/>
          <w:numId w:val="7"/>
        </w:numPr>
        <w:spacing w:before="240" w:after="240"/>
        <w:ind w:left="1276" w:hanging="425"/>
        <w:jc w:val="both"/>
        <w:rPr>
          <w:ins w:id="157" w:author="Autor"/>
          <w:rFonts w:asciiTheme="minorHAnsi" w:hAnsiTheme="minorHAnsi"/>
          <w:sz w:val="22"/>
          <w:szCs w:val="22"/>
        </w:rPr>
      </w:pPr>
      <w:ins w:id="158" w:author="Autor">
        <w:r w:rsidRPr="0021506B">
          <w:rPr>
            <w:rFonts w:asciiTheme="minorHAnsi" w:hAnsiTheme="minorHAnsi"/>
            <w:sz w:val="22"/>
            <w:szCs w:val="22"/>
          </w:rPr>
          <w:t>Metodický pokyn CKO č. 6 k pravidlám oprávnenosti pre najčastejšie sa vyskytujúce skupiny výdavkov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21506B">
          <w:rPr>
            <w:rFonts w:asciiTheme="minorHAnsi" w:hAnsiTheme="minorHAnsi"/>
            <w:sz w:val="22"/>
            <w:szCs w:val="22"/>
          </w:rPr>
          <w:t>);</w:t>
        </w:r>
      </w:ins>
    </w:p>
    <w:p w14:paraId="138A3EE3" w14:textId="77777777" w:rsidR="00780AD8" w:rsidRPr="0021506B" w:rsidRDefault="00780AD8" w:rsidP="00351F47">
      <w:pPr>
        <w:pStyle w:val="Odsekzoznamu"/>
        <w:numPr>
          <w:ilvl w:val="1"/>
          <w:numId w:val="7"/>
        </w:numPr>
        <w:spacing w:before="240" w:after="240"/>
        <w:ind w:left="1276" w:hanging="425"/>
        <w:jc w:val="both"/>
        <w:rPr>
          <w:ins w:id="159" w:author="Autor"/>
          <w:rFonts w:asciiTheme="minorHAnsi" w:hAnsiTheme="minorHAnsi"/>
          <w:sz w:val="22"/>
          <w:szCs w:val="22"/>
        </w:rPr>
      </w:pPr>
      <w:ins w:id="160" w:author="Autor">
        <w:r w:rsidRPr="0021506B">
          <w:rPr>
            <w:rFonts w:asciiTheme="minorHAnsi" w:hAnsiTheme="minorHAnsi"/>
            <w:sz w:val="22"/>
            <w:szCs w:val="22"/>
          </w:rPr>
          <w:t>Metodický pokyn CKO č. 18 k overovaniu hospodárnosti výdavkov na programové obdobie 2014-2020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21506B">
          <w:rPr>
            <w:rStyle w:val="Hypertextovprepojenie"/>
            <w:rFonts w:asciiTheme="minorHAnsi" w:hAnsiTheme="minorHAnsi"/>
            <w:sz w:val="22"/>
            <w:szCs w:val="22"/>
          </w:rPr>
          <w:t>);</w:t>
        </w:r>
      </w:ins>
    </w:p>
    <w:p w14:paraId="1689B6DC" w14:textId="5263F5B6" w:rsidR="00780AD8" w:rsidRPr="00593E74" w:rsidRDefault="00780AD8" w:rsidP="00593E74">
      <w:pPr>
        <w:pStyle w:val="Odsekzoznamu"/>
        <w:numPr>
          <w:ilvl w:val="1"/>
          <w:numId w:val="7"/>
        </w:numPr>
        <w:spacing w:before="120" w:after="120"/>
        <w:ind w:left="1276" w:hanging="425"/>
        <w:contextualSpacing w:val="0"/>
        <w:rPr>
          <w:ins w:id="161" w:author="Autor"/>
          <w:rFonts w:asciiTheme="minorHAnsi" w:hAnsiTheme="minorHAnsi"/>
          <w:color w:val="000000"/>
          <w:sz w:val="22"/>
          <w:szCs w:val="22"/>
        </w:rPr>
      </w:pPr>
      <w:ins w:id="162" w:author="Autor">
        <w:r w:rsidRPr="00593E74">
          <w:rPr>
            <w:rFonts w:asciiTheme="minorHAnsi" w:hAnsiTheme="minorHAnsi"/>
            <w:color w:val="000000"/>
            <w:sz w:val="22"/>
            <w:szCs w:val="22"/>
          </w:rPr>
          <w:t>Zákony a nariadenia, na ktoré sa uvedené dokumenty odvolávajú.</w:t>
        </w:r>
      </w:ins>
    </w:p>
    <w:p w14:paraId="6B258D9E" w14:textId="420F8A25" w:rsidR="00780AD8" w:rsidRPr="0021506B" w:rsidRDefault="00780AD8" w:rsidP="00593E74">
      <w:pPr>
        <w:spacing w:before="120" w:after="120"/>
        <w:jc w:val="both"/>
        <w:rPr>
          <w:ins w:id="163" w:author="Autor"/>
          <w:rFonts w:asciiTheme="minorHAnsi" w:hAnsiTheme="minorHAnsi"/>
          <w:color w:val="000000"/>
        </w:rPr>
      </w:pPr>
      <w:ins w:id="164" w:author="Autor">
        <w:r w:rsidRPr="007E5062">
          <w:rPr>
            <w:rFonts w:asciiTheme="minorHAnsi" w:hAnsiTheme="minorHAnsi"/>
            <w:i/>
          </w:rPr>
          <w:t>(</w:t>
        </w:r>
        <w:del w:id="165" w:author="Autor">
          <w:r w:rsidRPr="007E5062" w:rsidDel="00306652">
            <w:rPr>
              <w:rFonts w:asciiTheme="minorHAnsi" w:hAnsiTheme="minorHAnsi"/>
              <w:i/>
            </w:rPr>
            <w:delText xml:space="preserve">Za účelom posúdenia splnenia tejto podmienky poskytnutia príspevku </w:delText>
          </w:r>
          <w:r w:rsidRPr="007E5062" w:rsidDel="00306652">
            <w:rPr>
              <w:rFonts w:asciiTheme="minorHAnsi" w:hAnsiTheme="minorHAnsi" w:cstheme="minorHAnsi"/>
              <w:i/>
            </w:rPr>
            <w:delText>ž</w:delText>
          </w:r>
        </w:del>
        <w:r w:rsidR="00306652">
          <w:rPr>
            <w:rFonts w:asciiTheme="minorHAnsi" w:hAnsiTheme="minorHAnsi" w:cstheme="minorHAnsi"/>
            <w:i/>
          </w:rPr>
          <w:t>Ž</w:t>
        </w:r>
        <w:r w:rsidRPr="007E5062">
          <w:rPr>
            <w:rFonts w:asciiTheme="minorHAnsi" w:hAnsiTheme="minorHAnsi" w:cstheme="minorHAnsi"/>
            <w:i/>
          </w:rPr>
          <w:t xml:space="preserve">iadateľ </w:t>
        </w:r>
        <w:del w:id="166" w:author="Autor">
          <w:r w:rsidRPr="007E5062" w:rsidDel="00306652">
            <w:rPr>
              <w:rFonts w:asciiTheme="minorHAnsi" w:hAnsiTheme="minorHAnsi" w:cstheme="minorHAnsi"/>
              <w:i/>
            </w:rPr>
            <w:delText>predloží prílohu uvedenú v časti „Povinná príloha k ŽoNFP“ tohto vyzvania a</w:delText>
          </w:r>
          <w:r w:rsidRPr="007E5062" w:rsidDel="00306652">
            <w:rPr>
              <w:rFonts w:asciiTheme="minorHAnsi" w:hAnsiTheme="minorHAnsi"/>
              <w:i/>
            </w:rPr>
            <w:delText xml:space="preserve"> </w:delText>
          </w:r>
        </w:del>
        <w:r w:rsidRPr="007E5062">
          <w:rPr>
            <w:rFonts w:asciiTheme="minorHAnsi" w:hAnsiTheme="minorHAnsi"/>
            <w:i/>
          </w:rPr>
          <w:t>uvedie skupiny výdavkov vo formulári ŽoNFP, v rámci časti č. 11.A  - Rozpočet žiadateľa.)</w:t>
        </w:r>
      </w:ins>
    </w:p>
    <w:p w14:paraId="756EB70D" w14:textId="3702E41F" w:rsidR="00780AD8" w:rsidRPr="00593E74" w:rsidRDefault="00780AD8" w:rsidP="006B14D7">
      <w:pPr>
        <w:pStyle w:val="Odsekzoznamu"/>
        <w:numPr>
          <w:ilvl w:val="0"/>
          <w:numId w:val="47"/>
        </w:numPr>
        <w:spacing w:before="120" w:after="120"/>
        <w:ind w:left="714" w:hanging="357"/>
        <w:contextualSpacing w:val="0"/>
        <w:rPr>
          <w:ins w:id="167" w:author="Autor"/>
          <w:rFonts w:asciiTheme="minorHAnsi" w:hAnsiTheme="minorHAnsi"/>
          <w:color w:val="000000"/>
          <w:sz w:val="22"/>
          <w:szCs w:val="22"/>
        </w:rPr>
      </w:pPr>
      <w:ins w:id="168" w:author="Autor">
        <w:r w:rsidRPr="00593E74">
          <w:rPr>
            <w:rFonts w:asciiTheme="minorHAnsi" w:hAnsiTheme="minorHAnsi"/>
            <w:color w:val="000000"/>
            <w:sz w:val="22"/>
            <w:szCs w:val="22"/>
          </w:rPr>
          <w:t>časová oprávnenosť výdavkov</w:t>
        </w:r>
      </w:ins>
    </w:p>
    <w:p w14:paraId="33716C81" w14:textId="77777777" w:rsidR="00780AD8" w:rsidRPr="0021506B" w:rsidRDefault="00780AD8" w:rsidP="00780AD8">
      <w:pPr>
        <w:pStyle w:val="Odsekzoznamu"/>
        <w:spacing w:before="120" w:after="120"/>
        <w:jc w:val="both"/>
        <w:rPr>
          <w:ins w:id="169" w:author="Autor"/>
          <w:rFonts w:asciiTheme="minorHAnsi" w:hAnsiTheme="minorHAnsi" w:cstheme="minorHAnsi"/>
          <w:color w:val="000000"/>
          <w:sz w:val="22"/>
          <w:szCs w:val="22"/>
        </w:rPr>
      </w:pPr>
      <w:ins w:id="170" w:author="Auto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ins>
    </w:p>
    <w:p w14:paraId="36E27728" w14:textId="08204901" w:rsidR="00E21409" w:rsidRPr="00FC49A1" w:rsidDel="00306652" w:rsidRDefault="00780AD8" w:rsidP="00440350">
      <w:pPr>
        <w:spacing w:before="120" w:after="120" w:line="240" w:lineRule="auto"/>
        <w:ind w:firstLine="357"/>
        <w:jc w:val="both"/>
        <w:rPr>
          <w:del w:id="171" w:author="Autor"/>
          <w:rFonts w:asciiTheme="minorHAnsi" w:hAnsiTheme="minorHAnsi" w:cstheme="minorHAnsi"/>
        </w:rPr>
      </w:pPr>
      <w:ins w:id="172" w:author="Autor">
        <w:del w:id="173" w:author="Autor">
          <w:r w:rsidRPr="0021506B" w:rsidDel="00306652">
            <w:rPr>
              <w:rFonts w:asciiTheme="minorHAnsi" w:hAnsiTheme="minorHAnsi" w:cs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del>
      </w:ins>
    </w:p>
    <w:p w14:paraId="6C94739D" w14:textId="77777777" w:rsidR="001A099B" w:rsidRPr="00FC49A1" w:rsidRDefault="001A099B" w:rsidP="00440350">
      <w:pPr>
        <w:spacing w:before="36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xml:space="preserve">, ktorá je súčasťou predkladanej ŽoNFP a identifikuje v nej </w:t>
      </w:r>
      <w:r w:rsidRPr="00FC49A1">
        <w:rPr>
          <w:rFonts w:asciiTheme="minorHAnsi" w:hAnsiTheme="minorHAnsi" w:cstheme="minorHAnsi"/>
        </w:rPr>
        <w:lastRenderedPageBreak/>
        <w:t>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3B3AC5AD" w:rsidR="001A099B" w:rsidRPr="00FC49A1"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w:t>
      </w:r>
      <w:del w:id="174" w:author="Autor">
        <w:r w:rsidRPr="00FC49A1" w:rsidDel="00756B59">
          <w:rPr>
            <w:rFonts w:asciiTheme="minorHAnsi" w:hAnsiTheme="minorHAnsi" w:cstheme="minorHAnsi"/>
          </w:rPr>
          <w:delText>internom R</w:delText>
        </w:r>
      </w:del>
      <w:ins w:id="175" w:author="Autor">
        <w:r w:rsidR="00756B59">
          <w:rPr>
            <w:rFonts w:asciiTheme="minorHAnsi" w:hAnsiTheme="minorHAnsi" w:cstheme="minorHAnsi"/>
          </w:rPr>
          <w:t>r</w:t>
        </w:r>
      </w:ins>
      <w:r w:rsidRPr="00FC49A1">
        <w:rPr>
          <w:rFonts w:asciiTheme="minorHAnsi" w:hAnsiTheme="minorHAnsi" w:cstheme="minorHAnsi"/>
        </w:rPr>
        <w:t xml:space="preserve">ozhodnutí </w:t>
      </w:r>
      <w:del w:id="176" w:author="Autor">
        <w:r w:rsidRPr="00FC49A1" w:rsidDel="00756B59">
          <w:rPr>
            <w:rFonts w:asciiTheme="minorHAnsi" w:hAnsiTheme="minorHAnsi" w:cstheme="minorHAnsi"/>
          </w:rPr>
          <w:delText xml:space="preserve">žiadosti </w:delText>
        </w:r>
      </w:del>
      <w:ins w:id="177" w:author="Autor">
        <w:r w:rsidR="00756B59">
          <w:rPr>
            <w:rFonts w:asciiTheme="minorHAnsi" w:hAnsiTheme="minorHAnsi" w:cstheme="minorHAnsi"/>
          </w:rPr>
          <w:t>o schválení</w:t>
        </w:r>
      </w:ins>
      <w:del w:id="178" w:author="Autor">
        <w:r w:rsidRPr="00FC49A1" w:rsidDel="00756B59">
          <w:rPr>
            <w:rFonts w:asciiTheme="minorHAnsi" w:hAnsiTheme="minorHAnsi" w:cstheme="minorHAnsi"/>
          </w:rPr>
          <w:delText>o</w:delText>
        </w:r>
        <w:r w:rsidR="001659BC" w:rsidDel="00756B59">
          <w:rPr>
            <w:rFonts w:asciiTheme="minorHAnsi" w:hAnsiTheme="minorHAnsi" w:cstheme="minorHAnsi"/>
          </w:rPr>
          <w:delText> </w:delText>
        </w:r>
      </w:del>
      <w:ins w:id="179" w:author="Autor">
        <w:r w:rsidR="00756B59">
          <w:rPr>
            <w:rFonts w:asciiTheme="minorHAnsi" w:hAnsiTheme="minorHAnsi" w:cstheme="minorHAnsi"/>
          </w:rPr>
          <w:t xml:space="preserve"> Žo</w:t>
        </w:r>
      </w:ins>
      <w:r w:rsidRPr="00FC49A1">
        <w:rPr>
          <w:rFonts w:asciiTheme="minorHAnsi" w:hAnsiTheme="minorHAnsi" w:cstheme="minorHAnsi"/>
        </w:rPr>
        <w:t xml:space="preserve">NFP. </w:t>
      </w:r>
    </w:p>
    <w:p w14:paraId="5F934503" w14:textId="7141D86B" w:rsidR="0091184F" w:rsidRDefault="001A099B" w:rsidP="003128B1">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del w:id="180" w:author="Autor">
        <w:r w:rsidRPr="00FC49A1" w:rsidDel="00756B59">
          <w:rPr>
            <w:rFonts w:asciiTheme="minorHAnsi" w:hAnsiTheme="minorHAnsi" w:cstheme="minorHAnsi"/>
          </w:rPr>
          <w:delText>interného R</w:delText>
        </w:r>
      </w:del>
      <w:ins w:id="181" w:author="Autor">
        <w:r w:rsidR="00756B59">
          <w:rPr>
            <w:rFonts w:asciiTheme="minorHAnsi" w:hAnsiTheme="minorHAnsi" w:cstheme="minorHAnsi"/>
          </w:rPr>
          <w:t>r</w:t>
        </w:r>
      </w:ins>
      <w:r w:rsidRPr="00FC49A1">
        <w:rPr>
          <w:rFonts w:asciiTheme="minorHAnsi" w:hAnsiTheme="minorHAnsi" w:cstheme="minorHAnsi"/>
        </w:rPr>
        <w:t xml:space="preserve">ozhodnutia </w:t>
      </w:r>
      <w:del w:id="182" w:author="Autor">
        <w:r w:rsidRPr="00FC49A1" w:rsidDel="00756B59">
          <w:rPr>
            <w:rFonts w:asciiTheme="minorHAnsi" w:hAnsiTheme="minorHAnsi" w:cstheme="minorHAnsi"/>
          </w:rPr>
          <w:delText xml:space="preserve">žiadosti </w:delText>
        </w:r>
      </w:del>
      <w:ins w:id="183" w:author="Autor">
        <w:r w:rsidR="00756B59">
          <w:rPr>
            <w:rFonts w:asciiTheme="minorHAnsi" w:hAnsiTheme="minorHAnsi" w:cstheme="minorHAnsi"/>
          </w:rPr>
          <w:t xml:space="preserve">o schválení </w:t>
        </w:r>
      </w:ins>
      <w:del w:id="184" w:author="Autor">
        <w:r w:rsidRPr="00FC49A1" w:rsidDel="00756B59">
          <w:rPr>
            <w:rFonts w:asciiTheme="minorHAnsi" w:hAnsiTheme="minorHAnsi" w:cstheme="minorHAnsi"/>
          </w:rPr>
          <w:delText xml:space="preserve">o </w:delText>
        </w:r>
      </w:del>
      <w:ins w:id="185" w:author="Autor">
        <w:r w:rsidR="00756B59">
          <w:rPr>
            <w:rFonts w:asciiTheme="minorHAnsi" w:hAnsiTheme="minorHAnsi" w:cstheme="minorHAnsi"/>
          </w:rPr>
          <w:t>Žo</w:t>
        </w:r>
      </w:ins>
      <w:r w:rsidRPr="00FC49A1">
        <w:rPr>
          <w:rFonts w:asciiTheme="minorHAnsi" w:hAnsiTheme="minorHAnsi" w:cstheme="minorHAnsi"/>
        </w:rPr>
        <w:t>NFP.</w:t>
      </w:r>
    </w:p>
    <w:p w14:paraId="038B08BD" w14:textId="7739AAB6" w:rsidR="00711D48" w:rsidRDefault="00711D48" w:rsidP="003128B1">
      <w:pPr>
        <w:spacing w:before="120" w:after="120" w:line="240" w:lineRule="auto"/>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w:t>
      </w:r>
      <w:r w:rsidRPr="001A099B">
        <w:rPr>
          <w:rFonts w:asciiTheme="minorHAnsi" w:hAnsiTheme="minorHAnsi"/>
        </w:rPr>
        <w:lastRenderedPageBreak/>
        <w:t xml:space="preserve">vytvorenie mimoriadnych podmienok prístupnosti (napr. prístupnosť informácií, bezbariérové architektonické prostredie). </w:t>
      </w:r>
    </w:p>
    <w:p w14:paraId="34BE6DB2" w14:textId="77777777" w:rsidR="001F7C53" w:rsidRPr="001A099B" w:rsidRDefault="00003779" w:rsidP="003128B1">
      <w:pPr>
        <w:spacing w:before="120" w:after="120" w:line="240" w:lineRule="auto"/>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3128B1">
      <w:pPr>
        <w:spacing w:before="120" w:after="120" w:line="240" w:lineRule="auto"/>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3128B1">
      <w:pPr>
        <w:spacing w:before="120" w:after="120" w:line="240" w:lineRule="auto"/>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3128B1">
      <w:pPr>
        <w:spacing w:before="120" w:after="120" w:line="240" w:lineRule="auto"/>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3128B1">
      <w:pPr>
        <w:spacing w:before="120" w:after="120" w:line="240" w:lineRule="auto"/>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4EB77274" w:rsidR="00DC65D5" w:rsidRPr="008210DA" w:rsidRDefault="00DC65D5" w:rsidP="003128B1">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ND sú uvedené v Systéme implementácie HP RMŽ a ND, ktorý je zverejnený na webov</w:t>
      </w:r>
      <w:del w:id="186" w:author="Autor">
        <w:r w:rsidDel="00C46107">
          <w:rPr>
            <w:rFonts w:asciiTheme="minorHAnsi" w:hAnsiTheme="minorHAnsi" w:cstheme="minorHAnsi"/>
          </w:rPr>
          <w:delText>ých</w:delText>
        </w:r>
      </w:del>
      <w:ins w:id="187" w:author="Autor">
        <w:r w:rsidR="00C46107">
          <w:rPr>
            <w:rFonts w:asciiTheme="minorHAnsi" w:hAnsiTheme="minorHAnsi" w:cstheme="minorHAnsi"/>
          </w:rPr>
          <w:t>om</w:t>
        </w:r>
      </w:ins>
      <w:del w:id="188" w:author="Autor">
        <w:r w:rsidDel="00C46107">
          <w:rPr>
            <w:rFonts w:asciiTheme="minorHAnsi" w:hAnsiTheme="minorHAnsi" w:cstheme="minorHAnsi"/>
          </w:rPr>
          <w:delText xml:space="preserve"> </w:delText>
        </w:r>
      </w:del>
      <w:ins w:id="189" w:author="Autor">
        <w:r w:rsidR="00C46107">
          <w:rPr>
            <w:rFonts w:asciiTheme="minorHAnsi" w:hAnsiTheme="minorHAnsi" w:cstheme="minorHAnsi"/>
          </w:rPr>
          <w:t xml:space="preserve"> </w:t>
        </w:r>
      </w:ins>
      <w:r>
        <w:rPr>
          <w:rFonts w:asciiTheme="minorHAnsi" w:hAnsiTheme="minorHAnsi" w:cstheme="minorHAnsi"/>
        </w:rPr>
        <w:t>sídl</w:t>
      </w:r>
      <w:del w:id="190" w:author="Autor">
        <w:r w:rsidDel="00C46107">
          <w:rPr>
            <w:rFonts w:asciiTheme="minorHAnsi" w:hAnsiTheme="minorHAnsi" w:cstheme="minorHAnsi"/>
          </w:rPr>
          <w:delText>ach</w:delText>
        </w:r>
      </w:del>
      <w:ins w:id="191" w:author="Autor">
        <w:r w:rsidR="00C46107">
          <w:rPr>
            <w:rFonts w:asciiTheme="minorHAnsi" w:hAnsiTheme="minorHAnsi" w:cstheme="minorHAnsi"/>
          </w:rPr>
          <w:t>e</w:t>
        </w:r>
      </w:ins>
      <w:r>
        <w:rPr>
          <w:rFonts w:asciiTheme="minorHAnsi" w:hAnsiTheme="minorHAnsi" w:cstheme="minorHAnsi"/>
        </w:rPr>
        <w:t xml:space="preserve"> gestora</w:t>
      </w:r>
      <w:ins w:id="192" w:author="Autor">
        <w:r w:rsidR="00C46107">
          <w:rPr>
            <w:rFonts w:asciiTheme="minorHAnsi" w:hAnsiTheme="minorHAnsi" w:cstheme="minorHAnsi"/>
          </w:rPr>
          <w:t xml:space="preserve"> HP RMŽ a ND</w:t>
        </w:r>
      </w:ins>
      <w:r>
        <w:rPr>
          <w:rFonts w:asciiTheme="minorHAnsi" w:hAnsiTheme="minorHAnsi" w:cstheme="minorHAnsi"/>
        </w:rPr>
        <w:t xml:space="preserve"> </w:t>
      </w:r>
      <w:ins w:id="193" w:author="Autor">
        <w:r w:rsidR="00C46107">
          <w:fldChar w:fldCharType="begin"/>
        </w:r>
        <w:r w:rsidR="00C46107">
          <w:instrText xml:space="preserve"> HYPERLINK "https://www.horizontalneprincipy.gov.sk/" </w:instrText>
        </w:r>
        <w:r w:rsidR="00C46107">
          <w:fldChar w:fldCharType="separate"/>
        </w:r>
        <w:r w:rsidR="00C46107" w:rsidRPr="00A41685">
          <w:rPr>
            <w:rStyle w:val="Hypertextovprepojenie"/>
            <w:rFonts w:asciiTheme="minorHAnsi" w:hAnsiTheme="minorHAnsi" w:cstheme="minorHAnsi"/>
          </w:rPr>
          <w:t>https://www.horizontalneprincipy.gov.sk/</w:t>
        </w:r>
        <w:r w:rsidR="00C46107">
          <w:rPr>
            <w:rStyle w:val="Hypertextovprepojenie"/>
            <w:rFonts w:asciiTheme="minorHAnsi" w:hAnsiTheme="minorHAnsi" w:cstheme="minorHAnsi"/>
          </w:rPr>
          <w:fldChar w:fldCharType="end"/>
        </w:r>
      </w:ins>
      <w:del w:id="194" w:author="Autor">
        <w:r w:rsidR="006B14D7" w:rsidDel="00C46107">
          <w:fldChar w:fldCharType="begin"/>
        </w:r>
        <w:r w:rsidR="006B14D7" w:rsidDel="00C46107">
          <w:delInstrText xml:space="preserve"> HYPERLINK "http://www.gender.gov.sk" </w:delInstrText>
        </w:r>
        <w:r w:rsidR="006B14D7" w:rsidDel="00C46107">
          <w:fldChar w:fldCharType="separate"/>
        </w:r>
        <w:r w:rsidRPr="009B12B9" w:rsidDel="00C46107">
          <w:rPr>
            <w:rStyle w:val="Hypertextovprepojenie"/>
            <w:rFonts w:asciiTheme="minorHAnsi" w:hAnsiTheme="minorHAnsi" w:cstheme="minorHAnsi"/>
          </w:rPr>
          <w:delText>www.gender.gov.sk</w:delText>
        </w:r>
        <w:r w:rsidR="006B14D7" w:rsidDel="00C46107">
          <w:rPr>
            <w:rStyle w:val="Hypertextovprepojenie"/>
            <w:rFonts w:asciiTheme="minorHAnsi" w:hAnsiTheme="minorHAnsi" w:cstheme="minorHAnsi"/>
          </w:rPr>
          <w:fldChar w:fldCharType="end"/>
        </w:r>
        <w:r w:rsidDel="00C46107">
          <w:rPr>
            <w:rFonts w:asciiTheme="minorHAnsi" w:hAnsiTheme="minorHAnsi" w:cstheme="minorHAnsi"/>
          </w:rPr>
          <w:delText xml:space="preserve"> a </w:delText>
        </w:r>
        <w:r w:rsidR="006B14D7" w:rsidDel="00C46107">
          <w:fldChar w:fldCharType="begin"/>
        </w:r>
        <w:r w:rsidR="006B14D7" w:rsidDel="00C46107">
          <w:delInstrText xml:space="preserve"> HYPERLINK "http://www.diskriminacia.gov.sk" </w:delInstrText>
        </w:r>
        <w:r w:rsidR="006B14D7" w:rsidDel="00C46107">
          <w:fldChar w:fldCharType="separate"/>
        </w:r>
        <w:r w:rsidRPr="009B12B9" w:rsidDel="00C46107">
          <w:rPr>
            <w:rStyle w:val="Hypertextovprepojenie"/>
            <w:rFonts w:asciiTheme="minorHAnsi" w:hAnsiTheme="minorHAnsi" w:cstheme="minorHAnsi"/>
          </w:rPr>
          <w:delText>http://www.diskriminacia.gov.sk</w:delText>
        </w:r>
        <w:r w:rsidR="006B14D7" w:rsidDel="00C46107">
          <w:rPr>
            <w:rStyle w:val="Hypertextovprepojenie"/>
            <w:rFonts w:asciiTheme="minorHAnsi" w:hAnsiTheme="minorHAnsi" w:cstheme="minorHAnsi"/>
          </w:rPr>
          <w:fldChar w:fldCharType="end"/>
        </w:r>
      </w:del>
      <w:r>
        <w:rPr>
          <w:rFonts w:asciiTheme="minorHAnsi" w:hAnsiTheme="minorHAnsi" w:cstheme="minorHAnsi"/>
        </w:rPr>
        <w:t>.</w:t>
      </w:r>
    </w:p>
    <w:p w14:paraId="7693B6AF" w14:textId="16725862" w:rsidR="00645FFE" w:rsidRPr="001A099B" w:rsidRDefault="00457927" w:rsidP="003128B1">
      <w:pPr>
        <w:spacing w:before="120" w:after="120" w:line="240" w:lineRule="auto"/>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3128B1">
      <w:pPr>
        <w:spacing w:before="120" w:after="120" w:line="240" w:lineRule="auto"/>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r w:rsidR="00A73768">
        <w:rPr>
          <w:rFonts w:asciiTheme="minorHAnsi" w:hAnsiTheme="minorHAnsi"/>
          <w:b/>
          <w:u w:val="single"/>
        </w:rPr>
        <w:t>/rozhodnutia o schválení ŽoNFP</w:t>
      </w:r>
    </w:p>
    <w:p w14:paraId="78263419" w14:textId="6A45E93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321167">
        <w:t>zákona č. 513/1991 Zb. Obchodný zákonník v znení neskorších predpisov</w:t>
      </w:r>
      <w:r w:rsidRPr="00230311">
        <w:rPr>
          <w:rFonts w:asciiTheme="minorHAnsi" w:hAnsiTheme="minorHAnsi" w:cstheme="minorHAnsi"/>
        </w:rPr>
        <w:t xml:space="preserve">. </w:t>
      </w:r>
    </w:p>
    <w:p w14:paraId="7E273947" w14:textId="007700C0" w:rsidR="00A73768" w:rsidRPr="00230311" w:rsidRDefault="00A73768" w:rsidP="003128B1">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del w:id="195" w:author="Autor">
        <w:r w:rsidR="00353E44" w:rsidDel="00C06C7E">
          <w:rPr>
            <w:rFonts w:asciiTheme="minorHAnsi" w:hAnsiTheme="minorHAnsi"/>
          </w:rPr>
          <w:delText xml:space="preserve">interným </w:delText>
        </w:r>
      </w:del>
      <w:r w:rsidRPr="005E75DE">
        <w:rPr>
          <w:rFonts w:asciiTheme="minorHAnsi" w:hAnsiTheme="minorHAnsi"/>
        </w:rPr>
        <w:t xml:space="preserve">rozhodnutím o schválení ŽoNFP. Rozhodnutie o schválení ŽoNFP nadobúda </w:t>
      </w:r>
      <w:r w:rsidR="00321167">
        <w:rPr>
          <w:rFonts w:asciiTheme="minorHAnsi" w:hAnsiTheme="minorHAnsi"/>
        </w:rPr>
        <w:t>platnosť doručením prijímateľovi a</w:t>
      </w:r>
      <w:r w:rsidR="00321167"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CA99CFD" w14:textId="6C02FC9F"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3128B1">
        <w:rPr>
          <w:rFonts w:asciiTheme="minorHAnsi" w:hAnsiTheme="minorHAnsi" w:cstheme="minorHAnsi"/>
        </w:rPr>
        <w:t xml:space="preserve"> potrebnom na uzavretie zmluvy </w:t>
      </w:r>
      <w:r w:rsidRPr="00230311">
        <w:rPr>
          <w:rFonts w:asciiTheme="minorHAnsi" w:hAnsiTheme="minorHAnsi" w:cstheme="minorHAnsi"/>
        </w:rPr>
        <w:t>o NFP.</w:t>
      </w: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 xml:space="preserve">v rozsahu </w:t>
      </w:r>
      <w:r w:rsidR="00A73768" w:rsidRPr="00677906">
        <w:lastRenderedPageBreak/>
        <w:t>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p>
    <w:p w14:paraId="41F88421" w14:textId="20A1A41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75F1C751" w14:textId="7E1352E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321167">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6C12B74" w14:textId="586D498C"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3128B1">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1BACFF53" w14:textId="5D6C69E2"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321167">
        <w:rPr>
          <w:rFonts w:asciiTheme="minorHAnsi" w:hAnsiTheme="minorHAnsi" w:cstheme="minorHAnsi"/>
        </w:rPr>
        <w:t> </w:t>
      </w:r>
      <w:r w:rsidRPr="00230311">
        <w:rPr>
          <w:rFonts w:asciiTheme="minorHAnsi" w:hAnsiTheme="minorHAnsi" w:cstheme="minorHAnsi"/>
        </w:rPr>
        <w:t>NFP</w:t>
      </w:r>
      <w:r w:rsidR="00321167">
        <w:rPr>
          <w:rFonts w:asciiTheme="minorHAnsi" w:hAnsiTheme="minorHAnsi" w:cstheme="minorHAnsi"/>
        </w:rPr>
        <w:t>,</w:t>
      </w:r>
      <w:r w:rsidRPr="00230311">
        <w:rPr>
          <w:rFonts w:asciiTheme="minorHAnsi" w:hAnsiTheme="minorHAnsi" w:cstheme="minorHAnsi"/>
        </w:rPr>
        <w:t xml:space="preserve"> ako aj </w:t>
      </w:r>
      <w:r w:rsidR="00A73768">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27"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128B1">
        <w:rPr>
          <w:rFonts w:asciiTheme="minorHAnsi" w:hAnsiTheme="minorHAnsi" w:cstheme="minorHAnsi"/>
        </w:rPr>
        <w:t> </w:t>
      </w:r>
      <w:r w:rsidRPr="00230311">
        <w:rPr>
          <w:rFonts w:asciiTheme="minorHAnsi" w:hAnsiTheme="minorHAnsi" w:cstheme="minorHAnsi"/>
        </w:rPr>
        <w:t>prípade zmeny vzoru zmluvy o NFP/</w:t>
      </w:r>
      <w:r w:rsidR="00A73768">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241472">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56CBC222" w14:textId="57D93F58" w:rsidR="00F97007" w:rsidRPr="00230311" w:rsidRDefault="00F97007" w:rsidP="00151A6A">
      <w:pPr>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321167">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321167">
        <w:rPr>
          <w:rFonts w:asciiTheme="minorHAnsi" w:eastAsiaTheme="minorHAnsi" w:hAnsiTheme="minorHAnsi" w:cstheme="minorHAnsi"/>
        </w:rPr>
        <w:t xml:space="preserve"> </w:t>
      </w:r>
      <w:r w:rsidR="00321167">
        <w:t>RO OP TP, resp. jeho oprávneným zástupcom, kvalifikovaným elektronickým podpisom s mandátnym certifikátom</w:t>
      </w:r>
      <w:r w:rsidR="00321167" w:rsidDel="001E5F0A">
        <w:t xml:space="preserve"> </w:t>
      </w:r>
      <w:r w:rsidR="00321167">
        <w:t>prostredníctvom evidencie Komunikácia v ITMS2014</w:t>
      </w:r>
      <w:r w:rsidR="00321167">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o e-Governmente je od 1. 11. 2016 zmluva o NFP vyhotovená v elektronickej podobe a zmluvné strany ju podpisujú kvalifikovaným elektronickým podpisom </w:t>
      </w:r>
      <w:r w:rsidR="007700AB">
        <w:rPr>
          <w:rFonts w:asciiTheme="minorHAnsi" w:eastAsiaTheme="minorHAnsi" w:hAnsiTheme="minorHAnsi" w:cstheme="minorHAnsi"/>
        </w:rPr>
        <w:t>s</w:t>
      </w:r>
      <w:r w:rsidR="003128B1">
        <w:rPr>
          <w:rFonts w:asciiTheme="minorHAnsi" w:eastAsiaTheme="minorHAnsi" w:hAnsiTheme="minorHAnsi" w:cstheme="minorHAnsi"/>
        </w:rPr>
        <w:t> </w:t>
      </w:r>
      <w:r w:rsidRPr="00230311">
        <w:rPr>
          <w:rFonts w:asciiTheme="minorHAnsi" w:eastAsiaTheme="minorHAnsi" w:hAnsiTheme="minorHAnsi" w:cstheme="minorHAnsi"/>
        </w:rPr>
        <w:t>mandátn</w:t>
      </w:r>
      <w:r w:rsidR="007700AB">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7700AB">
        <w:rPr>
          <w:rFonts w:asciiTheme="minorHAnsi" w:eastAsiaTheme="minorHAnsi" w:hAnsiTheme="minorHAnsi" w:cstheme="minorHAnsi"/>
        </w:rPr>
        <w:t>om</w:t>
      </w:r>
      <w:r w:rsidRPr="00230311">
        <w:rPr>
          <w:rFonts w:asciiTheme="minorHAnsi" w:eastAsiaTheme="minorHAnsi" w:hAnsiTheme="minorHAnsi" w:cstheme="minorHAnsi"/>
        </w:rPr>
        <w:t>. Uzatvorenie zmluvy o  NFP v elektronickej podobe sa rovnako vzťahuje aj na uzavretie každého dodatku k zmluve o NFP.</w:t>
      </w: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w:t>
      </w:r>
      <w:r w:rsidR="003128B1">
        <w:rPr>
          <w:spacing w:val="1"/>
        </w:rPr>
        <w:t> </w:t>
      </w:r>
      <w:r w:rsidR="00A73768" w:rsidRPr="00927959">
        <w:rPr>
          <w:spacing w:val="1"/>
        </w:rPr>
        <w:t>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r w:rsidRPr="00230311">
        <w:rPr>
          <w:rFonts w:asciiTheme="minorHAnsi" w:eastAsiaTheme="minorHAnsi" w:hAnsiTheme="minorHAnsi" w:cstheme="minorHAnsi"/>
        </w:rPr>
        <w:t xml:space="preserve"> </w:t>
      </w:r>
    </w:p>
    <w:p w14:paraId="61E367EB" w14:textId="017586CD" w:rsidR="00F97007" w:rsidRPr="00230311" w:rsidRDefault="006C2255" w:rsidP="003128B1">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F97007" w:rsidRPr="00230311">
        <w:rPr>
          <w:rFonts w:asciiTheme="minorHAnsi" w:eastAsiaTheme="minorHAnsi" w:hAnsiTheme="minorHAnsi" w:cstheme="minorHAnsi"/>
        </w:rPr>
        <w:t> riadne odôvodnených prípadoch môže RO OP TP pristúpiť k podpisu zmluvy o  NFP v </w:t>
      </w:r>
      <w:r w:rsidR="00A73768"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F97007"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F97007"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F97007"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F97007" w:rsidRPr="00230311">
        <w:rPr>
          <w:rFonts w:asciiTheme="minorHAnsi" w:eastAsiaTheme="minorHAnsi" w:hAnsiTheme="minorHAnsi" w:cstheme="minorHAnsi"/>
        </w:rPr>
        <w:t>v</w:t>
      </w:r>
      <w:r w:rsidR="001659BC">
        <w:rPr>
          <w:rFonts w:asciiTheme="minorHAnsi" w:eastAsiaTheme="minorHAnsi" w:hAnsiTheme="minorHAnsi" w:cstheme="minorHAnsi"/>
        </w:rPr>
        <w:t> </w:t>
      </w:r>
      <w:r w:rsidR="00F97007" w:rsidRPr="00230311">
        <w:rPr>
          <w:rFonts w:asciiTheme="minorHAnsi" w:eastAsiaTheme="minorHAnsi" w:hAnsiTheme="minorHAnsi" w:cstheme="minorHAnsi"/>
        </w:rPr>
        <w:t xml:space="preserve">minimálne </w:t>
      </w:r>
      <w:r w:rsidR="00A73768">
        <w:rPr>
          <w:rFonts w:asciiTheme="minorHAnsi" w:eastAsiaTheme="minorHAnsi" w:hAnsiTheme="minorHAnsi" w:cstheme="minorHAnsi"/>
        </w:rPr>
        <w:t>štyroch</w:t>
      </w:r>
      <w:r>
        <w:rPr>
          <w:rFonts w:asciiTheme="minorHAnsi" w:eastAsiaTheme="minorHAnsi" w:hAnsiTheme="minorHAnsi" w:cstheme="minorHAnsi"/>
        </w:rPr>
        <w:t xml:space="preserve"> </w:t>
      </w:r>
      <w:r w:rsidR="00F97007"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F97007" w:rsidRPr="00230311">
        <w:rPr>
          <w:rFonts w:asciiTheme="minorHAnsi" w:eastAsiaTheme="minorHAnsi" w:hAnsiTheme="minorHAnsi" w:cstheme="minorHAnsi"/>
        </w:rPr>
        <w:t>.</w:t>
      </w:r>
    </w:p>
    <w:p w14:paraId="6C168CD8" w14:textId="1DD15F5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3128B1">
        <w:rPr>
          <w:rFonts w:asciiTheme="minorHAnsi" w:hAnsiTheme="minorHAnsi" w:cstheme="minorHAnsi"/>
        </w:rPr>
        <w:t> </w:t>
      </w:r>
      <w:r w:rsidRPr="00230311">
        <w:rPr>
          <w:rFonts w:asciiTheme="minorHAnsi" w:hAnsiTheme="minorHAnsi" w:cstheme="minorHAnsi"/>
        </w:rPr>
        <w:t>pracovných dní).</w:t>
      </w:r>
    </w:p>
    <w:p w14:paraId="38261894" w14:textId="500485D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w:t>
      </w:r>
      <w:r w:rsidR="007B1900">
        <w:rPr>
          <w:rFonts w:asciiTheme="minorHAnsi" w:hAnsiTheme="minorHAnsi" w:cstheme="minorHAnsi"/>
        </w:rPr>
        <w:t xml:space="preserve"> písomného</w:t>
      </w:r>
      <w:r w:rsidRPr="00230311">
        <w:rPr>
          <w:rFonts w:asciiTheme="minorHAnsi" w:hAnsiTheme="minorHAnsi" w:cstheme="minorHAnsi"/>
        </w:rPr>
        <w:t xml:space="preserve"> prejavu žiadateľa o odmietnutí návrhu na uzavretie zmluvy o</w:t>
      </w:r>
      <w:r w:rsidR="007B1900">
        <w:rPr>
          <w:rFonts w:asciiTheme="minorHAnsi" w:hAnsiTheme="minorHAnsi" w:cstheme="minorHAnsi"/>
        </w:rPr>
        <w:t> </w:t>
      </w:r>
      <w:r w:rsidRPr="00230311">
        <w:rPr>
          <w:rFonts w:asciiTheme="minorHAnsi" w:hAnsiTheme="minorHAnsi" w:cstheme="minorHAnsi"/>
        </w:rPr>
        <w:t>NFP</w:t>
      </w:r>
      <w:r w:rsidR="007B1900">
        <w:rPr>
          <w:rFonts w:asciiTheme="minorHAnsi" w:hAnsiTheme="minorHAnsi" w:cstheme="minorHAnsi"/>
        </w:rPr>
        <w:t xml:space="preserve"> riadiacemu orgánu OP TP</w:t>
      </w:r>
      <w:r w:rsidRPr="00230311">
        <w:rPr>
          <w:rFonts w:asciiTheme="minorHAnsi" w:hAnsiTheme="minorHAnsi" w:cstheme="minorHAnsi"/>
        </w:rPr>
        <w:t>.</w:t>
      </w:r>
      <w:r w:rsidR="007B1900">
        <w:rPr>
          <w:rFonts w:asciiTheme="minorHAnsi" w:hAnsiTheme="minorHAnsi" w:cstheme="minorHAnsi"/>
        </w:rPr>
        <w:t xml:space="preserve"> </w:t>
      </w:r>
      <w:r w:rsidRPr="00230311">
        <w:rPr>
          <w:rFonts w:asciiTheme="minorHAnsi" w:hAnsiTheme="minorHAnsi" w:cstheme="minorHAnsi"/>
        </w:rPr>
        <w:t>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588EF1C4"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lastRenderedPageBreak/>
        <w:t xml:space="preserve">V prípade </w:t>
      </w:r>
      <w:r w:rsidR="003F07D6">
        <w:rPr>
          <w:rFonts w:asciiTheme="minorHAnsi" w:eastAsiaTheme="minorHAnsi" w:hAnsiTheme="minorHAnsi"/>
        </w:rPr>
        <w:t xml:space="preserve">listinnej podoby </w:t>
      </w:r>
      <w:r w:rsidR="00A73768">
        <w:rPr>
          <w:rFonts w:asciiTheme="minorHAnsi" w:eastAsiaTheme="minorHAnsi" w:hAnsiTheme="minorHAnsi"/>
        </w:rPr>
        <w:t xml:space="preserve"> </w:t>
      </w:r>
      <w:r w:rsidRPr="00230311">
        <w:rPr>
          <w:rFonts w:asciiTheme="minorHAnsi" w:eastAsiaTheme="minorHAnsi" w:hAnsiTheme="minorHAnsi" w:cstheme="minorHAnsi"/>
        </w:rPr>
        <w:t>zmluvy o  NFP</w:t>
      </w:r>
      <w:r w:rsidR="00A73768">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na RO OP TP </w:t>
      </w:r>
      <w:r w:rsidR="00A73768">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3128B1">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28"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1B755671" w:rsidR="00F97007" w:rsidRPr="00230311" w:rsidRDefault="003F07D6" w:rsidP="003128B1">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r w:rsidR="00F97007" w:rsidRPr="00230311">
        <w:rPr>
          <w:rFonts w:asciiTheme="minorHAnsi" w:hAnsiTheme="minorHAnsi" w:cstheme="minorHAnsi"/>
        </w:rPr>
        <w:t xml:space="preserve"> </w:t>
      </w:r>
    </w:p>
    <w:p w14:paraId="5BE434B3" w14:textId="7F81FA39"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FA61C9">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jej </w:t>
      </w:r>
      <w:r w:rsidR="00FA61C9">
        <w:rPr>
          <w:rFonts w:asciiTheme="minorHAnsi" w:hAnsiTheme="minorHAnsi" w:cstheme="minorHAnsi"/>
        </w:rPr>
        <w:t xml:space="preserve">prvého </w:t>
      </w:r>
      <w:r w:rsidRPr="00230311">
        <w:rPr>
          <w:rFonts w:asciiTheme="minorHAnsi" w:hAnsiTheme="minorHAnsi" w:cstheme="minorHAnsi"/>
        </w:rPr>
        <w:t>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p>
    <w:p w14:paraId="5CC6A03A" w14:textId="7D54BFE2"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rsidP="003128B1">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4AFDABCF" w14:textId="28CCD7D4"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61C9">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61C9">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3869605B"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C4455FD" w14:textId="77777777" w:rsidR="00F97007" w:rsidRPr="00230311"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3DA26271"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61C9">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75538D1" w14:textId="5135F0CF" w:rsidR="00F97007" w:rsidRDefault="00F97007" w:rsidP="003128B1">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29" w:history="1">
        <w:r w:rsidR="00FA61C9" w:rsidRPr="00766DB4">
          <w:rPr>
            <w:rStyle w:val="Hypertextovprepojenie"/>
          </w:rPr>
          <w:t>www.partnerskadohoda.gov</w:t>
        </w:r>
        <w:r w:rsidR="00FA61C9" w:rsidRPr="00F90694">
          <w:rPr>
            <w:rStyle w:val="Hypertextovprepojenie"/>
          </w:rPr>
          <w:t>.sk</w:t>
        </w:r>
      </w:hyperlink>
      <w:r w:rsidR="00FA61C9">
        <w:rPr>
          <w:rStyle w:val="Hypertextovprepojenie"/>
        </w:rPr>
        <w:t xml:space="preserve"> </w:t>
      </w:r>
      <w:r w:rsidRPr="00230311">
        <w:rPr>
          <w:rFonts w:asciiTheme="minorHAnsi" w:hAnsiTheme="minorHAnsi" w:cstheme="minorHAnsi"/>
        </w:rPr>
        <w:t xml:space="preserve">údaje </w:t>
      </w:r>
      <w:r w:rsidRPr="00230311">
        <w:rPr>
          <w:rFonts w:asciiTheme="minorHAnsi" w:hAnsiTheme="minorHAnsi" w:cstheme="minorHAnsi"/>
        </w:rPr>
        <w:lastRenderedPageBreak/>
        <w:t xml:space="preserve">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44BD7AA7" w:rsidR="00E66306" w:rsidRDefault="00F97007" w:rsidP="003128B1">
      <w:pPr>
        <w:spacing w:before="240" w:after="240"/>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0" w:history="1">
        <w:r w:rsidRPr="00DA5FB9">
          <w:rPr>
            <w:rStyle w:val="Hypertextovprepojenie"/>
          </w:rPr>
          <w:t>www.itms2014.sk</w:t>
        </w:r>
      </w:hyperlink>
      <w:r w:rsidRPr="00FC49A1">
        <w:rPr>
          <w:rFonts w:asciiTheme="minorHAnsi" w:hAnsiTheme="minorHAnsi" w:cstheme="minorHAnsi"/>
        </w:rPr>
        <w:t>.</w:t>
      </w:r>
    </w:p>
    <w:p w14:paraId="1219C4AF" w14:textId="4CBE4FD0" w:rsidR="0064229B" w:rsidRPr="00C21325" w:rsidRDefault="004A2FFC" w:rsidP="001659BC">
      <w:pPr>
        <w:spacing w:before="360" w:after="120" w:line="240" w:lineRule="auto"/>
        <w:ind w:firstLine="357"/>
        <w:jc w:val="both"/>
        <w:rPr>
          <w:rFonts w:asciiTheme="minorHAnsi" w:hAnsiTheme="minorHAnsi"/>
          <w:b/>
          <w:u w:val="single"/>
        </w:rPr>
      </w:pPr>
      <w:ins w:id="196" w:author="Autor">
        <w:r>
          <w:rPr>
            <w:rFonts w:asciiTheme="minorHAnsi" w:eastAsiaTheme="minorHAnsi" w:hAnsiTheme="minorHAnsi" w:cstheme="minorHAnsi"/>
            <w:b/>
            <w:bCs/>
            <w:color w:val="000000"/>
            <w:u w:val="single"/>
          </w:rPr>
          <w:t>Identifikácia synergických účinkov</w:t>
        </w:r>
        <w:r w:rsidRPr="00241472" w:rsidDel="004A2FFC">
          <w:rPr>
            <w:rFonts w:asciiTheme="minorHAnsi" w:hAnsiTheme="minorHAnsi"/>
            <w:b/>
            <w:u w:val="single"/>
          </w:rPr>
          <w:t xml:space="preserve"> </w:t>
        </w:r>
      </w:ins>
      <w:del w:id="197" w:author="Autor">
        <w:r w:rsidR="0064229B" w:rsidRPr="00241472" w:rsidDel="004A2FFC">
          <w:rPr>
            <w:rFonts w:asciiTheme="minorHAnsi" w:hAnsiTheme="minorHAnsi"/>
            <w:b/>
            <w:u w:val="single"/>
          </w:rPr>
          <w:delText>Synergické účinky medzi EŠIF</w:delText>
        </w:r>
      </w:del>
      <w:r w:rsidR="0064229B" w:rsidRPr="00C21325">
        <w:rPr>
          <w:rFonts w:asciiTheme="minorHAnsi" w:hAnsiTheme="minorHAnsi"/>
          <w:b/>
          <w:u w:val="single"/>
        </w:rPr>
        <w:t xml:space="preserve"> </w:t>
      </w:r>
    </w:p>
    <w:p w14:paraId="47BD8F28" w14:textId="77777777" w:rsidR="000A12D5" w:rsidRDefault="004A2FFC" w:rsidP="00F97007">
      <w:pPr>
        <w:spacing w:before="120" w:after="120" w:line="240" w:lineRule="auto"/>
        <w:ind w:firstLine="360"/>
        <w:jc w:val="both"/>
        <w:rPr>
          <w:rFonts w:asciiTheme="minorHAnsi" w:eastAsiaTheme="minorHAnsi" w:hAnsiTheme="minorHAnsi" w:cstheme="minorHAnsi"/>
          <w:color w:val="000000"/>
        </w:rPr>
      </w:pPr>
      <w:ins w:id="198" w:author="Autor">
        <w:r w:rsidRPr="00C407D1">
          <w:rPr>
            <w:rFonts w:asciiTheme="minorHAnsi" w:eastAsiaTheme="minorHAnsi" w:hAnsiTheme="minorHAnsi" w:cstheme="minorHAnsi"/>
            <w:color w:val="000000"/>
          </w:rPr>
          <w:t>Vyzvanie nemá synergické účinky vo vzťahu k relevantným výzvam v rámci programov EŠIF a</w:t>
        </w:r>
        <w:r>
          <w:rPr>
            <w:rFonts w:asciiTheme="minorHAnsi" w:eastAsiaTheme="minorHAnsi" w:hAnsiTheme="minorHAnsi" w:cstheme="minorHAnsi"/>
            <w:color w:val="000000"/>
          </w:rPr>
          <w:t> </w:t>
        </w:r>
        <w:r w:rsidRPr="00C407D1">
          <w:rPr>
            <w:rFonts w:asciiTheme="minorHAnsi" w:eastAsiaTheme="minorHAnsi" w:hAnsiTheme="minorHAnsi" w:cstheme="minorHAnsi"/>
            <w:color w:val="000000"/>
          </w:rPr>
          <w:t>iných nástrojov podpory na úrovni SR a EÚ.</w:t>
        </w:r>
      </w:ins>
      <w:r w:rsidR="000A12D5">
        <w:rPr>
          <w:rFonts w:asciiTheme="minorHAnsi" w:eastAsiaTheme="minorHAnsi" w:hAnsiTheme="minorHAnsi" w:cstheme="minorHAnsi"/>
          <w:color w:val="000000"/>
        </w:rPr>
        <w:t xml:space="preserve"> </w:t>
      </w:r>
    </w:p>
    <w:p w14:paraId="019B3223" w14:textId="6ADE127D" w:rsidR="0064229B" w:rsidRPr="00C21325" w:rsidDel="006313C2" w:rsidRDefault="000A12D5" w:rsidP="006313C2">
      <w:pPr>
        <w:spacing w:before="120" w:after="120" w:line="240" w:lineRule="auto"/>
        <w:jc w:val="both"/>
        <w:rPr>
          <w:del w:id="199" w:author="Autor"/>
          <w:rFonts w:asciiTheme="minorHAnsi" w:hAnsiTheme="minorHAnsi"/>
          <w:color w:val="000000" w:themeColor="text1"/>
        </w:rPr>
      </w:pPr>
      <w:r w:rsidRPr="007F0087">
        <w:rPr>
          <w:rFonts w:asciiTheme="minorHAnsi" w:eastAsia="Times New Roman" w:hAnsiTheme="minorHAnsi"/>
        </w:rPr>
        <w:t>Bližšie informácie k synergickým účinkom je možné získať na webovom sídle centrálneho koordinačného orgánu</w:t>
      </w:r>
      <w:r w:rsidRPr="007F0087">
        <w:rPr>
          <w:rFonts w:asciiTheme="minorHAnsi" w:hAnsiTheme="minorHAnsi"/>
        </w:rPr>
        <w:t xml:space="preserve"> </w:t>
      </w:r>
      <w:hyperlink r:id="rId31"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32" w:history="1">
        <w:r w:rsidRPr="007F0087">
          <w:rPr>
            <w:rStyle w:val="Hypertextovprepojenie"/>
            <w:rFonts w:asciiTheme="minorHAnsi" w:hAnsiTheme="minorHAnsi"/>
          </w:rPr>
          <w:t>http://www.ecas.org/</w:t>
        </w:r>
      </w:hyperlink>
      <w:r w:rsidRPr="007F0087">
        <w:rPr>
          <w:rFonts w:asciiTheme="minorHAnsi" w:hAnsiTheme="minorHAnsi"/>
        </w:rPr>
        <w:t>.</w:t>
      </w:r>
      <w:r w:rsidR="00361477">
        <w:rPr>
          <w:rFonts w:asciiTheme="minorHAnsi" w:hAnsiTheme="minorHAnsi"/>
        </w:rPr>
        <w:t xml:space="preserve"> </w:t>
      </w:r>
      <w:del w:id="200" w:author="Autor">
        <w:r w:rsidR="0064229B" w:rsidRPr="00C21325" w:rsidDel="006313C2">
          <w:rPr>
            <w:rFonts w:asciiTheme="minorHAnsi" w:hAnsiTheme="minorHAnsi"/>
            <w:color w:val="000000" w:themeColor="text1"/>
          </w:rPr>
          <w:delTex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delText>
        </w:r>
      </w:del>
    </w:p>
    <w:p w14:paraId="39DF23E9" w14:textId="10244229" w:rsidR="003A23D2" w:rsidRPr="00C21325" w:rsidRDefault="0064229B" w:rsidP="006313C2">
      <w:pPr>
        <w:spacing w:before="120" w:after="120" w:line="240" w:lineRule="auto"/>
        <w:jc w:val="both"/>
        <w:rPr>
          <w:rFonts w:asciiTheme="minorHAnsi" w:hAnsiTheme="minorHAnsi"/>
        </w:rPr>
      </w:pPr>
      <w:del w:id="201" w:author="Autor">
        <w:r w:rsidRPr="00C21325" w:rsidDel="006313C2">
          <w:rPr>
            <w:rFonts w:asciiTheme="minorHAnsi" w:hAnsiTheme="minorHAnsi"/>
          </w:rPr>
          <w:delText xml:space="preserve">K špecifickému cieľu 1: </w:delText>
        </w:r>
        <w:r w:rsidR="006D3FE0" w:rsidRPr="00C21325" w:rsidDel="006313C2">
          <w:rPr>
            <w:rFonts w:asciiTheme="minorHAnsi" w:hAnsiTheme="minorHAnsi"/>
            <w:bCs/>
          </w:rPr>
          <w:delText>Zvýšenie kvality, štandardu a dostupnosti IS pre EŠIF</w:delText>
        </w:r>
        <w:r w:rsidRPr="00C21325" w:rsidDel="006313C2">
          <w:rPr>
            <w:rFonts w:asciiTheme="minorHAnsi" w:hAnsiTheme="minorHAnsi"/>
          </w:rPr>
          <w:delText xml:space="preserve"> (v rámci ktorého je vyhlásené toto vyzvanie) boli identifikované (v rámci metodického pokynu CKO č. 11 k zabezpečeniu koordinácie synergických účinkov medzi EŠIF a inými nástrojmi podpory EÚ a SR) nasledujúce synergie:</w:delText>
        </w:r>
      </w:del>
      <w:bookmarkStart w:id="202" w:name="_GoBack"/>
      <w:bookmarkEnd w:id="202"/>
    </w:p>
    <w:p w14:paraId="40716827" w14:textId="001785D8"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rsidDel="004A2FFC" w14:paraId="6D3DF9FA" w14:textId="07CBF98A" w:rsidTr="001132F4">
        <w:trPr>
          <w:del w:id="203" w:author="Autor"/>
        </w:trPr>
        <w:tc>
          <w:tcPr>
            <w:tcW w:w="4606" w:type="dxa"/>
            <w:shd w:val="clear" w:color="auto" w:fill="002060"/>
            <w:vAlign w:val="center"/>
          </w:tcPr>
          <w:p w14:paraId="59B5828C" w14:textId="48C2A7CF" w:rsidR="0064229B" w:rsidRPr="00C21325" w:rsidDel="004A2FFC" w:rsidRDefault="0064229B" w:rsidP="00F97007">
            <w:pPr>
              <w:spacing w:before="120" w:after="120" w:line="240" w:lineRule="auto"/>
              <w:jc w:val="center"/>
              <w:rPr>
                <w:del w:id="204" w:author="Autor"/>
                <w:rFonts w:asciiTheme="minorHAnsi" w:hAnsiTheme="minorHAnsi"/>
                <w:b/>
              </w:rPr>
            </w:pPr>
            <w:del w:id="205" w:author="Autor">
              <w:r w:rsidRPr="00C21325" w:rsidDel="004A2FFC">
                <w:rPr>
                  <w:rFonts w:asciiTheme="minorHAnsi" w:hAnsiTheme="minorHAnsi"/>
                  <w:b/>
                </w:rPr>
                <w:delText>OP TP</w:delText>
              </w:r>
            </w:del>
          </w:p>
        </w:tc>
        <w:tc>
          <w:tcPr>
            <w:tcW w:w="4606" w:type="dxa"/>
            <w:shd w:val="clear" w:color="auto" w:fill="002060"/>
            <w:vAlign w:val="center"/>
          </w:tcPr>
          <w:p w14:paraId="235E21A8" w14:textId="6BF09689" w:rsidR="0064229B" w:rsidRPr="00C21325" w:rsidDel="004A2FFC" w:rsidRDefault="0064229B" w:rsidP="00F97007">
            <w:pPr>
              <w:spacing w:before="120" w:after="120" w:line="240" w:lineRule="auto"/>
              <w:jc w:val="center"/>
              <w:rPr>
                <w:del w:id="206" w:author="Autor"/>
                <w:rFonts w:asciiTheme="minorHAnsi" w:hAnsiTheme="minorHAnsi"/>
                <w:b/>
              </w:rPr>
            </w:pPr>
            <w:del w:id="207" w:author="Autor">
              <w:r w:rsidRPr="00C21325" w:rsidDel="004A2FFC">
                <w:rPr>
                  <w:rFonts w:asciiTheme="minorHAnsi" w:hAnsiTheme="minorHAnsi"/>
                  <w:b/>
                </w:rPr>
                <w:delText>OP ĽZ</w:delText>
              </w:r>
            </w:del>
          </w:p>
        </w:tc>
      </w:tr>
      <w:tr w:rsidR="0064229B" w:rsidRPr="00C21325" w:rsidDel="004A2FFC" w14:paraId="5CE2EC01" w14:textId="32E896D4" w:rsidTr="001132F4">
        <w:trPr>
          <w:del w:id="208" w:author="Autor"/>
        </w:trPr>
        <w:tc>
          <w:tcPr>
            <w:tcW w:w="4606" w:type="dxa"/>
            <w:shd w:val="clear" w:color="auto" w:fill="95B3D7" w:themeFill="accent1" w:themeFillTint="99"/>
          </w:tcPr>
          <w:p w14:paraId="7DABE4C0" w14:textId="44D949B2" w:rsidR="0064229B" w:rsidRPr="00C21325" w:rsidDel="004A2FFC" w:rsidRDefault="0064229B" w:rsidP="00F97007">
            <w:pPr>
              <w:spacing w:before="120" w:after="120" w:line="240" w:lineRule="auto"/>
              <w:jc w:val="both"/>
              <w:rPr>
                <w:del w:id="209" w:author="Autor"/>
                <w:rFonts w:asciiTheme="minorHAnsi" w:hAnsiTheme="minorHAnsi"/>
              </w:rPr>
            </w:pPr>
            <w:del w:id="210" w:author="Autor">
              <w:r w:rsidRPr="00C21325" w:rsidDel="004A2FFC">
                <w:rPr>
                  <w:rFonts w:asciiTheme="minorHAnsi" w:hAnsiTheme="minorHAnsi"/>
                </w:rPr>
                <w:delText xml:space="preserve">Prioritná os: </w:delText>
              </w:r>
              <w:r w:rsidR="00C95D43" w:rsidRPr="00C21325" w:rsidDel="004A2FFC">
                <w:rPr>
                  <w:rFonts w:asciiTheme="minorHAnsi" w:hAnsiTheme="minorHAnsi"/>
                </w:rPr>
                <w:delText>2</w:delText>
              </w:r>
            </w:del>
          </w:p>
        </w:tc>
        <w:tc>
          <w:tcPr>
            <w:tcW w:w="4606" w:type="dxa"/>
            <w:shd w:val="clear" w:color="auto" w:fill="95B3D7" w:themeFill="accent1" w:themeFillTint="99"/>
          </w:tcPr>
          <w:p w14:paraId="4673A08C" w14:textId="462FCD6D" w:rsidR="0064229B" w:rsidRPr="00C21325" w:rsidDel="004A2FFC" w:rsidRDefault="0064229B" w:rsidP="00F97007">
            <w:pPr>
              <w:spacing w:before="120" w:after="120" w:line="240" w:lineRule="auto"/>
              <w:jc w:val="both"/>
              <w:rPr>
                <w:del w:id="211" w:author="Autor"/>
                <w:rFonts w:asciiTheme="minorHAnsi" w:hAnsiTheme="minorHAnsi"/>
              </w:rPr>
            </w:pPr>
            <w:del w:id="212" w:author="Autor">
              <w:r w:rsidRPr="00C21325" w:rsidDel="004A2FFC">
                <w:rPr>
                  <w:rFonts w:asciiTheme="minorHAnsi" w:hAnsiTheme="minorHAnsi"/>
                </w:rPr>
                <w:delText>Prioritná os: 7</w:delText>
              </w:r>
            </w:del>
          </w:p>
        </w:tc>
      </w:tr>
      <w:tr w:rsidR="0064229B" w:rsidRPr="00C21325" w:rsidDel="004A2FFC" w14:paraId="0ABC8394" w14:textId="738A16F5" w:rsidTr="001132F4">
        <w:trPr>
          <w:del w:id="213" w:author="Autor"/>
        </w:trPr>
        <w:tc>
          <w:tcPr>
            <w:tcW w:w="4606" w:type="dxa"/>
            <w:shd w:val="clear" w:color="auto" w:fill="auto"/>
          </w:tcPr>
          <w:p w14:paraId="0884D7B4" w14:textId="25926624" w:rsidR="0064229B" w:rsidRPr="00C21325" w:rsidDel="004A2FFC" w:rsidRDefault="0064229B" w:rsidP="00F97007">
            <w:pPr>
              <w:spacing w:before="120" w:after="120" w:line="240" w:lineRule="auto"/>
              <w:jc w:val="both"/>
              <w:rPr>
                <w:del w:id="214" w:author="Autor"/>
                <w:rFonts w:asciiTheme="minorHAnsi" w:hAnsiTheme="minorHAnsi"/>
              </w:rPr>
            </w:pPr>
            <w:del w:id="215" w:author="Autor">
              <w:r w:rsidRPr="00C21325" w:rsidDel="004A2FFC">
                <w:rPr>
                  <w:rFonts w:asciiTheme="minorHAnsi" w:hAnsiTheme="minorHAnsi"/>
                </w:rPr>
                <w:delText xml:space="preserve">Špecifický cieľ: </w:delText>
              </w:r>
              <w:r w:rsidR="00C95D43" w:rsidRPr="00C21325" w:rsidDel="004A2FFC">
                <w:rPr>
                  <w:rFonts w:asciiTheme="minorHAnsi" w:hAnsiTheme="minorHAnsi"/>
                </w:rPr>
                <w:delText>1</w:delText>
              </w:r>
            </w:del>
          </w:p>
        </w:tc>
        <w:tc>
          <w:tcPr>
            <w:tcW w:w="4606" w:type="dxa"/>
            <w:shd w:val="clear" w:color="auto" w:fill="auto"/>
          </w:tcPr>
          <w:p w14:paraId="6B53D919" w14:textId="50B2B9AE" w:rsidR="0064229B" w:rsidRPr="00C21325" w:rsidDel="004A2FFC" w:rsidRDefault="0064229B" w:rsidP="00F97007">
            <w:pPr>
              <w:spacing w:before="120" w:after="120" w:line="240" w:lineRule="auto"/>
              <w:jc w:val="both"/>
              <w:rPr>
                <w:del w:id="216" w:author="Autor"/>
                <w:rFonts w:asciiTheme="minorHAnsi" w:hAnsiTheme="minorHAnsi"/>
              </w:rPr>
            </w:pPr>
            <w:del w:id="217" w:author="Autor">
              <w:r w:rsidRPr="00C21325" w:rsidDel="004A2FFC">
                <w:rPr>
                  <w:rFonts w:asciiTheme="minorHAnsi" w:hAnsiTheme="minorHAnsi"/>
                </w:rPr>
                <w:delText>Špecifický cieľ: 7.1</w:delText>
              </w:r>
            </w:del>
          </w:p>
        </w:tc>
      </w:tr>
    </w:tbl>
    <w:p w14:paraId="7849698F" w14:textId="139FB18A" w:rsidR="0064229B" w:rsidRPr="00C21325" w:rsidDel="004A2FFC" w:rsidRDefault="0064229B" w:rsidP="00F97007">
      <w:pPr>
        <w:spacing w:before="120" w:after="120" w:line="240" w:lineRule="auto"/>
        <w:jc w:val="both"/>
        <w:rPr>
          <w:del w:id="218"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rsidDel="004A2FFC" w14:paraId="1CE846D0" w14:textId="7E8B572C" w:rsidTr="001132F4">
        <w:trPr>
          <w:del w:id="219" w:author="Autor"/>
        </w:trPr>
        <w:tc>
          <w:tcPr>
            <w:tcW w:w="4606" w:type="dxa"/>
            <w:tcBorders>
              <w:bottom w:val="dotted" w:sz="4" w:space="0" w:color="002060"/>
            </w:tcBorders>
            <w:shd w:val="clear" w:color="auto" w:fill="002060"/>
            <w:vAlign w:val="center"/>
          </w:tcPr>
          <w:p w14:paraId="33637AF3" w14:textId="47186F96" w:rsidR="0064229B" w:rsidRPr="00C21325" w:rsidDel="004A2FFC" w:rsidRDefault="0064229B" w:rsidP="00F97007">
            <w:pPr>
              <w:spacing w:before="120" w:after="120" w:line="240" w:lineRule="auto"/>
              <w:jc w:val="center"/>
              <w:rPr>
                <w:del w:id="220" w:author="Autor"/>
                <w:rFonts w:asciiTheme="minorHAnsi" w:hAnsiTheme="minorHAnsi"/>
                <w:b/>
              </w:rPr>
            </w:pPr>
            <w:del w:id="221" w:author="Autor">
              <w:r w:rsidRPr="00C21325" w:rsidDel="004A2FFC">
                <w:rPr>
                  <w:rFonts w:asciiTheme="minorHAnsi" w:hAnsiTheme="minorHAnsi"/>
                  <w:b/>
                </w:rPr>
                <w:delText>OP TP</w:delText>
              </w:r>
            </w:del>
          </w:p>
        </w:tc>
        <w:tc>
          <w:tcPr>
            <w:tcW w:w="4606" w:type="dxa"/>
            <w:tcBorders>
              <w:bottom w:val="dotted" w:sz="4" w:space="0" w:color="002060"/>
            </w:tcBorders>
            <w:shd w:val="clear" w:color="auto" w:fill="002060"/>
            <w:vAlign w:val="center"/>
          </w:tcPr>
          <w:p w14:paraId="0A709A9E" w14:textId="6294B908" w:rsidR="0064229B" w:rsidRPr="00C21325" w:rsidDel="004A2FFC" w:rsidRDefault="0064229B" w:rsidP="00F97007">
            <w:pPr>
              <w:spacing w:before="120" w:after="120" w:line="240" w:lineRule="auto"/>
              <w:jc w:val="center"/>
              <w:rPr>
                <w:del w:id="222" w:author="Autor"/>
                <w:rFonts w:asciiTheme="minorHAnsi" w:hAnsiTheme="minorHAnsi"/>
                <w:b/>
              </w:rPr>
            </w:pPr>
            <w:del w:id="223" w:author="Autor">
              <w:r w:rsidRPr="00C21325" w:rsidDel="004A2FFC">
                <w:rPr>
                  <w:rFonts w:asciiTheme="minorHAnsi" w:hAnsiTheme="minorHAnsi"/>
                  <w:b/>
                </w:rPr>
                <w:delText>OP KŽP</w:delText>
              </w:r>
            </w:del>
          </w:p>
        </w:tc>
      </w:tr>
      <w:tr w:rsidR="0064229B" w:rsidRPr="00C21325" w:rsidDel="004A2FFC" w14:paraId="23176955" w14:textId="66D103B9" w:rsidTr="001132F4">
        <w:trPr>
          <w:del w:id="224" w:author="Autor"/>
        </w:trPr>
        <w:tc>
          <w:tcPr>
            <w:tcW w:w="4606" w:type="dxa"/>
            <w:shd w:val="clear" w:color="auto" w:fill="95B3D7" w:themeFill="accent1" w:themeFillTint="99"/>
          </w:tcPr>
          <w:p w14:paraId="15F161DF" w14:textId="6DF15652" w:rsidR="0064229B" w:rsidRPr="00C21325" w:rsidDel="004A2FFC" w:rsidRDefault="0064229B" w:rsidP="00F97007">
            <w:pPr>
              <w:spacing w:before="120" w:after="120" w:line="240" w:lineRule="auto"/>
              <w:jc w:val="both"/>
              <w:rPr>
                <w:del w:id="225" w:author="Autor"/>
                <w:rFonts w:asciiTheme="minorHAnsi" w:hAnsiTheme="minorHAnsi"/>
              </w:rPr>
            </w:pPr>
            <w:del w:id="226" w:author="Autor">
              <w:r w:rsidRPr="00C21325" w:rsidDel="004A2FFC">
                <w:rPr>
                  <w:rFonts w:asciiTheme="minorHAnsi" w:hAnsiTheme="minorHAnsi"/>
                </w:rPr>
                <w:delText xml:space="preserve">Prioritná os: </w:delText>
              </w:r>
              <w:r w:rsidR="00C95D43" w:rsidRPr="00C21325" w:rsidDel="004A2FFC">
                <w:rPr>
                  <w:rFonts w:asciiTheme="minorHAnsi" w:hAnsiTheme="minorHAnsi"/>
                </w:rPr>
                <w:delText>2</w:delText>
              </w:r>
            </w:del>
          </w:p>
        </w:tc>
        <w:tc>
          <w:tcPr>
            <w:tcW w:w="4606" w:type="dxa"/>
            <w:shd w:val="clear" w:color="auto" w:fill="95B3D7" w:themeFill="accent1" w:themeFillTint="99"/>
          </w:tcPr>
          <w:p w14:paraId="6844665A" w14:textId="59A695E3" w:rsidR="0064229B" w:rsidRPr="00C21325" w:rsidDel="004A2FFC" w:rsidRDefault="0064229B" w:rsidP="00F97007">
            <w:pPr>
              <w:spacing w:before="120" w:after="120" w:line="240" w:lineRule="auto"/>
              <w:jc w:val="both"/>
              <w:rPr>
                <w:del w:id="227" w:author="Autor"/>
                <w:rFonts w:asciiTheme="minorHAnsi" w:hAnsiTheme="minorHAnsi"/>
              </w:rPr>
            </w:pPr>
            <w:del w:id="228" w:author="Autor">
              <w:r w:rsidRPr="00C21325" w:rsidDel="004A2FFC">
                <w:rPr>
                  <w:rFonts w:asciiTheme="minorHAnsi" w:hAnsiTheme="minorHAnsi"/>
                </w:rPr>
                <w:delText>Prioritná os: 5</w:delText>
              </w:r>
            </w:del>
          </w:p>
        </w:tc>
      </w:tr>
      <w:tr w:rsidR="0064229B" w:rsidRPr="00C21325" w:rsidDel="004A2FFC" w14:paraId="682C4740" w14:textId="1607DF0D" w:rsidTr="001132F4">
        <w:trPr>
          <w:del w:id="229" w:author="Autor"/>
        </w:trPr>
        <w:tc>
          <w:tcPr>
            <w:tcW w:w="4606" w:type="dxa"/>
            <w:shd w:val="clear" w:color="auto" w:fill="auto"/>
          </w:tcPr>
          <w:p w14:paraId="5430A52A" w14:textId="7797A415" w:rsidR="0064229B" w:rsidRPr="00C21325" w:rsidDel="004A2FFC" w:rsidRDefault="0064229B" w:rsidP="00F97007">
            <w:pPr>
              <w:spacing w:before="120" w:after="120" w:line="240" w:lineRule="auto"/>
              <w:jc w:val="both"/>
              <w:rPr>
                <w:del w:id="230" w:author="Autor"/>
                <w:rFonts w:asciiTheme="minorHAnsi" w:hAnsiTheme="minorHAnsi"/>
              </w:rPr>
            </w:pPr>
            <w:del w:id="231" w:author="Autor">
              <w:r w:rsidRPr="00C21325" w:rsidDel="004A2FFC">
                <w:rPr>
                  <w:rFonts w:asciiTheme="minorHAnsi" w:hAnsiTheme="minorHAnsi"/>
                </w:rPr>
                <w:delText xml:space="preserve">Špecifický cieľ: </w:delText>
              </w:r>
              <w:r w:rsidR="00C95D43" w:rsidRPr="00C21325" w:rsidDel="004A2FFC">
                <w:rPr>
                  <w:rFonts w:asciiTheme="minorHAnsi" w:hAnsiTheme="minorHAnsi"/>
                </w:rPr>
                <w:delText>1</w:delText>
              </w:r>
            </w:del>
          </w:p>
        </w:tc>
        <w:tc>
          <w:tcPr>
            <w:tcW w:w="4606" w:type="dxa"/>
            <w:shd w:val="clear" w:color="auto" w:fill="auto"/>
          </w:tcPr>
          <w:p w14:paraId="693D1A71" w14:textId="2EFF5FB8" w:rsidR="0064229B" w:rsidRPr="00C21325" w:rsidDel="004A2FFC" w:rsidRDefault="0064229B" w:rsidP="00F97007">
            <w:pPr>
              <w:spacing w:before="120" w:after="120" w:line="240" w:lineRule="auto"/>
              <w:jc w:val="both"/>
              <w:rPr>
                <w:del w:id="232" w:author="Autor"/>
                <w:rFonts w:asciiTheme="minorHAnsi" w:hAnsiTheme="minorHAnsi"/>
              </w:rPr>
            </w:pPr>
            <w:del w:id="233" w:author="Autor">
              <w:r w:rsidRPr="00C21325" w:rsidDel="004A2FFC">
                <w:rPr>
                  <w:rFonts w:asciiTheme="minorHAnsi" w:hAnsiTheme="minorHAnsi"/>
                </w:rPr>
                <w:delText>Špecifický cieľ: 5.1.</w:delText>
              </w:r>
              <w:r w:rsidR="000D651E" w:rsidRPr="00C21325" w:rsidDel="004A2FFC">
                <w:rPr>
                  <w:rFonts w:asciiTheme="minorHAnsi" w:hAnsiTheme="minorHAnsi"/>
                </w:rPr>
                <w:delText>1</w:delText>
              </w:r>
            </w:del>
          </w:p>
        </w:tc>
      </w:tr>
    </w:tbl>
    <w:p w14:paraId="05B6592A" w14:textId="4704BAF5" w:rsidR="0064229B" w:rsidRPr="00C21325" w:rsidDel="004A2FFC" w:rsidRDefault="0064229B" w:rsidP="00F97007">
      <w:pPr>
        <w:spacing w:before="120" w:after="120" w:line="240" w:lineRule="auto"/>
        <w:jc w:val="both"/>
        <w:rPr>
          <w:del w:id="234"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C21325" w:rsidDel="004A2FFC" w14:paraId="6C4CEEB8" w14:textId="0343FE0D" w:rsidTr="00F60127">
        <w:trPr>
          <w:del w:id="235" w:author="Autor"/>
        </w:trPr>
        <w:tc>
          <w:tcPr>
            <w:tcW w:w="4531" w:type="dxa"/>
            <w:tcBorders>
              <w:bottom w:val="dotted" w:sz="4" w:space="0" w:color="002060"/>
            </w:tcBorders>
            <w:shd w:val="clear" w:color="auto" w:fill="002060"/>
            <w:vAlign w:val="center"/>
          </w:tcPr>
          <w:p w14:paraId="3F875DD9" w14:textId="5CA51501" w:rsidR="0064229B" w:rsidRPr="00C21325" w:rsidDel="004A2FFC" w:rsidRDefault="0064229B" w:rsidP="00F97007">
            <w:pPr>
              <w:spacing w:before="120" w:after="120" w:line="240" w:lineRule="auto"/>
              <w:jc w:val="center"/>
              <w:rPr>
                <w:del w:id="236" w:author="Autor"/>
                <w:rFonts w:asciiTheme="minorHAnsi" w:hAnsiTheme="minorHAnsi"/>
                <w:b/>
              </w:rPr>
            </w:pPr>
            <w:del w:id="237" w:author="Autor">
              <w:r w:rsidRPr="00C21325" w:rsidDel="004A2FFC">
                <w:rPr>
                  <w:rFonts w:asciiTheme="minorHAnsi" w:hAnsiTheme="minorHAnsi"/>
                  <w:b/>
                </w:rPr>
                <w:delText>OP TP</w:delText>
              </w:r>
            </w:del>
          </w:p>
        </w:tc>
        <w:tc>
          <w:tcPr>
            <w:tcW w:w="4531" w:type="dxa"/>
            <w:tcBorders>
              <w:bottom w:val="dotted" w:sz="4" w:space="0" w:color="002060"/>
            </w:tcBorders>
            <w:shd w:val="clear" w:color="auto" w:fill="002060"/>
            <w:vAlign w:val="center"/>
          </w:tcPr>
          <w:p w14:paraId="47283382" w14:textId="25FD58CA" w:rsidR="0064229B" w:rsidRPr="00C21325" w:rsidDel="004A2FFC" w:rsidRDefault="0064229B" w:rsidP="00F97007">
            <w:pPr>
              <w:spacing w:before="120" w:after="120" w:line="240" w:lineRule="auto"/>
              <w:jc w:val="center"/>
              <w:rPr>
                <w:del w:id="238" w:author="Autor"/>
                <w:rFonts w:asciiTheme="minorHAnsi" w:hAnsiTheme="minorHAnsi"/>
                <w:b/>
              </w:rPr>
            </w:pPr>
            <w:del w:id="239" w:author="Autor">
              <w:r w:rsidRPr="00C21325" w:rsidDel="004A2FFC">
                <w:rPr>
                  <w:rFonts w:asciiTheme="minorHAnsi" w:hAnsiTheme="minorHAnsi"/>
                  <w:b/>
                </w:rPr>
                <w:delText>OP II</w:delText>
              </w:r>
            </w:del>
          </w:p>
        </w:tc>
      </w:tr>
      <w:tr w:rsidR="0064229B" w:rsidRPr="00C21325" w:rsidDel="004A2FFC" w14:paraId="62DAB24A" w14:textId="363C972A" w:rsidTr="00F60127">
        <w:trPr>
          <w:del w:id="240" w:author="Autor"/>
        </w:trPr>
        <w:tc>
          <w:tcPr>
            <w:tcW w:w="4531" w:type="dxa"/>
            <w:shd w:val="clear" w:color="auto" w:fill="95B3D7" w:themeFill="accent1" w:themeFillTint="99"/>
          </w:tcPr>
          <w:p w14:paraId="5E6F09A5" w14:textId="14780A97" w:rsidR="0064229B" w:rsidRPr="00C21325" w:rsidDel="004A2FFC" w:rsidRDefault="0064229B" w:rsidP="00F97007">
            <w:pPr>
              <w:spacing w:before="120" w:after="120" w:line="240" w:lineRule="auto"/>
              <w:jc w:val="both"/>
              <w:rPr>
                <w:del w:id="241" w:author="Autor"/>
                <w:rFonts w:asciiTheme="minorHAnsi" w:hAnsiTheme="minorHAnsi"/>
              </w:rPr>
            </w:pPr>
            <w:del w:id="242" w:author="Autor">
              <w:r w:rsidRPr="00C21325" w:rsidDel="004A2FFC">
                <w:rPr>
                  <w:rFonts w:asciiTheme="minorHAnsi" w:hAnsiTheme="minorHAnsi"/>
                </w:rPr>
                <w:delText xml:space="preserve">Prioritná os: </w:delText>
              </w:r>
              <w:r w:rsidR="00C95D43" w:rsidRPr="00C21325" w:rsidDel="004A2FFC">
                <w:rPr>
                  <w:rFonts w:asciiTheme="minorHAnsi" w:hAnsiTheme="minorHAnsi"/>
                </w:rPr>
                <w:delText>2</w:delText>
              </w:r>
            </w:del>
          </w:p>
        </w:tc>
        <w:tc>
          <w:tcPr>
            <w:tcW w:w="4531" w:type="dxa"/>
            <w:shd w:val="clear" w:color="auto" w:fill="95B3D7" w:themeFill="accent1" w:themeFillTint="99"/>
          </w:tcPr>
          <w:p w14:paraId="64D1E212" w14:textId="5E6A7CA4" w:rsidR="0064229B" w:rsidRPr="00C21325" w:rsidDel="004A2FFC" w:rsidRDefault="0064229B" w:rsidP="00F97007">
            <w:pPr>
              <w:spacing w:before="120" w:after="120" w:line="240" w:lineRule="auto"/>
              <w:jc w:val="both"/>
              <w:rPr>
                <w:del w:id="243" w:author="Autor"/>
                <w:rFonts w:asciiTheme="minorHAnsi" w:hAnsiTheme="minorHAnsi"/>
              </w:rPr>
            </w:pPr>
            <w:del w:id="244" w:author="Autor">
              <w:r w:rsidRPr="00C21325" w:rsidDel="004A2FFC">
                <w:rPr>
                  <w:rFonts w:asciiTheme="minorHAnsi" w:hAnsiTheme="minorHAnsi"/>
                </w:rPr>
                <w:delText>Prioritná os: 8</w:delText>
              </w:r>
            </w:del>
          </w:p>
        </w:tc>
      </w:tr>
      <w:tr w:rsidR="0064229B" w:rsidRPr="00C21325" w:rsidDel="004A2FFC" w14:paraId="50C713BC" w14:textId="3630329A" w:rsidTr="00F60127">
        <w:trPr>
          <w:del w:id="245" w:author="Autor"/>
        </w:trPr>
        <w:tc>
          <w:tcPr>
            <w:tcW w:w="4531" w:type="dxa"/>
            <w:shd w:val="clear" w:color="auto" w:fill="auto"/>
          </w:tcPr>
          <w:p w14:paraId="7AF6B458" w14:textId="58C09330" w:rsidR="0064229B" w:rsidRPr="00C21325" w:rsidDel="004A2FFC" w:rsidRDefault="0064229B" w:rsidP="00F97007">
            <w:pPr>
              <w:spacing w:before="120" w:after="120" w:line="240" w:lineRule="auto"/>
              <w:jc w:val="both"/>
              <w:rPr>
                <w:del w:id="246" w:author="Autor"/>
                <w:rFonts w:asciiTheme="minorHAnsi" w:hAnsiTheme="minorHAnsi"/>
              </w:rPr>
            </w:pPr>
            <w:del w:id="247" w:author="Autor">
              <w:r w:rsidRPr="00C21325" w:rsidDel="004A2FFC">
                <w:rPr>
                  <w:rFonts w:asciiTheme="minorHAnsi" w:hAnsiTheme="minorHAnsi"/>
                </w:rPr>
                <w:delText xml:space="preserve">Špecifický cieľ: </w:delText>
              </w:r>
              <w:r w:rsidR="00C95D43" w:rsidRPr="00C21325" w:rsidDel="004A2FFC">
                <w:rPr>
                  <w:rFonts w:asciiTheme="minorHAnsi" w:hAnsiTheme="minorHAnsi"/>
                </w:rPr>
                <w:delText>1</w:delText>
              </w:r>
            </w:del>
          </w:p>
        </w:tc>
        <w:tc>
          <w:tcPr>
            <w:tcW w:w="4531" w:type="dxa"/>
            <w:shd w:val="clear" w:color="auto" w:fill="auto"/>
          </w:tcPr>
          <w:p w14:paraId="657190A6" w14:textId="5226D117" w:rsidR="0064229B" w:rsidRPr="00C21325" w:rsidDel="004A2FFC" w:rsidRDefault="0064229B" w:rsidP="00F97007">
            <w:pPr>
              <w:spacing w:before="120" w:after="120" w:line="240" w:lineRule="auto"/>
              <w:jc w:val="both"/>
              <w:rPr>
                <w:del w:id="248" w:author="Autor"/>
                <w:rFonts w:asciiTheme="minorHAnsi" w:hAnsiTheme="minorHAnsi"/>
              </w:rPr>
            </w:pPr>
            <w:del w:id="249" w:author="Autor">
              <w:r w:rsidRPr="00C21325" w:rsidDel="004A2FFC">
                <w:rPr>
                  <w:rFonts w:asciiTheme="minorHAnsi" w:hAnsiTheme="minorHAnsi"/>
                </w:rPr>
                <w:delText>Špecifický cieľ: 8.</w:delText>
              </w:r>
              <w:r w:rsidR="000D651E" w:rsidRPr="00C21325" w:rsidDel="004A2FFC">
                <w:rPr>
                  <w:rFonts w:asciiTheme="minorHAnsi" w:hAnsiTheme="minorHAnsi"/>
                </w:rPr>
                <w:delText>1</w:delText>
              </w:r>
            </w:del>
          </w:p>
        </w:tc>
      </w:tr>
      <w:tr w:rsidR="00E96930" w:rsidRPr="00C21325" w:rsidDel="004A2FFC" w14:paraId="488F2B84" w14:textId="6BC7D7CE" w:rsidTr="00151A6A">
        <w:trPr>
          <w:del w:id="250" w:author="Autor"/>
        </w:trPr>
        <w:tc>
          <w:tcPr>
            <w:tcW w:w="4531" w:type="dxa"/>
            <w:shd w:val="clear" w:color="auto" w:fill="DBE5F1" w:themeFill="accent1" w:themeFillTint="33"/>
          </w:tcPr>
          <w:p w14:paraId="4AF17571" w14:textId="72121037" w:rsidR="00E96930" w:rsidRPr="00C21325" w:rsidDel="004A2FFC" w:rsidRDefault="00E96930" w:rsidP="00F97007">
            <w:pPr>
              <w:spacing w:before="120" w:after="120" w:line="240" w:lineRule="auto"/>
              <w:jc w:val="both"/>
              <w:rPr>
                <w:del w:id="251" w:author="Autor"/>
                <w:rFonts w:asciiTheme="minorHAnsi" w:hAnsiTheme="minorHAnsi"/>
              </w:rPr>
            </w:pPr>
          </w:p>
        </w:tc>
        <w:tc>
          <w:tcPr>
            <w:tcW w:w="4531" w:type="dxa"/>
            <w:shd w:val="clear" w:color="auto" w:fill="DBE5F1" w:themeFill="accent1" w:themeFillTint="33"/>
          </w:tcPr>
          <w:p w14:paraId="2C3356A1" w14:textId="3A04F8C1" w:rsidR="00E96930" w:rsidRPr="00C21325" w:rsidDel="004A2FFC" w:rsidRDefault="00E96930" w:rsidP="00F97007">
            <w:pPr>
              <w:spacing w:before="120" w:after="120" w:line="240" w:lineRule="auto"/>
              <w:jc w:val="both"/>
              <w:rPr>
                <w:del w:id="252" w:author="Autor"/>
                <w:rFonts w:asciiTheme="minorHAnsi" w:hAnsiTheme="minorHAnsi"/>
              </w:rPr>
            </w:pPr>
          </w:p>
        </w:tc>
      </w:tr>
      <w:tr w:rsidR="00E96930" w:rsidRPr="00C21325" w:rsidDel="004A2FFC" w14:paraId="5B5D6A68" w14:textId="6D18B89C" w:rsidTr="00151A6A">
        <w:trPr>
          <w:del w:id="253" w:author="Autor"/>
        </w:trPr>
        <w:tc>
          <w:tcPr>
            <w:tcW w:w="4531" w:type="dxa"/>
            <w:shd w:val="clear" w:color="auto" w:fill="95B3D7" w:themeFill="accent1" w:themeFillTint="99"/>
          </w:tcPr>
          <w:p w14:paraId="35FFE0E3" w14:textId="0F1D0A6C" w:rsidR="00E96930" w:rsidRPr="00C21325" w:rsidDel="004A2FFC" w:rsidRDefault="00E96930" w:rsidP="00F97007">
            <w:pPr>
              <w:spacing w:before="120" w:after="120" w:line="240" w:lineRule="auto"/>
              <w:jc w:val="both"/>
              <w:rPr>
                <w:del w:id="254" w:author="Autor"/>
                <w:rFonts w:asciiTheme="minorHAnsi" w:hAnsiTheme="minorHAnsi"/>
              </w:rPr>
            </w:pPr>
            <w:del w:id="255" w:author="Autor">
              <w:r w:rsidRPr="00C21325" w:rsidDel="004A2FFC">
                <w:rPr>
                  <w:rFonts w:asciiTheme="minorHAnsi" w:hAnsiTheme="minorHAnsi"/>
                </w:rPr>
                <w:lastRenderedPageBreak/>
                <w:delText>Prioritná os: 2</w:delText>
              </w:r>
            </w:del>
          </w:p>
        </w:tc>
        <w:tc>
          <w:tcPr>
            <w:tcW w:w="4531" w:type="dxa"/>
            <w:shd w:val="clear" w:color="auto" w:fill="95B3D7" w:themeFill="accent1" w:themeFillTint="99"/>
          </w:tcPr>
          <w:p w14:paraId="34632A60" w14:textId="79C09B74" w:rsidR="00E96930" w:rsidRPr="00C21325" w:rsidDel="004A2FFC" w:rsidRDefault="00E96930" w:rsidP="00E96930">
            <w:pPr>
              <w:spacing w:before="120" w:after="120" w:line="240" w:lineRule="auto"/>
              <w:jc w:val="both"/>
              <w:rPr>
                <w:del w:id="256" w:author="Autor"/>
                <w:rFonts w:asciiTheme="minorHAnsi" w:hAnsiTheme="minorHAnsi"/>
              </w:rPr>
            </w:pPr>
            <w:del w:id="257" w:author="Autor">
              <w:r w:rsidRPr="00C21325" w:rsidDel="004A2FFC">
                <w:rPr>
                  <w:rFonts w:asciiTheme="minorHAnsi" w:hAnsiTheme="minorHAnsi"/>
                </w:rPr>
                <w:delText xml:space="preserve">Prioritná os: </w:delText>
              </w:r>
              <w:r w:rsidDel="004A2FFC">
                <w:rPr>
                  <w:rFonts w:asciiTheme="minorHAnsi" w:hAnsiTheme="minorHAnsi"/>
                </w:rPr>
                <w:delText>13</w:delText>
              </w:r>
            </w:del>
          </w:p>
        </w:tc>
      </w:tr>
      <w:tr w:rsidR="00E96930" w:rsidRPr="00C21325" w:rsidDel="004A2FFC" w14:paraId="300FBFFE" w14:textId="6A94DF3E" w:rsidTr="00F60127">
        <w:trPr>
          <w:del w:id="258" w:author="Autor"/>
        </w:trPr>
        <w:tc>
          <w:tcPr>
            <w:tcW w:w="4531" w:type="dxa"/>
            <w:shd w:val="clear" w:color="auto" w:fill="auto"/>
          </w:tcPr>
          <w:p w14:paraId="2418791E" w14:textId="0DF13A9C" w:rsidR="00E96930" w:rsidRPr="00C21325" w:rsidDel="004A2FFC" w:rsidRDefault="00E96930" w:rsidP="00F97007">
            <w:pPr>
              <w:spacing w:before="120" w:after="120" w:line="240" w:lineRule="auto"/>
              <w:jc w:val="both"/>
              <w:rPr>
                <w:del w:id="259" w:author="Autor"/>
                <w:rFonts w:asciiTheme="minorHAnsi" w:hAnsiTheme="minorHAnsi"/>
              </w:rPr>
            </w:pPr>
            <w:del w:id="260" w:author="Autor">
              <w:r w:rsidRPr="00C21325" w:rsidDel="004A2FFC">
                <w:rPr>
                  <w:rFonts w:asciiTheme="minorHAnsi" w:hAnsiTheme="minorHAnsi"/>
                </w:rPr>
                <w:delText>Špecifický cieľ: 1</w:delText>
              </w:r>
            </w:del>
          </w:p>
        </w:tc>
        <w:tc>
          <w:tcPr>
            <w:tcW w:w="4531" w:type="dxa"/>
            <w:shd w:val="clear" w:color="auto" w:fill="auto"/>
          </w:tcPr>
          <w:p w14:paraId="59EB39A8" w14:textId="4CD38B53" w:rsidR="00E96930" w:rsidRPr="00C21325" w:rsidDel="004A2FFC" w:rsidRDefault="00E96930" w:rsidP="00F97007">
            <w:pPr>
              <w:spacing w:before="120" w:after="120" w:line="240" w:lineRule="auto"/>
              <w:jc w:val="both"/>
              <w:rPr>
                <w:del w:id="261" w:author="Autor"/>
                <w:rFonts w:asciiTheme="minorHAnsi" w:hAnsiTheme="minorHAnsi"/>
              </w:rPr>
            </w:pPr>
            <w:del w:id="262" w:author="Autor">
              <w:r w:rsidRPr="00C21325" w:rsidDel="004A2FFC">
                <w:rPr>
                  <w:rFonts w:asciiTheme="minorHAnsi" w:hAnsiTheme="minorHAnsi"/>
                </w:rPr>
                <w:delText>Špecifický cieľ: 1</w:delText>
              </w:r>
              <w:r w:rsidDel="004A2FFC">
                <w:rPr>
                  <w:rFonts w:asciiTheme="minorHAnsi" w:hAnsiTheme="minorHAnsi"/>
                </w:rPr>
                <w:delText>3.1</w:delText>
              </w:r>
            </w:del>
          </w:p>
        </w:tc>
      </w:tr>
    </w:tbl>
    <w:p w14:paraId="4BBC3B88" w14:textId="6C454388" w:rsidR="0064229B" w:rsidDel="004A2FFC" w:rsidRDefault="0064229B" w:rsidP="00F97007">
      <w:pPr>
        <w:spacing w:before="120" w:after="120" w:line="240" w:lineRule="auto"/>
        <w:jc w:val="both"/>
        <w:rPr>
          <w:del w:id="263"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rsidDel="004A2FFC" w14:paraId="2D96FB0F" w14:textId="1D4A9755" w:rsidTr="004B6D58">
        <w:trPr>
          <w:del w:id="264" w:author="Autor"/>
        </w:trPr>
        <w:tc>
          <w:tcPr>
            <w:tcW w:w="4531" w:type="dxa"/>
            <w:shd w:val="clear" w:color="auto" w:fill="002060"/>
            <w:vAlign w:val="center"/>
          </w:tcPr>
          <w:p w14:paraId="30CD0783" w14:textId="0CFEA4F0" w:rsidR="00F03923" w:rsidRPr="00C21325" w:rsidDel="004A2FFC" w:rsidRDefault="00F03923" w:rsidP="004B6D58">
            <w:pPr>
              <w:spacing w:before="120" w:after="120" w:line="240" w:lineRule="auto"/>
              <w:jc w:val="center"/>
              <w:rPr>
                <w:del w:id="265" w:author="Autor"/>
                <w:rFonts w:asciiTheme="minorHAnsi" w:hAnsiTheme="minorHAnsi"/>
                <w:b/>
              </w:rPr>
            </w:pPr>
            <w:del w:id="266" w:author="Autor">
              <w:r w:rsidRPr="00C21325" w:rsidDel="004A2FFC">
                <w:rPr>
                  <w:rFonts w:asciiTheme="minorHAnsi" w:hAnsiTheme="minorHAnsi"/>
                  <w:b/>
                </w:rPr>
                <w:delText>OP TP</w:delText>
              </w:r>
            </w:del>
          </w:p>
        </w:tc>
        <w:tc>
          <w:tcPr>
            <w:tcW w:w="4531" w:type="dxa"/>
            <w:shd w:val="clear" w:color="auto" w:fill="002060"/>
            <w:vAlign w:val="center"/>
          </w:tcPr>
          <w:p w14:paraId="44A5F439" w14:textId="42890326" w:rsidR="00F03923" w:rsidRPr="00C21325" w:rsidDel="004A2FFC" w:rsidRDefault="00F03923" w:rsidP="004B6D58">
            <w:pPr>
              <w:spacing w:before="120" w:after="120" w:line="240" w:lineRule="auto"/>
              <w:jc w:val="center"/>
              <w:rPr>
                <w:del w:id="267" w:author="Autor"/>
                <w:rFonts w:asciiTheme="minorHAnsi" w:hAnsiTheme="minorHAnsi"/>
                <w:b/>
              </w:rPr>
            </w:pPr>
            <w:del w:id="268" w:author="Autor">
              <w:r w:rsidRPr="00C21325" w:rsidDel="004A2FFC">
                <w:rPr>
                  <w:rFonts w:asciiTheme="minorHAnsi" w:hAnsiTheme="minorHAnsi"/>
                  <w:b/>
                </w:rPr>
                <w:delText>IROP</w:delText>
              </w:r>
            </w:del>
          </w:p>
        </w:tc>
      </w:tr>
      <w:tr w:rsidR="00F03923" w:rsidRPr="00C21325" w:rsidDel="004A2FFC" w14:paraId="028961D7" w14:textId="07BD1CC3" w:rsidTr="004B6D58">
        <w:trPr>
          <w:del w:id="269" w:author="Autor"/>
        </w:trPr>
        <w:tc>
          <w:tcPr>
            <w:tcW w:w="4531" w:type="dxa"/>
            <w:shd w:val="clear" w:color="auto" w:fill="95B3D7" w:themeFill="accent1" w:themeFillTint="99"/>
          </w:tcPr>
          <w:p w14:paraId="142A4BD0" w14:textId="76149BEE" w:rsidR="00F03923" w:rsidRPr="00C21325" w:rsidDel="004A2FFC" w:rsidRDefault="00F03923" w:rsidP="004B6D58">
            <w:pPr>
              <w:spacing w:before="120" w:after="120" w:line="240" w:lineRule="auto"/>
              <w:jc w:val="both"/>
              <w:rPr>
                <w:del w:id="270" w:author="Autor"/>
                <w:rFonts w:asciiTheme="minorHAnsi" w:hAnsiTheme="minorHAnsi"/>
              </w:rPr>
            </w:pPr>
            <w:del w:id="271" w:author="Autor">
              <w:r w:rsidRPr="00C21325" w:rsidDel="004A2FFC">
                <w:rPr>
                  <w:rFonts w:asciiTheme="minorHAnsi" w:hAnsiTheme="minorHAnsi"/>
                </w:rPr>
                <w:delText>Prioritná os: 2</w:delText>
              </w:r>
            </w:del>
          </w:p>
        </w:tc>
        <w:tc>
          <w:tcPr>
            <w:tcW w:w="4531" w:type="dxa"/>
            <w:shd w:val="clear" w:color="auto" w:fill="95B3D7" w:themeFill="accent1" w:themeFillTint="99"/>
          </w:tcPr>
          <w:p w14:paraId="35AB2A7A" w14:textId="47F471C3" w:rsidR="00F03923" w:rsidRPr="00C21325" w:rsidDel="004A2FFC" w:rsidRDefault="00F03923" w:rsidP="004B6D58">
            <w:pPr>
              <w:spacing w:before="120" w:after="120" w:line="240" w:lineRule="auto"/>
              <w:jc w:val="both"/>
              <w:rPr>
                <w:del w:id="272" w:author="Autor"/>
                <w:rFonts w:asciiTheme="minorHAnsi" w:hAnsiTheme="minorHAnsi"/>
              </w:rPr>
            </w:pPr>
            <w:del w:id="273" w:author="Autor">
              <w:r w:rsidRPr="00C21325" w:rsidDel="004A2FFC">
                <w:rPr>
                  <w:rFonts w:asciiTheme="minorHAnsi" w:hAnsiTheme="minorHAnsi"/>
                </w:rPr>
                <w:delText>Prioritná os: 6</w:delText>
              </w:r>
            </w:del>
          </w:p>
        </w:tc>
      </w:tr>
      <w:tr w:rsidR="00F03923" w:rsidRPr="00C21325" w:rsidDel="004A2FFC" w14:paraId="4CA99931" w14:textId="75F2B385" w:rsidTr="004B6D58">
        <w:trPr>
          <w:del w:id="274" w:author="Autor"/>
        </w:trPr>
        <w:tc>
          <w:tcPr>
            <w:tcW w:w="4531" w:type="dxa"/>
            <w:shd w:val="clear" w:color="auto" w:fill="auto"/>
          </w:tcPr>
          <w:p w14:paraId="6B7B2E93" w14:textId="45CDC0C1" w:rsidR="00F03923" w:rsidRPr="00C21325" w:rsidDel="004A2FFC" w:rsidRDefault="00F03923" w:rsidP="004B6D58">
            <w:pPr>
              <w:spacing w:before="120" w:after="120" w:line="240" w:lineRule="auto"/>
              <w:jc w:val="both"/>
              <w:rPr>
                <w:del w:id="275" w:author="Autor"/>
                <w:rFonts w:asciiTheme="minorHAnsi" w:hAnsiTheme="minorHAnsi"/>
              </w:rPr>
            </w:pPr>
            <w:del w:id="276" w:author="Autor">
              <w:r w:rsidRPr="00C21325" w:rsidDel="004A2FFC">
                <w:rPr>
                  <w:rFonts w:asciiTheme="minorHAnsi" w:hAnsiTheme="minorHAnsi"/>
                </w:rPr>
                <w:delText>Špecifický cieľ: 1</w:delText>
              </w:r>
            </w:del>
          </w:p>
        </w:tc>
        <w:tc>
          <w:tcPr>
            <w:tcW w:w="4531" w:type="dxa"/>
            <w:shd w:val="clear" w:color="auto" w:fill="auto"/>
          </w:tcPr>
          <w:p w14:paraId="6FB6A374" w14:textId="23BF1E1B" w:rsidR="00F03923" w:rsidRPr="00C21325" w:rsidDel="004A2FFC" w:rsidRDefault="00F03923" w:rsidP="004B6D58">
            <w:pPr>
              <w:spacing w:before="120" w:after="120" w:line="240" w:lineRule="auto"/>
              <w:jc w:val="both"/>
              <w:rPr>
                <w:del w:id="277" w:author="Autor"/>
                <w:rFonts w:asciiTheme="minorHAnsi" w:hAnsiTheme="minorHAnsi"/>
              </w:rPr>
            </w:pPr>
            <w:del w:id="278" w:author="Autor">
              <w:r w:rsidRPr="00C21325" w:rsidDel="004A2FFC">
                <w:rPr>
                  <w:rFonts w:asciiTheme="minorHAnsi" w:hAnsiTheme="minorHAnsi"/>
                </w:rPr>
                <w:delText>Špecifický cieľ: 6.1</w:delText>
              </w:r>
            </w:del>
          </w:p>
        </w:tc>
      </w:tr>
    </w:tbl>
    <w:p w14:paraId="6D1A2136" w14:textId="7ADDE61E" w:rsidR="00F03923" w:rsidRPr="00C21325" w:rsidDel="004A2FFC" w:rsidRDefault="00F03923" w:rsidP="00F97007">
      <w:pPr>
        <w:spacing w:before="120" w:after="120" w:line="240" w:lineRule="auto"/>
        <w:jc w:val="both"/>
        <w:rPr>
          <w:del w:id="279"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rsidDel="004A2FFC" w14:paraId="7F7046F6" w14:textId="2B17B37D" w:rsidTr="001132F4">
        <w:trPr>
          <w:tblHeader/>
          <w:del w:id="280" w:author="Autor"/>
        </w:trPr>
        <w:tc>
          <w:tcPr>
            <w:tcW w:w="4606" w:type="dxa"/>
            <w:shd w:val="clear" w:color="auto" w:fill="002060"/>
            <w:vAlign w:val="center"/>
          </w:tcPr>
          <w:p w14:paraId="0F44AD3F" w14:textId="6E13F2C7" w:rsidR="0064229B" w:rsidRPr="00C21325" w:rsidDel="004A2FFC" w:rsidRDefault="0064229B" w:rsidP="00F97007">
            <w:pPr>
              <w:spacing w:before="120" w:after="120" w:line="240" w:lineRule="auto"/>
              <w:jc w:val="center"/>
              <w:rPr>
                <w:del w:id="281" w:author="Autor"/>
                <w:rFonts w:asciiTheme="minorHAnsi" w:hAnsiTheme="minorHAnsi"/>
                <w:b/>
              </w:rPr>
            </w:pPr>
            <w:del w:id="282" w:author="Autor">
              <w:r w:rsidRPr="00C21325" w:rsidDel="004A2FFC">
                <w:rPr>
                  <w:rFonts w:asciiTheme="minorHAnsi" w:hAnsiTheme="minorHAnsi"/>
                  <w:b/>
                </w:rPr>
                <w:delText>OP TP</w:delText>
              </w:r>
            </w:del>
          </w:p>
        </w:tc>
        <w:tc>
          <w:tcPr>
            <w:tcW w:w="4606" w:type="dxa"/>
            <w:shd w:val="clear" w:color="auto" w:fill="002060"/>
            <w:vAlign w:val="center"/>
          </w:tcPr>
          <w:p w14:paraId="58B6FF62" w14:textId="0641F319" w:rsidR="0064229B" w:rsidRPr="00C21325" w:rsidDel="004A2FFC" w:rsidRDefault="0064229B" w:rsidP="00F97007">
            <w:pPr>
              <w:spacing w:before="120" w:after="120" w:line="240" w:lineRule="auto"/>
              <w:jc w:val="center"/>
              <w:rPr>
                <w:del w:id="283" w:author="Autor"/>
                <w:rFonts w:asciiTheme="minorHAnsi" w:hAnsiTheme="minorHAnsi"/>
                <w:b/>
              </w:rPr>
            </w:pPr>
            <w:del w:id="284" w:author="Autor">
              <w:r w:rsidRPr="00C21325" w:rsidDel="004A2FFC">
                <w:rPr>
                  <w:rFonts w:asciiTheme="minorHAnsi" w:hAnsiTheme="minorHAnsi"/>
                  <w:b/>
                </w:rPr>
                <w:delText>OP EVS</w:delText>
              </w:r>
            </w:del>
          </w:p>
        </w:tc>
      </w:tr>
      <w:tr w:rsidR="0064229B" w:rsidRPr="00C21325" w:rsidDel="004A2FFC" w14:paraId="72C04995" w14:textId="23AFD05E" w:rsidTr="001132F4">
        <w:trPr>
          <w:del w:id="285" w:author="Autor"/>
        </w:trPr>
        <w:tc>
          <w:tcPr>
            <w:tcW w:w="4606" w:type="dxa"/>
            <w:shd w:val="clear" w:color="auto" w:fill="95B3D7" w:themeFill="accent1" w:themeFillTint="99"/>
          </w:tcPr>
          <w:p w14:paraId="115F4EF2" w14:textId="505332F8" w:rsidR="0064229B" w:rsidRPr="00C21325" w:rsidDel="004A2FFC" w:rsidRDefault="0064229B" w:rsidP="00F97007">
            <w:pPr>
              <w:spacing w:before="120" w:after="120" w:line="240" w:lineRule="auto"/>
              <w:jc w:val="both"/>
              <w:rPr>
                <w:del w:id="286" w:author="Autor"/>
                <w:rFonts w:asciiTheme="minorHAnsi" w:hAnsiTheme="minorHAnsi"/>
              </w:rPr>
            </w:pPr>
            <w:del w:id="287" w:author="Autor">
              <w:r w:rsidRPr="00C21325" w:rsidDel="004A2FFC">
                <w:rPr>
                  <w:rFonts w:asciiTheme="minorHAnsi" w:hAnsiTheme="minorHAnsi"/>
                </w:rPr>
                <w:delText xml:space="preserve">Prioritná os: </w:delText>
              </w:r>
              <w:r w:rsidR="00C95D43" w:rsidRPr="00C21325" w:rsidDel="004A2FFC">
                <w:rPr>
                  <w:rFonts w:asciiTheme="minorHAnsi" w:hAnsiTheme="minorHAnsi"/>
                </w:rPr>
                <w:delText>2</w:delText>
              </w:r>
            </w:del>
          </w:p>
        </w:tc>
        <w:tc>
          <w:tcPr>
            <w:tcW w:w="4606" w:type="dxa"/>
            <w:shd w:val="clear" w:color="auto" w:fill="95B3D7" w:themeFill="accent1" w:themeFillTint="99"/>
          </w:tcPr>
          <w:p w14:paraId="10644BE5" w14:textId="11A28AB4" w:rsidR="0064229B" w:rsidRPr="00C21325" w:rsidDel="004A2FFC" w:rsidRDefault="0064229B" w:rsidP="00F97007">
            <w:pPr>
              <w:spacing w:before="120" w:after="120" w:line="240" w:lineRule="auto"/>
              <w:jc w:val="both"/>
              <w:rPr>
                <w:del w:id="288" w:author="Autor"/>
                <w:rFonts w:asciiTheme="minorHAnsi" w:hAnsiTheme="minorHAnsi"/>
              </w:rPr>
            </w:pPr>
            <w:del w:id="289" w:author="Autor">
              <w:r w:rsidRPr="00C21325" w:rsidDel="004A2FFC">
                <w:rPr>
                  <w:rFonts w:asciiTheme="minorHAnsi" w:hAnsiTheme="minorHAnsi"/>
                </w:rPr>
                <w:delText xml:space="preserve">Prioritná os: </w:delText>
              </w:r>
              <w:r w:rsidR="0004353A" w:rsidRPr="00C21325" w:rsidDel="004A2FFC">
                <w:rPr>
                  <w:rFonts w:asciiTheme="minorHAnsi" w:hAnsiTheme="minorHAnsi"/>
                </w:rPr>
                <w:delText>3</w:delText>
              </w:r>
            </w:del>
          </w:p>
        </w:tc>
      </w:tr>
      <w:tr w:rsidR="0064229B" w:rsidRPr="00C21325" w:rsidDel="004A2FFC" w14:paraId="174CC5D5" w14:textId="626C2A14" w:rsidTr="001132F4">
        <w:trPr>
          <w:del w:id="290" w:author="Autor"/>
        </w:trPr>
        <w:tc>
          <w:tcPr>
            <w:tcW w:w="4606" w:type="dxa"/>
            <w:shd w:val="clear" w:color="auto" w:fill="auto"/>
          </w:tcPr>
          <w:p w14:paraId="55D3DE93" w14:textId="0D29F9FF" w:rsidR="0064229B" w:rsidRPr="00C21325" w:rsidDel="004A2FFC" w:rsidRDefault="0064229B" w:rsidP="00F97007">
            <w:pPr>
              <w:spacing w:before="120" w:after="120" w:line="240" w:lineRule="auto"/>
              <w:jc w:val="both"/>
              <w:rPr>
                <w:del w:id="291" w:author="Autor"/>
                <w:rFonts w:asciiTheme="minorHAnsi" w:hAnsiTheme="minorHAnsi"/>
              </w:rPr>
            </w:pPr>
            <w:del w:id="292" w:author="Autor">
              <w:r w:rsidRPr="00C21325" w:rsidDel="004A2FFC">
                <w:rPr>
                  <w:rFonts w:asciiTheme="minorHAnsi" w:hAnsiTheme="minorHAnsi"/>
                </w:rPr>
                <w:delText xml:space="preserve">Špecifický cieľ: </w:delText>
              </w:r>
              <w:r w:rsidR="00C95D43" w:rsidRPr="00C21325" w:rsidDel="004A2FFC">
                <w:rPr>
                  <w:rFonts w:asciiTheme="minorHAnsi" w:hAnsiTheme="minorHAnsi"/>
                </w:rPr>
                <w:delText>1</w:delText>
              </w:r>
            </w:del>
          </w:p>
        </w:tc>
        <w:tc>
          <w:tcPr>
            <w:tcW w:w="4606" w:type="dxa"/>
            <w:shd w:val="clear" w:color="auto" w:fill="auto"/>
          </w:tcPr>
          <w:p w14:paraId="3C0E9A93" w14:textId="7F079F03" w:rsidR="0064229B" w:rsidRPr="00C21325" w:rsidDel="004A2FFC" w:rsidRDefault="0064229B" w:rsidP="00F97007">
            <w:pPr>
              <w:spacing w:before="120" w:after="120" w:line="240" w:lineRule="auto"/>
              <w:jc w:val="both"/>
              <w:rPr>
                <w:del w:id="293" w:author="Autor"/>
                <w:rFonts w:asciiTheme="minorHAnsi" w:hAnsiTheme="minorHAnsi"/>
              </w:rPr>
            </w:pPr>
            <w:del w:id="294" w:author="Autor">
              <w:r w:rsidRPr="00C21325" w:rsidDel="004A2FFC">
                <w:rPr>
                  <w:rFonts w:asciiTheme="minorHAnsi" w:hAnsiTheme="minorHAnsi"/>
                </w:rPr>
                <w:delText xml:space="preserve">Špecifický cieľ: </w:delText>
              </w:r>
              <w:r w:rsidR="000A4DC4" w:rsidRPr="00C21325" w:rsidDel="004A2FFC">
                <w:rPr>
                  <w:rFonts w:asciiTheme="minorHAnsi" w:hAnsiTheme="minorHAnsi"/>
                </w:rPr>
                <w:delText>3.1</w:delText>
              </w:r>
            </w:del>
          </w:p>
        </w:tc>
      </w:tr>
    </w:tbl>
    <w:p w14:paraId="774E3A57" w14:textId="6A9721FF" w:rsidR="007B0FCE" w:rsidRPr="00C21325" w:rsidDel="004A2FFC" w:rsidRDefault="007B0FCE" w:rsidP="00F97007">
      <w:pPr>
        <w:spacing w:before="120" w:after="120" w:line="240" w:lineRule="auto"/>
        <w:jc w:val="both"/>
        <w:rPr>
          <w:del w:id="295"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rsidDel="004A2FFC" w14:paraId="4359DF02" w14:textId="2F16AC18" w:rsidTr="001132F4">
        <w:trPr>
          <w:tblHeader/>
          <w:del w:id="296" w:author="Autor"/>
        </w:trPr>
        <w:tc>
          <w:tcPr>
            <w:tcW w:w="4606" w:type="dxa"/>
            <w:shd w:val="clear" w:color="auto" w:fill="002060"/>
            <w:vAlign w:val="center"/>
          </w:tcPr>
          <w:p w14:paraId="0F212421" w14:textId="42FBADC8" w:rsidR="0064229B" w:rsidRPr="00C21325" w:rsidDel="004A2FFC" w:rsidRDefault="007B0FCE" w:rsidP="00F97007">
            <w:pPr>
              <w:spacing w:before="120" w:after="120" w:line="240" w:lineRule="auto"/>
              <w:jc w:val="center"/>
              <w:rPr>
                <w:del w:id="297" w:author="Autor"/>
                <w:rFonts w:asciiTheme="minorHAnsi" w:hAnsiTheme="minorHAnsi"/>
                <w:b/>
              </w:rPr>
            </w:pPr>
            <w:del w:id="298" w:author="Autor">
              <w:r w:rsidRPr="00C21325" w:rsidDel="004A2FFC">
                <w:rPr>
                  <w:rFonts w:asciiTheme="minorHAnsi" w:hAnsiTheme="minorHAnsi"/>
                </w:rPr>
                <w:br w:type="page"/>
              </w:r>
              <w:r w:rsidR="0064229B" w:rsidRPr="00C21325" w:rsidDel="004A2FFC">
                <w:rPr>
                  <w:rFonts w:asciiTheme="minorHAnsi" w:hAnsiTheme="minorHAnsi"/>
                  <w:b/>
                </w:rPr>
                <w:delText>OP TP</w:delText>
              </w:r>
            </w:del>
          </w:p>
        </w:tc>
        <w:tc>
          <w:tcPr>
            <w:tcW w:w="4606" w:type="dxa"/>
            <w:shd w:val="clear" w:color="auto" w:fill="002060"/>
            <w:vAlign w:val="center"/>
          </w:tcPr>
          <w:p w14:paraId="0573B7AB" w14:textId="4F41EC65" w:rsidR="0064229B" w:rsidRPr="00C21325" w:rsidDel="004A2FFC" w:rsidRDefault="0064229B" w:rsidP="00F97007">
            <w:pPr>
              <w:spacing w:before="120" w:after="120" w:line="240" w:lineRule="auto"/>
              <w:jc w:val="center"/>
              <w:rPr>
                <w:del w:id="299" w:author="Autor"/>
                <w:rFonts w:asciiTheme="minorHAnsi" w:hAnsiTheme="minorHAnsi"/>
                <w:b/>
              </w:rPr>
            </w:pPr>
            <w:del w:id="300" w:author="Autor">
              <w:r w:rsidRPr="00C21325" w:rsidDel="004A2FFC">
                <w:rPr>
                  <w:rFonts w:asciiTheme="minorHAnsi" w:hAnsiTheme="minorHAnsi"/>
                  <w:b/>
                </w:rPr>
                <w:delText>PRV</w:delText>
              </w:r>
            </w:del>
          </w:p>
        </w:tc>
      </w:tr>
      <w:tr w:rsidR="0064229B" w:rsidRPr="00C21325" w:rsidDel="004A2FFC" w14:paraId="16B968FF" w14:textId="19952754" w:rsidTr="001132F4">
        <w:trPr>
          <w:del w:id="301" w:author="Autor"/>
        </w:trPr>
        <w:tc>
          <w:tcPr>
            <w:tcW w:w="4606" w:type="dxa"/>
            <w:shd w:val="clear" w:color="auto" w:fill="95B3D7" w:themeFill="accent1" w:themeFillTint="99"/>
          </w:tcPr>
          <w:p w14:paraId="69CD18EE" w14:textId="56651499" w:rsidR="0064229B" w:rsidRPr="00C21325" w:rsidDel="004A2FFC" w:rsidRDefault="0064229B" w:rsidP="00F97007">
            <w:pPr>
              <w:spacing w:before="120" w:after="120" w:line="240" w:lineRule="auto"/>
              <w:jc w:val="both"/>
              <w:rPr>
                <w:del w:id="302" w:author="Autor"/>
                <w:rFonts w:asciiTheme="minorHAnsi" w:hAnsiTheme="minorHAnsi"/>
              </w:rPr>
            </w:pPr>
            <w:del w:id="303" w:author="Autor">
              <w:r w:rsidRPr="00C21325" w:rsidDel="004A2FFC">
                <w:rPr>
                  <w:rFonts w:asciiTheme="minorHAnsi" w:hAnsiTheme="minorHAnsi"/>
                </w:rPr>
                <w:delText xml:space="preserve">Prioritná os: </w:delText>
              </w:r>
              <w:r w:rsidR="00C95D43" w:rsidRPr="00C21325" w:rsidDel="004A2FFC">
                <w:rPr>
                  <w:rFonts w:asciiTheme="minorHAnsi" w:hAnsiTheme="minorHAnsi"/>
                </w:rPr>
                <w:delText>2</w:delText>
              </w:r>
            </w:del>
          </w:p>
        </w:tc>
        <w:tc>
          <w:tcPr>
            <w:tcW w:w="4606" w:type="dxa"/>
            <w:shd w:val="clear" w:color="auto" w:fill="95B3D7" w:themeFill="accent1" w:themeFillTint="99"/>
          </w:tcPr>
          <w:p w14:paraId="7C424E0E" w14:textId="2A2CF3E3" w:rsidR="0064229B" w:rsidRPr="00C21325" w:rsidDel="004A2FFC" w:rsidRDefault="0064229B" w:rsidP="00F97007">
            <w:pPr>
              <w:spacing w:before="120" w:after="120" w:line="240" w:lineRule="auto"/>
              <w:jc w:val="both"/>
              <w:rPr>
                <w:del w:id="304" w:author="Autor"/>
                <w:rFonts w:asciiTheme="minorHAnsi" w:hAnsiTheme="minorHAnsi"/>
              </w:rPr>
            </w:pPr>
            <w:del w:id="305" w:author="Autor">
              <w:r w:rsidRPr="00C21325" w:rsidDel="004A2FFC">
                <w:rPr>
                  <w:rFonts w:asciiTheme="minorHAnsi" w:hAnsiTheme="minorHAnsi"/>
                </w:rPr>
                <w:delText xml:space="preserve">Kap. 7 </w:delText>
              </w:r>
              <w:r w:rsidR="001D1B98" w:rsidRPr="00C21325" w:rsidDel="004A2FFC">
                <w:rPr>
                  <w:rFonts w:asciiTheme="minorHAnsi" w:hAnsiTheme="minorHAnsi"/>
                </w:rPr>
                <w:delText>Zdroje</w:delText>
              </w:r>
            </w:del>
          </w:p>
        </w:tc>
      </w:tr>
      <w:tr w:rsidR="0064229B" w:rsidRPr="00C21325" w:rsidDel="004A2FFC" w14:paraId="31F850E8" w14:textId="5E695108" w:rsidTr="001132F4">
        <w:trPr>
          <w:del w:id="306" w:author="Autor"/>
        </w:trPr>
        <w:tc>
          <w:tcPr>
            <w:tcW w:w="4606" w:type="dxa"/>
            <w:shd w:val="clear" w:color="auto" w:fill="auto"/>
          </w:tcPr>
          <w:p w14:paraId="61FDC67E" w14:textId="1B925B9A" w:rsidR="0064229B" w:rsidRPr="00C21325" w:rsidDel="004A2FFC" w:rsidRDefault="0064229B" w:rsidP="00F97007">
            <w:pPr>
              <w:spacing w:before="120" w:after="120" w:line="240" w:lineRule="auto"/>
              <w:jc w:val="both"/>
              <w:rPr>
                <w:del w:id="307" w:author="Autor"/>
                <w:rFonts w:asciiTheme="minorHAnsi" w:hAnsiTheme="minorHAnsi"/>
              </w:rPr>
            </w:pPr>
            <w:del w:id="308" w:author="Autor">
              <w:r w:rsidRPr="00C21325" w:rsidDel="004A2FFC">
                <w:rPr>
                  <w:rFonts w:asciiTheme="minorHAnsi" w:hAnsiTheme="minorHAnsi"/>
                </w:rPr>
                <w:delText xml:space="preserve">Špecifický cieľ: </w:delText>
              </w:r>
              <w:r w:rsidR="00C95D43" w:rsidRPr="00C21325" w:rsidDel="004A2FFC">
                <w:rPr>
                  <w:rFonts w:asciiTheme="minorHAnsi" w:hAnsiTheme="minorHAnsi"/>
                </w:rPr>
                <w:delText>1</w:delText>
              </w:r>
            </w:del>
          </w:p>
        </w:tc>
        <w:tc>
          <w:tcPr>
            <w:tcW w:w="4606" w:type="dxa"/>
            <w:shd w:val="clear" w:color="auto" w:fill="auto"/>
          </w:tcPr>
          <w:p w14:paraId="5FB4B107" w14:textId="5FA1D4B0" w:rsidR="0064229B" w:rsidRPr="00C21325" w:rsidDel="004A2FFC" w:rsidRDefault="001D1B98" w:rsidP="00F97007">
            <w:pPr>
              <w:spacing w:before="120" w:after="120" w:line="240" w:lineRule="auto"/>
              <w:jc w:val="both"/>
              <w:rPr>
                <w:del w:id="309" w:author="Autor"/>
                <w:rFonts w:asciiTheme="minorHAnsi" w:hAnsiTheme="minorHAnsi"/>
              </w:rPr>
            </w:pPr>
            <w:del w:id="310" w:author="Autor">
              <w:r w:rsidRPr="00C21325" w:rsidDel="004A2FFC">
                <w:rPr>
                  <w:rFonts w:asciiTheme="minorHAnsi" w:hAnsiTheme="minorHAnsi"/>
                </w:rPr>
                <w:delText>IT systém</w:delText>
              </w:r>
            </w:del>
          </w:p>
        </w:tc>
      </w:tr>
    </w:tbl>
    <w:p w14:paraId="1E449552" w14:textId="09568BBB" w:rsidR="0064229B" w:rsidRPr="00C21325" w:rsidDel="004A2FFC" w:rsidRDefault="0064229B" w:rsidP="00F97007">
      <w:pPr>
        <w:spacing w:before="120" w:after="120" w:line="240" w:lineRule="auto"/>
        <w:rPr>
          <w:del w:id="311"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rsidDel="004A2FFC" w14:paraId="496E2717" w14:textId="2283A874" w:rsidTr="001132F4">
        <w:trPr>
          <w:tblHeader/>
          <w:del w:id="312" w:author="Autor"/>
        </w:trPr>
        <w:tc>
          <w:tcPr>
            <w:tcW w:w="4606" w:type="dxa"/>
            <w:tcBorders>
              <w:bottom w:val="dotted" w:sz="4" w:space="0" w:color="002060"/>
            </w:tcBorders>
            <w:shd w:val="clear" w:color="auto" w:fill="002060"/>
            <w:vAlign w:val="center"/>
          </w:tcPr>
          <w:p w14:paraId="482137BE" w14:textId="75206C98" w:rsidR="0064229B" w:rsidRPr="00C21325" w:rsidDel="004A2FFC" w:rsidRDefault="0064229B" w:rsidP="00F97007">
            <w:pPr>
              <w:spacing w:before="120" w:after="120" w:line="240" w:lineRule="auto"/>
              <w:jc w:val="center"/>
              <w:rPr>
                <w:del w:id="313" w:author="Autor"/>
                <w:rFonts w:asciiTheme="minorHAnsi" w:hAnsiTheme="minorHAnsi"/>
                <w:b/>
              </w:rPr>
            </w:pPr>
            <w:del w:id="314" w:author="Autor">
              <w:r w:rsidRPr="00C21325" w:rsidDel="004A2FFC">
                <w:rPr>
                  <w:rFonts w:asciiTheme="minorHAnsi" w:hAnsiTheme="minorHAnsi"/>
                  <w:b/>
                </w:rPr>
                <w:delText>OP TP</w:delText>
              </w:r>
            </w:del>
          </w:p>
        </w:tc>
        <w:tc>
          <w:tcPr>
            <w:tcW w:w="4606" w:type="dxa"/>
            <w:tcBorders>
              <w:bottom w:val="dotted" w:sz="4" w:space="0" w:color="002060"/>
            </w:tcBorders>
            <w:shd w:val="clear" w:color="auto" w:fill="002060"/>
            <w:vAlign w:val="center"/>
          </w:tcPr>
          <w:p w14:paraId="3D643C68" w14:textId="41137531" w:rsidR="0064229B" w:rsidRPr="00C21325" w:rsidDel="004A2FFC" w:rsidRDefault="0064229B" w:rsidP="00F97007">
            <w:pPr>
              <w:spacing w:before="120" w:after="120" w:line="240" w:lineRule="auto"/>
              <w:jc w:val="center"/>
              <w:rPr>
                <w:del w:id="315" w:author="Autor"/>
                <w:rFonts w:asciiTheme="minorHAnsi" w:hAnsiTheme="minorHAnsi"/>
                <w:b/>
              </w:rPr>
            </w:pPr>
            <w:del w:id="316" w:author="Autor">
              <w:r w:rsidRPr="00C21325" w:rsidDel="004A2FFC">
                <w:rPr>
                  <w:rFonts w:asciiTheme="minorHAnsi" w:hAnsiTheme="minorHAnsi"/>
                  <w:b/>
                </w:rPr>
                <w:delText>OP RH</w:delText>
              </w:r>
            </w:del>
          </w:p>
        </w:tc>
      </w:tr>
      <w:tr w:rsidR="0064229B" w:rsidRPr="00C21325" w:rsidDel="004A2FFC" w14:paraId="7447C625" w14:textId="4742690F" w:rsidTr="001132F4">
        <w:trPr>
          <w:del w:id="317" w:author="Autor"/>
        </w:trPr>
        <w:tc>
          <w:tcPr>
            <w:tcW w:w="4606" w:type="dxa"/>
            <w:shd w:val="clear" w:color="auto" w:fill="95B3D7" w:themeFill="accent1" w:themeFillTint="99"/>
          </w:tcPr>
          <w:p w14:paraId="21DE77DF" w14:textId="12F13D3B" w:rsidR="0064229B" w:rsidRPr="00C21325" w:rsidDel="004A2FFC" w:rsidRDefault="0064229B" w:rsidP="00F97007">
            <w:pPr>
              <w:spacing w:before="120" w:after="120" w:line="240" w:lineRule="auto"/>
              <w:jc w:val="both"/>
              <w:rPr>
                <w:del w:id="318" w:author="Autor"/>
                <w:rFonts w:asciiTheme="minorHAnsi" w:hAnsiTheme="minorHAnsi"/>
              </w:rPr>
            </w:pPr>
            <w:del w:id="319" w:author="Autor">
              <w:r w:rsidRPr="00C21325" w:rsidDel="004A2FFC">
                <w:rPr>
                  <w:rFonts w:asciiTheme="minorHAnsi" w:hAnsiTheme="minorHAnsi"/>
                </w:rPr>
                <w:delText xml:space="preserve">Prioritná os: </w:delText>
              </w:r>
              <w:r w:rsidR="00C95D43" w:rsidRPr="00C21325" w:rsidDel="004A2FFC">
                <w:rPr>
                  <w:rFonts w:asciiTheme="minorHAnsi" w:hAnsiTheme="minorHAnsi"/>
                </w:rPr>
                <w:delText>2</w:delText>
              </w:r>
            </w:del>
          </w:p>
        </w:tc>
        <w:tc>
          <w:tcPr>
            <w:tcW w:w="4606" w:type="dxa"/>
            <w:shd w:val="clear" w:color="auto" w:fill="95B3D7" w:themeFill="accent1" w:themeFillTint="99"/>
          </w:tcPr>
          <w:p w14:paraId="6EA969AB" w14:textId="088A9352" w:rsidR="0064229B" w:rsidRPr="00C21325" w:rsidDel="004A2FFC" w:rsidRDefault="00FB41B7" w:rsidP="00F97007">
            <w:pPr>
              <w:spacing w:before="120" w:after="120" w:line="240" w:lineRule="auto"/>
              <w:jc w:val="both"/>
              <w:rPr>
                <w:del w:id="320" w:author="Autor"/>
                <w:rFonts w:asciiTheme="minorHAnsi" w:hAnsiTheme="minorHAnsi"/>
              </w:rPr>
            </w:pPr>
            <w:del w:id="321" w:author="Autor">
              <w:r w:rsidRPr="00C21325" w:rsidDel="004A2FFC">
                <w:rPr>
                  <w:rFonts w:asciiTheme="minorHAnsi" w:hAnsiTheme="minorHAnsi"/>
                </w:rPr>
                <w:delText>Č</w:delText>
              </w:r>
              <w:r w:rsidR="00FB559F" w:rsidRPr="00C21325" w:rsidDel="004A2FFC">
                <w:rPr>
                  <w:rFonts w:asciiTheme="minorHAnsi" w:hAnsiTheme="minorHAnsi"/>
                </w:rPr>
                <w:delText>l. 78 nariadenie o ENRF</w:delText>
              </w:r>
            </w:del>
          </w:p>
        </w:tc>
      </w:tr>
      <w:tr w:rsidR="0064229B" w:rsidRPr="00C21325" w:rsidDel="004A2FFC" w14:paraId="48F92351" w14:textId="78117FC2" w:rsidTr="001132F4">
        <w:trPr>
          <w:del w:id="322" w:author="Autor"/>
        </w:trPr>
        <w:tc>
          <w:tcPr>
            <w:tcW w:w="4606" w:type="dxa"/>
            <w:shd w:val="clear" w:color="auto" w:fill="auto"/>
          </w:tcPr>
          <w:p w14:paraId="0089718E" w14:textId="3FEE5DE8" w:rsidR="0064229B" w:rsidRPr="00C21325" w:rsidDel="004A2FFC" w:rsidRDefault="0064229B" w:rsidP="00F97007">
            <w:pPr>
              <w:spacing w:before="120" w:after="120" w:line="240" w:lineRule="auto"/>
              <w:jc w:val="both"/>
              <w:rPr>
                <w:del w:id="323" w:author="Autor"/>
                <w:rFonts w:asciiTheme="minorHAnsi" w:hAnsiTheme="minorHAnsi"/>
              </w:rPr>
            </w:pPr>
            <w:del w:id="324" w:author="Autor">
              <w:r w:rsidRPr="00C21325" w:rsidDel="004A2FFC">
                <w:rPr>
                  <w:rFonts w:asciiTheme="minorHAnsi" w:hAnsiTheme="minorHAnsi"/>
                </w:rPr>
                <w:delText xml:space="preserve">Špecifický cieľ: </w:delText>
              </w:r>
              <w:r w:rsidR="00C95D43" w:rsidRPr="00C21325" w:rsidDel="004A2FFC">
                <w:rPr>
                  <w:rFonts w:asciiTheme="minorHAnsi" w:hAnsiTheme="minorHAnsi"/>
                </w:rPr>
                <w:delText>1</w:delText>
              </w:r>
            </w:del>
          </w:p>
        </w:tc>
        <w:tc>
          <w:tcPr>
            <w:tcW w:w="4606" w:type="dxa"/>
            <w:shd w:val="clear" w:color="auto" w:fill="auto"/>
          </w:tcPr>
          <w:p w14:paraId="33D60EA8" w14:textId="6153E755" w:rsidR="002C5CB8" w:rsidRPr="00C21325" w:rsidDel="004A2FFC" w:rsidRDefault="0064229B" w:rsidP="00F97007">
            <w:pPr>
              <w:spacing w:before="120" w:after="120" w:line="240" w:lineRule="auto"/>
              <w:rPr>
                <w:del w:id="325" w:author="Autor"/>
                <w:rFonts w:asciiTheme="minorHAnsi" w:hAnsiTheme="minorHAnsi"/>
              </w:rPr>
            </w:pPr>
            <w:del w:id="326" w:author="Autor">
              <w:r w:rsidRPr="00C21325" w:rsidDel="004A2FFC">
                <w:rPr>
                  <w:rFonts w:asciiTheme="minorHAnsi" w:hAnsiTheme="minorHAnsi"/>
                </w:rPr>
                <w:delText xml:space="preserve">Zameranie: </w:delText>
              </w:r>
              <w:r w:rsidR="000A4DC4" w:rsidRPr="00C21325" w:rsidDel="004A2FFC">
                <w:rPr>
                  <w:rFonts w:asciiTheme="minorHAnsi" w:hAnsiTheme="minorHAnsi"/>
                </w:rPr>
                <w:delText xml:space="preserve"> </w:delText>
              </w:r>
              <w:r w:rsidR="00C95D43" w:rsidRPr="00C21325" w:rsidDel="004A2FFC">
                <w:rPr>
                  <w:rFonts w:asciiTheme="minorHAnsi" w:hAnsiTheme="minorHAnsi"/>
                </w:rPr>
                <w:delText>B</w:delText>
              </w:r>
            </w:del>
          </w:p>
          <w:p w14:paraId="35FD141B" w14:textId="6ADE9546" w:rsidR="0064229B" w:rsidRPr="00C21325" w:rsidDel="004A2FFC" w:rsidRDefault="0064229B" w:rsidP="00F97007">
            <w:pPr>
              <w:spacing w:before="120" w:after="120" w:line="240" w:lineRule="auto"/>
              <w:jc w:val="both"/>
              <w:rPr>
                <w:del w:id="327" w:author="Autor"/>
                <w:rFonts w:asciiTheme="minorHAnsi" w:hAnsiTheme="minorHAnsi"/>
              </w:rPr>
            </w:pPr>
          </w:p>
        </w:tc>
      </w:tr>
    </w:tbl>
    <w:p w14:paraId="18CCB1F2" w14:textId="52774352" w:rsidR="0064229B" w:rsidRPr="007F0087" w:rsidDel="004A2FFC" w:rsidRDefault="0064229B" w:rsidP="00F97007">
      <w:pPr>
        <w:spacing w:before="120" w:after="120" w:line="240" w:lineRule="auto"/>
        <w:rPr>
          <w:del w:id="328" w:author="Autor"/>
          <w:rFonts w:asciiTheme="minorHAnsi" w:eastAsia="Times New Roman" w:hAnsiTheme="minorHAnsi"/>
        </w:rPr>
      </w:pPr>
    </w:p>
    <w:p w14:paraId="7FD34A61" w14:textId="57D5161A" w:rsidR="003C2776" w:rsidRPr="00C21325" w:rsidDel="008C4CD1" w:rsidRDefault="003C2776" w:rsidP="0064229B">
      <w:pPr>
        <w:spacing w:before="240" w:after="240"/>
        <w:ind w:firstLine="360"/>
        <w:jc w:val="both"/>
        <w:rPr>
          <w:del w:id="329" w:author="Autor"/>
          <w:rFonts w:asciiTheme="minorHAnsi" w:hAnsiTheme="minorHAnsi"/>
        </w:rPr>
      </w:pPr>
    </w:p>
    <w:p w14:paraId="67D977A7" w14:textId="0BC809C0" w:rsidR="00453BCB" w:rsidRPr="00C21325" w:rsidDel="008C4CD1" w:rsidRDefault="00453BCB" w:rsidP="0064229B">
      <w:pPr>
        <w:spacing w:before="240" w:after="240"/>
        <w:ind w:firstLine="360"/>
        <w:jc w:val="both"/>
        <w:rPr>
          <w:del w:id="330" w:author="Auto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Zmena a zrušenie vyzvania</w:t>
      </w:r>
    </w:p>
    <w:p w14:paraId="09A381A5" w14:textId="41845757" w:rsidR="003C2776" w:rsidRPr="00C21325" w:rsidRDefault="002753A1" w:rsidP="003128B1">
      <w:pPr>
        <w:spacing w:before="120" w:after="120" w:line="240" w:lineRule="auto"/>
        <w:jc w:val="both"/>
        <w:rPr>
          <w:rFonts w:asciiTheme="minorHAnsi" w:hAnsiTheme="minorHAnsi"/>
        </w:rPr>
      </w:pPr>
      <w:r>
        <w:rPr>
          <w:rFonts w:asciiTheme="minorHAnsi" w:hAnsiTheme="minorHAnsi" w:cstheme="minorHAnsi"/>
        </w:rPr>
        <w:t>RO OP TP je oprávnený vyzvanie zmeniť alebo zrušiť.</w:t>
      </w:r>
      <w:r w:rsidR="004F1FF3">
        <w:rPr>
          <w:rFonts w:asciiTheme="minorHAnsi" w:hAnsiTheme="minorHAnsi" w:cstheme="minorHAnsi"/>
        </w:rPr>
        <w:t xml:space="preserve"> </w:t>
      </w:r>
      <w:r w:rsidR="0064229B" w:rsidRPr="00C21325">
        <w:rPr>
          <w:rFonts w:asciiTheme="minorHAnsi" w:hAnsiTheme="minorHAnsi"/>
        </w:rPr>
        <w:t>Zmena a</w:t>
      </w:r>
      <w:r w:rsidR="004F1FF3">
        <w:rPr>
          <w:rFonts w:asciiTheme="minorHAnsi" w:hAnsiTheme="minorHAnsi"/>
        </w:rPr>
        <w:t>lebo</w:t>
      </w:r>
      <w:r w:rsidR="0064229B" w:rsidRPr="00C21325">
        <w:rPr>
          <w:rFonts w:asciiTheme="minorHAnsi" w:hAnsiTheme="minorHAnsi"/>
        </w:rPr>
        <w:t xml:space="preserve"> zrušenie vyzvania </w:t>
      </w:r>
      <w:r w:rsidR="004F1FF3">
        <w:rPr>
          <w:rFonts w:asciiTheme="minorHAnsi" w:hAnsiTheme="minorHAnsi"/>
        </w:rPr>
        <w:t>musia</w:t>
      </w:r>
      <w:r w:rsidR="004F1FF3" w:rsidRPr="00C21325">
        <w:rPr>
          <w:rFonts w:asciiTheme="minorHAnsi" w:hAnsiTheme="minorHAnsi"/>
        </w:rPr>
        <w:t xml:space="preserve"> </w:t>
      </w:r>
      <w:r w:rsidR="0064229B" w:rsidRPr="00C21325">
        <w:rPr>
          <w:rFonts w:asciiTheme="minorHAnsi" w:hAnsiTheme="minorHAnsi"/>
        </w:rPr>
        <w:t>byť vykonané v súlade s </w:t>
      </w:r>
      <w:r w:rsidR="004F1FF3">
        <w:rPr>
          <w:rFonts w:asciiTheme="minorHAnsi" w:hAnsiTheme="minorHAnsi" w:cstheme="minorHAnsi"/>
        </w:rPr>
        <w:t>ustanoveniami</w:t>
      </w:r>
      <w:r w:rsidR="004F1FF3" w:rsidRPr="00C21325" w:rsidDel="004F1FF3">
        <w:rPr>
          <w:rFonts w:asciiTheme="minorHAnsi" w:hAnsiTheme="minorHAnsi"/>
        </w:rPr>
        <w:t xml:space="preserve"> </w:t>
      </w:r>
      <w:r w:rsidR="0064229B" w:rsidRPr="00C21325">
        <w:rPr>
          <w:rFonts w:asciiTheme="minorHAnsi" w:hAnsiTheme="minorHAnsi"/>
        </w:rPr>
        <w:t xml:space="preserve">§ </w:t>
      </w:r>
      <w:del w:id="331" w:author="Autor">
        <w:r w:rsidR="00353E44" w:rsidDel="00C06C7E">
          <w:rPr>
            <w:rFonts w:asciiTheme="minorHAnsi" w:hAnsiTheme="minorHAnsi"/>
          </w:rPr>
          <w:delText>17</w:delText>
        </w:r>
        <w:r w:rsidR="0064229B" w:rsidRPr="00C21325" w:rsidDel="00C06C7E">
          <w:rPr>
            <w:rFonts w:asciiTheme="minorHAnsi" w:hAnsiTheme="minorHAnsi"/>
          </w:rPr>
          <w:delText xml:space="preserve"> </w:delText>
        </w:r>
      </w:del>
      <w:ins w:id="332" w:author="Autor">
        <w:r w:rsidR="00C06C7E">
          <w:rPr>
            <w:rFonts w:asciiTheme="minorHAnsi" w:hAnsiTheme="minorHAnsi"/>
          </w:rPr>
          <w:t>58</w:t>
        </w:r>
        <w:r w:rsidR="00C06C7E" w:rsidRPr="00C21325">
          <w:rPr>
            <w:rFonts w:asciiTheme="minorHAnsi" w:hAnsiTheme="minorHAnsi"/>
          </w:rPr>
          <w:t xml:space="preserve"> </w:t>
        </w:r>
      </w:ins>
      <w:r w:rsidR="0064229B" w:rsidRPr="00C21325">
        <w:rPr>
          <w:rFonts w:asciiTheme="minorHAnsi" w:hAnsiTheme="minorHAnsi"/>
        </w:rPr>
        <w:t xml:space="preserve">ods. </w:t>
      </w:r>
      <w:r w:rsidR="00353E44">
        <w:rPr>
          <w:rFonts w:asciiTheme="minorHAnsi" w:hAnsiTheme="minorHAnsi"/>
        </w:rPr>
        <w:t>6 až 8</w:t>
      </w:r>
      <w:r w:rsidR="0064229B" w:rsidRPr="00C21325">
        <w:rPr>
          <w:rFonts w:asciiTheme="minorHAnsi" w:hAnsiTheme="minorHAnsi"/>
        </w:rPr>
        <w:t xml:space="preserve"> zákona </w:t>
      </w:r>
      <w:r w:rsidR="004F1FF3">
        <w:rPr>
          <w:rFonts w:asciiTheme="minorHAnsi" w:hAnsiTheme="minorHAnsi" w:cstheme="minorHAnsi"/>
        </w:rPr>
        <w:t xml:space="preserve">č. 292/2014 Z.z. </w:t>
      </w:r>
      <w:r w:rsidR="0064229B" w:rsidRPr="00C21325">
        <w:rPr>
          <w:rFonts w:asciiTheme="minorHAnsi" w:hAnsiTheme="minorHAnsi"/>
        </w:rPr>
        <w:t xml:space="preserve">o príspevku </w:t>
      </w:r>
      <w:r w:rsidR="004F1FF3">
        <w:rPr>
          <w:rFonts w:asciiTheme="minorHAnsi" w:hAnsiTheme="minorHAnsi" w:cstheme="minorHAnsi"/>
        </w:rPr>
        <w:t xml:space="preserve">poskytovanom </w:t>
      </w:r>
      <w:r w:rsidR="0064229B" w:rsidRPr="00C21325">
        <w:rPr>
          <w:rFonts w:asciiTheme="minorHAnsi" w:hAnsiTheme="minorHAnsi"/>
        </w:rPr>
        <w:t>z</w:t>
      </w:r>
      <w:r w:rsidR="00D45E6F">
        <w:rPr>
          <w:rFonts w:asciiTheme="minorHAnsi" w:hAnsiTheme="minorHAnsi"/>
        </w:rPr>
        <w:t> </w:t>
      </w:r>
      <w:r w:rsidR="0064229B" w:rsidRPr="00C21325">
        <w:rPr>
          <w:rFonts w:asciiTheme="minorHAnsi" w:hAnsiTheme="minorHAnsi"/>
        </w:rPr>
        <w:t>EŠIF.</w:t>
      </w:r>
      <w:ins w:id="333" w:author="Autor">
        <w:r w:rsidR="000553C2">
          <w:rPr>
            <w:rFonts w:asciiTheme="minorHAnsi" w:hAnsiTheme="minorHAnsi"/>
          </w:rPr>
          <w:t xml:space="preserve"> </w:t>
        </w:r>
        <w:r w:rsidR="000553C2">
          <w:rPr>
            <w:rFonts w:asciiTheme="minorHAnsi" w:hAnsiTheme="minorHAnsi" w:cstheme="minorHAnsi"/>
          </w:rPr>
          <w:t>RO OP TP</w:t>
        </w:r>
        <w:r w:rsidR="000553C2" w:rsidRPr="00CF7929">
          <w:rPr>
            <w:rFonts w:asciiTheme="minorHAnsi" w:hAnsiTheme="minorHAnsi" w:cstheme="minorHAnsi"/>
          </w:rPr>
          <w:t xml:space="preserve"> nesmie zmenou </w:t>
        </w:r>
        <w:r w:rsidR="000553C2">
          <w:rPr>
            <w:rFonts w:asciiTheme="minorHAnsi" w:hAnsiTheme="minorHAnsi" w:cstheme="minorHAnsi"/>
          </w:rPr>
          <w:t>vyzvania</w:t>
        </w:r>
        <w:r w:rsidR="000553C2" w:rsidRPr="00CF7929">
          <w:rPr>
            <w:rFonts w:asciiTheme="minorHAnsi" w:hAnsiTheme="minorHAnsi" w:cstheme="minorHAnsi"/>
          </w:rPr>
          <w:t xml:space="preserve"> zúžiť rozsah podmienok poskytnutia príspevku - oprávnenosť žiadateľa</w:t>
        </w:r>
        <w:r w:rsidR="000553C2">
          <w:rPr>
            <w:rFonts w:asciiTheme="minorHAnsi" w:hAnsiTheme="minorHAnsi" w:cstheme="minorHAnsi"/>
          </w:rPr>
          <w:t xml:space="preserve">. </w:t>
        </w:r>
      </w:ins>
      <w:del w:id="334" w:author="Autor">
        <w:r w:rsidR="0064229B" w:rsidRPr="00C21325" w:rsidDel="000553C2">
          <w:rPr>
            <w:rFonts w:asciiTheme="minorHAnsi" w:hAnsiTheme="minorHAnsi"/>
          </w:rPr>
          <w:delText xml:space="preserve"> </w:delText>
        </w:r>
      </w:del>
      <w:r w:rsidR="0064229B" w:rsidRPr="00C21325">
        <w:rPr>
          <w:rFonts w:asciiTheme="minorHAnsi" w:hAnsi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0064229B" w:rsidRPr="00C21325">
        <w:rPr>
          <w:rFonts w:asciiTheme="minorHAnsi" w:hAnsiTheme="minorHAnsi"/>
        </w:rPr>
        <w:t>s ohľadom na dopad navrhovanej zmeny na žiadateľa.</w:t>
      </w:r>
      <w:r w:rsidR="004F1FF3">
        <w:rPr>
          <w:rFonts w:asciiTheme="minorHAnsi" w:hAnsiTheme="minorHAnsi"/>
        </w:rPr>
        <w:t xml:space="preserve"> </w:t>
      </w:r>
      <w:r w:rsidR="004F1FF3">
        <w:t>RO OP TP zverejňuje informácie o zmene alebo zrušení vyzvania na svojom webovom sídle</w:t>
      </w:r>
      <w:ins w:id="335" w:author="Autor">
        <w:r w:rsidR="000553C2">
          <w:t xml:space="preserve"> </w:t>
        </w:r>
        <w:r w:rsidR="000553C2">
          <w:fldChar w:fldCharType="begin"/>
        </w:r>
        <w:r w:rsidR="000553C2">
          <w:instrText xml:space="preserve"> HYPERLINK "https://www.optp.vlada.gov.sk/aktuality/?csrt=7947578373576965938" </w:instrText>
        </w:r>
        <w:r w:rsidR="000553C2">
          <w:fldChar w:fldCharType="separate"/>
        </w:r>
        <w:r w:rsidR="000553C2" w:rsidRPr="0042766A">
          <w:rPr>
            <w:rStyle w:val="Hypertextovprepojenie"/>
            <w:rFonts w:asciiTheme="minorHAnsi" w:hAnsiTheme="minorHAnsi"/>
          </w:rPr>
          <w:t>https://www.optp.vlada.gov.sk/aktuality/?csrt=7947578373576965938</w:t>
        </w:r>
        <w:r w:rsidR="000553C2">
          <w:rPr>
            <w:rStyle w:val="Hypertextovprepojenie"/>
            <w:rFonts w:asciiTheme="minorHAnsi" w:hAnsiTheme="minorHAnsi"/>
          </w:rPr>
          <w:fldChar w:fldCharType="end"/>
        </w:r>
      </w:ins>
      <w:r w:rsidR="004F1FF3">
        <w:t>.</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lastRenderedPageBreak/>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308DEB19"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r w:rsidR="00C94EDA">
        <w:rPr>
          <w:rFonts w:asciiTheme="minorHAnsi" w:hAnsiTheme="minorHAnsi"/>
          <w:bCs/>
          <w:iCs/>
          <w:sz w:val="22"/>
          <w:szCs w:val="22"/>
        </w:rPr>
        <w:t xml:space="preserve"> </w:t>
      </w:r>
      <w:r w:rsidR="00C94EDA" w:rsidRPr="0017751C">
        <w:rPr>
          <w:rFonts w:asciiTheme="minorHAnsi" w:hAnsiTheme="minorHAnsi" w:cstheme="minorHAnsi"/>
          <w:bCs/>
          <w:iCs/>
          <w:sz w:val="22"/>
          <w:szCs w:val="22"/>
        </w:rPr>
        <w:t>(vrátane iných údajov relevantných k HP)</w:t>
      </w:r>
      <w:r w:rsidR="00C94EDA" w:rsidRPr="009C5D1B">
        <w:rPr>
          <w:rFonts w:asciiTheme="minorHAnsi" w:hAnsiTheme="minorHAnsi" w:cstheme="minorHAnsi"/>
          <w:bCs/>
          <w:iCs/>
          <w:sz w:val="22"/>
          <w:szCs w:val="22"/>
        </w:rPr>
        <w:t>;</w:t>
      </w:r>
    </w:p>
    <w:p w14:paraId="4D1CB093" w14:textId="49F3D615" w:rsidR="006F10A0" w:rsidRPr="001659BC" w:rsidRDefault="00262623"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 xml:space="preserve">Informácia pre žiadateľov o nenávratný finančný príspevok / o príspevok, ktorá je zverejnená na webovom sídle </w:t>
      </w:r>
      <w:hyperlink r:id="rId33" w:history="1">
        <w:r w:rsidRPr="001659BC">
          <w:rPr>
            <w:rStyle w:val="Hypertextovprepojenie"/>
            <w:rFonts w:asciiTheme="minorHAnsi" w:hAnsiTheme="minorHAnsi"/>
            <w:bCs/>
            <w:iCs/>
            <w:sz w:val="22"/>
            <w:szCs w:val="22"/>
          </w:rPr>
          <w:t>http://www.olaf.vlada.gov.sk/system-vcasneho-odhalovania-rizika-a-vylucenia-edes/</w:t>
        </w:r>
      </w:hyperlink>
      <w:r w:rsidR="006F10A0"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1ED78F9A" w:rsidR="00815D38" w:rsidRPr="00C94EDA" w:rsidRDefault="00634B7F">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94EDA">
        <w:rPr>
          <w:rFonts w:asciiTheme="minorHAnsi" w:hAnsiTheme="minorHAnsi"/>
          <w:bCs/>
          <w:iCs/>
          <w:sz w:val="22"/>
          <w:szCs w:val="22"/>
        </w:rPr>
        <w:t xml:space="preserve"> </w:t>
      </w:r>
      <w:r w:rsidR="006C4A28" w:rsidRPr="00C94EDA">
        <w:rPr>
          <w:rFonts w:asciiTheme="minorHAnsi" w:hAnsiTheme="minorHAnsi"/>
          <w:bCs/>
          <w:iCs/>
          <w:sz w:val="22"/>
          <w:szCs w:val="22"/>
        </w:rPr>
        <w:t>Vzor Výzvy na doplnenie ŽoNFP</w:t>
      </w:r>
      <w:ins w:id="336" w:author="Autor">
        <w:r w:rsidR="00AA65DF">
          <w:rPr>
            <w:rFonts w:asciiTheme="minorHAnsi" w:hAnsiTheme="minorHAnsi"/>
            <w:bCs/>
            <w:iCs/>
            <w:sz w:val="22"/>
            <w:szCs w:val="22"/>
          </w:rPr>
          <w:t xml:space="preserve"> - aktualizovaná</w:t>
        </w:r>
      </w:ins>
      <w:r w:rsidR="00956655" w:rsidRPr="00C94EDA">
        <w:rPr>
          <w:rFonts w:asciiTheme="minorHAnsi" w:hAnsiTheme="minorHAnsi"/>
          <w:bCs/>
          <w:iCs/>
        </w:rPr>
        <w:t>.</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default" r:id="rId34"/>
      <w:footerReference w:type="default" r:id="rId35"/>
      <w:headerReference w:type="first" r:id="rId36"/>
      <w:footerReference w:type="first" r:id="rId37"/>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8AA3" w14:textId="77777777" w:rsidR="00361477" w:rsidRDefault="00361477" w:rsidP="00784ECE">
      <w:pPr>
        <w:spacing w:after="0" w:line="240" w:lineRule="auto"/>
      </w:pPr>
      <w:r>
        <w:separator/>
      </w:r>
    </w:p>
  </w:endnote>
  <w:endnote w:type="continuationSeparator" w:id="0">
    <w:p w14:paraId="33F7D3A3" w14:textId="77777777" w:rsidR="00361477" w:rsidRDefault="0036147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Content>
      <w:p w14:paraId="3415846B" w14:textId="5A7E3D17" w:rsidR="00361477" w:rsidRDefault="00361477">
        <w:pPr>
          <w:pStyle w:val="Pta"/>
          <w:jc w:val="center"/>
        </w:pPr>
        <w:r>
          <w:fldChar w:fldCharType="begin"/>
        </w:r>
        <w:r>
          <w:instrText>PAGE   \* MERGEFORMAT</w:instrText>
        </w:r>
        <w:r>
          <w:fldChar w:fldCharType="separate"/>
        </w:r>
        <w:r w:rsidR="006313C2">
          <w:rPr>
            <w:noProof/>
          </w:rPr>
          <w:t>27</w:t>
        </w:r>
        <w:r>
          <w:fldChar w:fldCharType="end"/>
        </w:r>
      </w:p>
    </w:sdtContent>
  </w:sdt>
  <w:p w14:paraId="3885D48A" w14:textId="77777777" w:rsidR="00361477" w:rsidRDefault="0036147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361477" w:rsidRDefault="00361477"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1F694D4"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361477" w:rsidRDefault="00361477"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361477" w:rsidRDefault="00361477" w:rsidP="00F4420F">
    <w:pPr>
      <w:pStyle w:val="Pta"/>
    </w:pPr>
  </w:p>
  <w:p w14:paraId="43024CAA" w14:textId="77777777" w:rsidR="00361477" w:rsidRDefault="0036147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8EA05" w14:textId="77777777" w:rsidR="00361477" w:rsidRDefault="00361477" w:rsidP="00784ECE">
      <w:pPr>
        <w:spacing w:after="0" w:line="240" w:lineRule="auto"/>
      </w:pPr>
      <w:r>
        <w:separator/>
      </w:r>
    </w:p>
  </w:footnote>
  <w:footnote w:type="continuationSeparator" w:id="0">
    <w:p w14:paraId="2D40C7E7" w14:textId="77777777" w:rsidR="00361477" w:rsidRDefault="00361477" w:rsidP="00784ECE">
      <w:pPr>
        <w:spacing w:after="0" w:line="240" w:lineRule="auto"/>
      </w:pPr>
      <w:r>
        <w:continuationSeparator/>
      </w:r>
    </w:p>
  </w:footnote>
  <w:footnote w:id="1">
    <w:p w14:paraId="6F4E9415" w14:textId="77777777" w:rsidR="00361477" w:rsidRPr="007E5062" w:rsidRDefault="00361477" w:rsidP="007E5062">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v rámci tejto aktivity sú oprávnené aj pracovné cesty, pracovné stretnutia a rokovania za účelom výkonu oprávnenej činnosti AK (napr. kontroly, certifikačné overovania, a pod.)</w:t>
      </w:r>
    </w:p>
  </w:footnote>
  <w:footnote w:id="2">
    <w:p w14:paraId="3493E796" w14:textId="77777777" w:rsidR="00361477" w:rsidRPr="007E5062" w:rsidRDefault="00361477" w:rsidP="004B7E86">
      <w:pPr>
        <w:pStyle w:val="Textpoznmkypodiarou"/>
        <w:jc w:val="both"/>
        <w:rPr>
          <w:rFonts w:asciiTheme="minorHAnsi" w:hAnsiTheme="minorHAnsi"/>
        </w:rPr>
      </w:pPr>
      <w:r w:rsidRPr="007E5062">
        <w:rPr>
          <w:rStyle w:val="Odkaznapoznmkupodiarou"/>
          <w:rFonts w:asciiTheme="minorHAnsi" w:hAnsiTheme="minorHAnsi"/>
        </w:rPr>
        <w:footnoteRef/>
      </w:r>
      <w:r w:rsidRPr="007E5062">
        <w:rPr>
          <w:rFonts w:asciiTheme="minorHAnsi" w:hAnsiTheme="minorHAnsi"/>
        </w:rPr>
        <w:t xml:space="preserve"> </w:t>
      </w:r>
      <w:r w:rsidRPr="007E5062">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3">
    <w:p w14:paraId="17407368" w14:textId="174B60DA" w:rsidR="00361477" w:rsidRPr="00DE3DF0" w:rsidRDefault="00361477"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361477" w:rsidRDefault="00361477">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3C8F9A08" wp14:editId="492E5328">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361477" w:rsidRDefault="00361477">
    <w:pPr>
      <w:pStyle w:val="Hlavika"/>
      <w:rPr>
        <w:rFonts w:asciiTheme="minorHAnsi" w:hAnsiTheme="minorHAnsi"/>
        <w:sz w:val="22"/>
        <w:szCs w:val="22"/>
      </w:rPr>
    </w:pPr>
  </w:p>
  <w:p w14:paraId="7FDCD3F5" w14:textId="7354ED45" w:rsidR="00361477" w:rsidRPr="00005728" w:rsidRDefault="00361477"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 xml:space="preserve">Konsolidovaná verzia po zmene č. </w:t>
    </w:r>
    <w:del w:id="337" w:author="Autor">
      <w:r w:rsidDel="002A7BAD">
        <w:rPr>
          <w:rFonts w:asciiTheme="minorHAnsi" w:hAnsiTheme="minorHAnsi"/>
          <w:sz w:val="22"/>
          <w:szCs w:val="22"/>
        </w:rPr>
        <w:delText>5</w:delText>
      </w:r>
    </w:del>
    <w:ins w:id="338" w:author="Autor">
      <w:r>
        <w:rPr>
          <w:rFonts w:asciiTheme="minorHAnsi" w:hAnsiTheme="minorHAnsi"/>
          <w:sz w:val="22"/>
          <w:szCs w:val="22"/>
        </w:rPr>
        <w:t>6</w:t>
      </w:r>
    </w:ins>
    <w:r>
      <w:rPr>
        <w:rFonts w:asciiTheme="minorHAnsi" w:hAnsiTheme="minorHAnsi"/>
        <w:sz w:val="22"/>
        <w:szCs w:val="22"/>
      </w:rPr>
      <w:t xml:space="preserve"> z </w:t>
    </w:r>
    <w:del w:id="339" w:author="Autor">
      <w:r w:rsidDel="002A7BAD">
        <w:rPr>
          <w:rFonts w:asciiTheme="minorHAnsi" w:hAnsiTheme="minorHAnsi"/>
          <w:sz w:val="22"/>
          <w:szCs w:val="22"/>
        </w:rPr>
        <w:delText>03</w:delText>
      </w:r>
    </w:del>
    <w:ins w:id="340" w:author="Autor">
      <w:r>
        <w:rPr>
          <w:rFonts w:asciiTheme="minorHAnsi" w:hAnsiTheme="minorHAnsi"/>
          <w:sz w:val="22"/>
          <w:szCs w:val="22"/>
        </w:rPr>
        <w:t>15</w:t>
      </w:r>
    </w:ins>
    <w:r>
      <w:rPr>
        <w:rFonts w:asciiTheme="minorHAnsi" w:hAnsiTheme="minorHAnsi"/>
        <w:sz w:val="22"/>
        <w:szCs w:val="22"/>
      </w:rPr>
      <w:t xml:space="preserve">. </w:t>
    </w:r>
    <w:del w:id="341" w:author="Autor">
      <w:r w:rsidDel="002A7BAD">
        <w:rPr>
          <w:rFonts w:asciiTheme="minorHAnsi" w:hAnsiTheme="minorHAnsi"/>
          <w:sz w:val="22"/>
          <w:szCs w:val="22"/>
        </w:rPr>
        <w:delText>05</w:delText>
      </w:r>
    </w:del>
    <w:ins w:id="342" w:author="Autor">
      <w:r>
        <w:rPr>
          <w:rFonts w:asciiTheme="minorHAnsi" w:hAnsiTheme="minorHAnsi"/>
          <w:sz w:val="22"/>
          <w:szCs w:val="22"/>
        </w:rPr>
        <w:t>11</w:t>
      </w:r>
    </w:ins>
    <w:r>
      <w:rPr>
        <w:rFonts w:asciiTheme="minorHAnsi" w:hAnsiTheme="minorHAnsi"/>
        <w:sz w:val="22"/>
        <w:szCs w:val="22"/>
      </w:rPr>
      <w:t>.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361477" w:rsidRDefault="00361477">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8"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5"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1"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11"/>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8"/>
  </w:num>
  <w:num w:numId="6">
    <w:abstractNumId w:val="16"/>
  </w:num>
  <w:num w:numId="7">
    <w:abstractNumId w:val="31"/>
  </w:num>
  <w:num w:numId="8">
    <w:abstractNumId w:val="45"/>
  </w:num>
  <w:num w:numId="9">
    <w:abstractNumId w:val="34"/>
  </w:num>
  <w:num w:numId="10">
    <w:abstractNumId w:val="30"/>
  </w:num>
  <w:num w:numId="11">
    <w:abstractNumId w:val="29"/>
  </w:num>
  <w:num w:numId="12">
    <w:abstractNumId w:val="0"/>
  </w:num>
  <w:num w:numId="13">
    <w:abstractNumId w:val="9"/>
  </w:num>
  <w:num w:numId="14">
    <w:abstractNumId w:val="6"/>
  </w:num>
  <w:num w:numId="15">
    <w:abstractNumId w:val="8"/>
  </w:num>
  <w:num w:numId="16">
    <w:abstractNumId w:val="27"/>
  </w:num>
  <w:num w:numId="17">
    <w:abstractNumId w:val="36"/>
  </w:num>
  <w:num w:numId="18">
    <w:abstractNumId w:val="43"/>
  </w:num>
  <w:num w:numId="19">
    <w:abstractNumId w:val="14"/>
  </w:num>
  <w:num w:numId="20">
    <w:abstractNumId w:val="39"/>
  </w:num>
  <w:num w:numId="21">
    <w:abstractNumId w:val="15"/>
  </w:num>
  <w:num w:numId="22">
    <w:abstractNumId w:val="26"/>
  </w:num>
  <w:num w:numId="23">
    <w:abstractNumId w:val="33"/>
  </w:num>
  <w:num w:numId="24">
    <w:abstractNumId w:val="13"/>
  </w:num>
  <w:num w:numId="25">
    <w:abstractNumId w:val="23"/>
  </w:num>
  <w:num w:numId="26">
    <w:abstractNumId w:val="3"/>
  </w:num>
  <w:num w:numId="27">
    <w:abstractNumId w:val="44"/>
  </w:num>
  <w:num w:numId="28">
    <w:abstractNumId w:val="1"/>
  </w:num>
  <w:num w:numId="29">
    <w:abstractNumId w:val="28"/>
  </w:num>
  <w:num w:numId="30">
    <w:abstractNumId w:val="49"/>
  </w:num>
  <w:num w:numId="31">
    <w:abstractNumId w:val="12"/>
  </w:num>
  <w:num w:numId="32">
    <w:abstractNumId w:val="38"/>
  </w:num>
  <w:num w:numId="33">
    <w:abstractNumId w:val="10"/>
  </w:num>
  <w:num w:numId="34">
    <w:abstractNumId w:val="47"/>
  </w:num>
  <w:num w:numId="35">
    <w:abstractNumId w:val="24"/>
  </w:num>
  <w:num w:numId="36">
    <w:abstractNumId w:val="18"/>
  </w:num>
  <w:num w:numId="37">
    <w:abstractNumId w:val="41"/>
  </w:num>
  <w:num w:numId="38">
    <w:abstractNumId w:val="40"/>
  </w:num>
  <w:num w:numId="39">
    <w:abstractNumId w:val="2"/>
  </w:num>
  <w:num w:numId="40">
    <w:abstractNumId w:val="20"/>
  </w:num>
  <w:num w:numId="41">
    <w:abstractNumId w:val="25"/>
  </w:num>
  <w:num w:numId="42">
    <w:abstractNumId w:val="32"/>
  </w:num>
  <w:num w:numId="43">
    <w:abstractNumId w:val="46"/>
  </w:num>
  <w:num w:numId="44">
    <w:abstractNumId w:val="5"/>
  </w:num>
  <w:num w:numId="45">
    <w:abstractNumId w:val="4"/>
  </w:num>
  <w:num w:numId="46">
    <w:abstractNumId w:val="37"/>
  </w:num>
  <w:num w:numId="47">
    <w:abstractNumId w:val="17"/>
  </w:num>
  <w:num w:numId="48">
    <w:abstractNumId w:val="21"/>
  </w:num>
  <w:num w:numId="49">
    <w:abstractNumId w:val="7"/>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553C2"/>
    <w:rsid w:val="000605DD"/>
    <w:rsid w:val="00063926"/>
    <w:rsid w:val="0006409B"/>
    <w:rsid w:val="000670D0"/>
    <w:rsid w:val="000759C3"/>
    <w:rsid w:val="000827CC"/>
    <w:rsid w:val="00082BDA"/>
    <w:rsid w:val="00083C3A"/>
    <w:rsid w:val="00084004"/>
    <w:rsid w:val="00091908"/>
    <w:rsid w:val="000969E9"/>
    <w:rsid w:val="000A039C"/>
    <w:rsid w:val="000A12D5"/>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06611"/>
    <w:rsid w:val="00110F51"/>
    <w:rsid w:val="001132F4"/>
    <w:rsid w:val="0012108E"/>
    <w:rsid w:val="00126810"/>
    <w:rsid w:val="00126CDC"/>
    <w:rsid w:val="00145333"/>
    <w:rsid w:val="001508E8"/>
    <w:rsid w:val="00150F0A"/>
    <w:rsid w:val="001514E8"/>
    <w:rsid w:val="00151A6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172BA"/>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53A1"/>
    <w:rsid w:val="002777A8"/>
    <w:rsid w:val="002817D8"/>
    <w:rsid w:val="0028248F"/>
    <w:rsid w:val="002827E3"/>
    <w:rsid w:val="00285165"/>
    <w:rsid w:val="00286AE6"/>
    <w:rsid w:val="002873FF"/>
    <w:rsid w:val="00292D18"/>
    <w:rsid w:val="0029320B"/>
    <w:rsid w:val="002952E1"/>
    <w:rsid w:val="00296481"/>
    <w:rsid w:val="002A7A7B"/>
    <w:rsid w:val="002A7BAD"/>
    <w:rsid w:val="002B2A92"/>
    <w:rsid w:val="002B3A70"/>
    <w:rsid w:val="002B65B5"/>
    <w:rsid w:val="002B7C65"/>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652"/>
    <w:rsid w:val="003067C4"/>
    <w:rsid w:val="00310028"/>
    <w:rsid w:val="003125B4"/>
    <w:rsid w:val="003128B1"/>
    <w:rsid w:val="00316944"/>
    <w:rsid w:val="00317420"/>
    <w:rsid w:val="00317EFA"/>
    <w:rsid w:val="00320C97"/>
    <w:rsid w:val="00321167"/>
    <w:rsid w:val="00325A39"/>
    <w:rsid w:val="00337B53"/>
    <w:rsid w:val="00340864"/>
    <w:rsid w:val="00342C20"/>
    <w:rsid w:val="00345CCD"/>
    <w:rsid w:val="00351F47"/>
    <w:rsid w:val="00353E44"/>
    <w:rsid w:val="00354603"/>
    <w:rsid w:val="00361477"/>
    <w:rsid w:val="00362BD8"/>
    <w:rsid w:val="00366B27"/>
    <w:rsid w:val="00374C1F"/>
    <w:rsid w:val="00375DEF"/>
    <w:rsid w:val="00391763"/>
    <w:rsid w:val="003922A8"/>
    <w:rsid w:val="003939AC"/>
    <w:rsid w:val="003A1A55"/>
    <w:rsid w:val="003A23D2"/>
    <w:rsid w:val="003A2623"/>
    <w:rsid w:val="003A2C31"/>
    <w:rsid w:val="003B1948"/>
    <w:rsid w:val="003B475A"/>
    <w:rsid w:val="003B6C77"/>
    <w:rsid w:val="003C1D64"/>
    <w:rsid w:val="003C2776"/>
    <w:rsid w:val="003C3A87"/>
    <w:rsid w:val="003D75DA"/>
    <w:rsid w:val="003E01BF"/>
    <w:rsid w:val="003E0CF5"/>
    <w:rsid w:val="003E149B"/>
    <w:rsid w:val="003E5BC6"/>
    <w:rsid w:val="003F0073"/>
    <w:rsid w:val="003F07D6"/>
    <w:rsid w:val="003F0D01"/>
    <w:rsid w:val="003F114F"/>
    <w:rsid w:val="003F2049"/>
    <w:rsid w:val="003F44AD"/>
    <w:rsid w:val="004000A2"/>
    <w:rsid w:val="00402113"/>
    <w:rsid w:val="00406BDE"/>
    <w:rsid w:val="00411E54"/>
    <w:rsid w:val="00412BEC"/>
    <w:rsid w:val="00417904"/>
    <w:rsid w:val="00424C80"/>
    <w:rsid w:val="00426411"/>
    <w:rsid w:val="0042672B"/>
    <w:rsid w:val="00432099"/>
    <w:rsid w:val="00435834"/>
    <w:rsid w:val="00440350"/>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2FFC"/>
    <w:rsid w:val="004A3880"/>
    <w:rsid w:val="004A420E"/>
    <w:rsid w:val="004A547B"/>
    <w:rsid w:val="004B1751"/>
    <w:rsid w:val="004B48BB"/>
    <w:rsid w:val="004B6D58"/>
    <w:rsid w:val="004B7E86"/>
    <w:rsid w:val="004E5345"/>
    <w:rsid w:val="004E6438"/>
    <w:rsid w:val="004F1AED"/>
    <w:rsid w:val="004F1FF3"/>
    <w:rsid w:val="004F35ED"/>
    <w:rsid w:val="00505266"/>
    <w:rsid w:val="00512E92"/>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93E74"/>
    <w:rsid w:val="005A6BED"/>
    <w:rsid w:val="005C1D7C"/>
    <w:rsid w:val="005C4F9B"/>
    <w:rsid w:val="005C5663"/>
    <w:rsid w:val="005C7CE5"/>
    <w:rsid w:val="005D0F30"/>
    <w:rsid w:val="005D4071"/>
    <w:rsid w:val="005D5FC6"/>
    <w:rsid w:val="005D616C"/>
    <w:rsid w:val="005D7EF4"/>
    <w:rsid w:val="005E3DDC"/>
    <w:rsid w:val="005F3E38"/>
    <w:rsid w:val="005F4BF0"/>
    <w:rsid w:val="005F5C8C"/>
    <w:rsid w:val="0060188D"/>
    <w:rsid w:val="006035CB"/>
    <w:rsid w:val="006059B3"/>
    <w:rsid w:val="006135BD"/>
    <w:rsid w:val="00616514"/>
    <w:rsid w:val="0062456D"/>
    <w:rsid w:val="00625A3E"/>
    <w:rsid w:val="00627FCC"/>
    <w:rsid w:val="006313C2"/>
    <w:rsid w:val="006322F4"/>
    <w:rsid w:val="0063386F"/>
    <w:rsid w:val="00634B7F"/>
    <w:rsid w:val="0063738D"/>
    <w:rsid w:val="0064229B"/>
    <w:rsid w:val="00645FFE"/>
    <w:rsid w:val="006472BA"/>
    <w:rsid w:val="00657442"/>
    <w:rsid w:val="00661567"/>
    <w:rsid w:val="00662358"/>
    <w:rsid w:val="00671955"/>
    <w:rsid w:val="00675178"/>
    <w:rsid w:val="00676E80"/>
    <w:rsid w:val="00681686"/>
    <w:rsid w:val="00684082"/>
    <w:rsid w:val="0069226A"/>
    <w:rsid w:val="006937F7"/>
    <w:rsid w:val="00695289"/>
    <w:rsid w:val="006A16B9"/>
    <w:rsid w:val="006A6E11"/>
    <w:rsid w:val="006B0010"/>
    <w:rsid w:val="006B14D7"/>
    <w:rsid w:val="006C2255"/>
    <w:rsid w:val="006C39F2"/>
    <w:rsid w:val="006C4A28"/>
    <w:rsid w:val="006D1E8B"/>
    <w:rsid w:val="006D3F72"/>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24AEA"/>
    <w:rsid w:val="0073241B"/>
    <w:rsid w:val="00733D5C"/>
    <w:rsid w:val="0073464D"/>
    <w:rsid w:val="00736A7F"/>
    <w:rsid w:val="007400B9"/>
    <w:rsid w:val="00752228"/>
    <w:rsid w:val="00756B59"/>
    <w:rsid w:val="00767360"/>
    <w:rsid w:val="007675D2"/>
    <w:rsid w:val="007700AB"/>
    <w:rsid w:val="00772BED"/>
    <w:rsid w:val="0077612F"/>
    <w:rsid w:val="00776515"/>
    <w:rsid w:val="00776F82"/>
    <w:rsid w:val="00780AD8"/>
    <w:rsid w:val="00781DD5"/>
    <w:rsid w:val="0078278F"/>
    <w:rsid w:val="00784ECE"/>
    <w:rsid w:val="0079472C"/>
    <w:rsid w:val="007A1B6E"/>
    <w:rsid w:val="007A2279"/>
    <w:rsid w:val="007A35DD"/>
    <w:rsid w:val="007A576A"/>
    <w:rsid w:val="007A617E"/>
    <w:rsid w:val="007B0FCE"/>
    <w:rsid w:val="007B1900"/>
    <w:rsid w:val="007B402A"/>
    <w:rsid w:val="007B63A3"/>
    <w:rsid w:val="007C0649"/>
    <w:rsid w:val="007C40AA"/>
    <w:rsid w:val="007C448E"/>
    <w:rsid w:val="007C4DA2"/>
    <w:rsid w:val="007D5E30"/>
    <w:rsid w:val="007E5062"/>
    <w:rsid w:val="007E7CA9"/>
    <w:rsid w:val="007E7DDB"/>
    <w:rsid w:val="007F0087"/>
    <w:rsid w:val="007F0E0D"/>
    <w:rsid w:val="007F2BAD"/>
    <w:rsid w:val="007F31BD"/>
    <w:rsid w:val="007F4387"/>
    <w:rsid w:val="007F53BC"/>
    <w:rsid w:val="007F6373"/>
    <w:rsid w:val="00802423"/>
    <w:rsid w:val="0080746A"/>
    <w:rsid w:val="00810DAA"/>
    <w:rsid w:val="00815C7C"/>
    <w:rsid w:val="00815D38"/>
    <w:rsid w:val="00816173"/>
    <w:rsid w:val="00822A82"/>
    <w:rsid w:val="00823F9E"/>
    <w:rsid w:val="00825667"/>
    <w:rsid w:val="00836039"/>
    <w:rsid w:val="00840347"/>
    <w:rsid w:val="008432D3"/>
    <w:rsid w:val="00851F7F"/>
    <w:rsid w:val="00852D35"/>
    <w:rsid w:val="00852EB3"/>
    <w:rsid w:val="0086151A"/>
    <w:rsid w:val="00861C36"/>
    <w:rsid w:val="008657DC"/>
    <w:rsid w:val="00867C99"/>
    <w:rsid w:val="00872D91"/>
    <w:rsid w:val="008764A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B7992"/>
    <w:rsid w:val="008C4CD1"/>
    <w:rsid w:val="008D4F08"/>
    <w:rsid w:val="008D5D40"/>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32E8"/>
    <w:rsid w:val="009771FC"/>
    <w:rsid w:val="00981E8D"/>
    <w:rsid w:val="00991E35"/>
    <w:rsid w:val="00992988"/>
    <w:rsid w:val="009960D9"/>
    <w:rsid w:val="009A02E9"/>
    <w:rsid w:val="009A15ED"/>
    <w:rsid w:val="009A5CFF"/>
    <w:rsid w:val="009C05C1"/>
    <w:rsid w:val="009C1740"/>
    <w:rsid w:val="009C2449"/>
    <w:rsid w:val="009C34A1"/>
    <w:rsid w:val="009C6239"/>
    <w:rsid w:val="009D0DD2"/>
    <w:rsid w:val="009D6357"/>
    <w:rsid w:val="009D6F6E"/>
    <w:rsid w:val="009E18A8"/>
    <w:rsid w:val="009E7DCF"/>
    <w:rsid w:val="009F0023"/>
    <w:rsid w:val="009F5390"/>
    <w:rsid w:val="00A003A4"/>
    <w:rsid w:val="00A0201C"/>
    <w:rsid w:val="00A07F9D"/>
    <w:rsid w:val="00A2307A"/>
    <w:rsid w:val="00A2390D"/>
    <w:rsid w:val="00A250D1"/>
    <w:rsid w:val="00A27612"/>
    <w:rsid w:val="00A27BEC"/>
    <w:rsid w:val="00A3426C"/>
    <w:rsid w:val="00A356C4"/>
    <w:rsid w:val="00A50119"/>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5DF"/>
    <w:rsid w:val="00AA68C8"/>
    <w:rsid w:val="00AA7BE3"/>
    <w:rsid w:val="00AB0780"/>
    <w:rsid w:val="00AB094C"/>
    <w:rsid w:val="00AB2F66"/>
    <w:rsid w:val="00AC139D"/>
    <w:rsid w:val="00AC2659"/>
    <w:rsid w:val="00AC3003"/>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5EEF"/>
    <w:rsid w:val="00B77AD1"/>
    <w:rsid w:val="00B822E1"/>
    <w:rsid w:val="00B82DF3"/>
    <w:rsid w:val="00B86276"/>
    <w:rsid w:val="00B862C9"/>
    <w:rsid w:val="00B93E8C"/>
    <w:rsid w:val="00B96403"/>
    <w:rsid w:val="00B96730"/>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6C7E"/>
    <w:rsid w:val="00C06EE0"/>
    <w:rsid w:val="00C07228"/>
    <w:rsid w:val="00C0747D"/>
    <w:rsid w:val="00C10ADC"/>
    <w:rsid w:val="00C117B5"/>
    <w:rsid w:val="00C139DA"/>
    <w:rsid w:val="00C20634"/>
    <w:rsid w:val="00C21325"/>
    <w:rsid w:val="00C22E9E"/>
    <w:rsid w:val="00C23BD2"/>
    <w:rsid w:val="00C2420C"/>
    <w:rsid w:val="00C2623B"/>
    <w:rsid w:val="00C26C7C"/>
    <w:rsid w:val="00C3240E"/>
    <w:rsid w:val="00C42C93"/>
    <w:rsid w:val="00C46107"/>
    <w:rsid w:val="00C479F2"/>
    <w:rsid w:val="00C50690"/>
    <w:rsid w:val="00C514B7"/>
    <w:rsid w:val="00C51E0C"/>
    <w:rsid w:val="00C5648D"/>
    <w:rsid w:val="00C56531"/>
    <w:rsid w:val="00C60D9A"/>
    <w:rsid w:val="00C62740"/>
    <w:rsid w:val="00C62961"/>
    <w:rsid w:val="00C64263"/>
    <w:rsid w:val="00C71405"/>
    <w:rsid w:val="00C849EB"/>
    <w:rsid w:val="00C90731"/>
    <w:rsid w:val="00C9226B"/>
    <w:rsid w:val="00C94DE4"/>
    <w:rsid w:val="00C94EDA"/>
    <w:rsid w:val="00C95C23"/>
    <w:rsid w:val="00C95D43"/>
    <w:rsid w:val="00CA28A0"/>
    <w:rsid w:val="00CA29D7"/>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5090"/>
    <w:rsid w:val="00D3780C"/>
    <w:rsid w:val="00D4317C"/>
    <w:rsid w:val="00D45612"/>
    <w:rsid w:val="00D45E6F"/>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D405E"/>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3611C"/>
    <w:rsid w:val="00E37E03"/>
    <w:rsid w:val="00E412B9"/>
    <w:rsid w:val="00E4587E"/>
    <w:rsid w:val="00E54FE7"/>
    <w:rsid w:val="00E60538"/>
    <w:rsid w:val="00E60E4C"/>
    <w:rsid w:val="00E62272"/>
    <w:rsid w:val="00E638FF"/>
    <w:rsid w:val="00E66306"/>
    <w:rsid w:val="00E71D83"/>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21DB"/>
    <w:rsid w:val="00EA3709"/>
    <w:rsid w:val="00EA7082"/>
    <w:rsid w:val="00EB5B9C"/>
    <w:rsid w:val="00EB7AD6"/>
    <w:rsid w:val="00ED03C3"/>
    <w:rsid w:val="00EE504E"/>
    <w:rsid w:val="00EF4219"/>
    <w:rsid w:val="00EF59B7"/>
    <w:rsid w:val="00F02268"/>
    <w:rsid w:val="00F026C1"/>
    <w:rsid w:val="00F03923"/>
    <w:rsid w:val="00F048A3"/>
    <w:rsid w:val="00F06787"/>
    <w:rsid w:val="00F1050D"/>
    <w:rsid w:val="00F1158C"/>
    <w:rsid w:val="00F14B1F"/>
    <w:rsid w:val="00F22134"/>
    <w:rsid w:val="00F2366E"/>
    <w:rsid w:val="00F32903"/>
    <w:rsid w:val="00F4224E"/>
    <w:rsid w:val="00F436C6"/>
    <w:rsid w:val="00F4420F"/>
    <w:rsid w:val="00F45033"/>
    <w:rsid w:val="00F47EA2"/>
    <w:rsid w:val="00F50C07"/>
    <w:rsid w:val="00F564D1"/>
    <w:rsid w:val="00F60127"/>
    <w:rsid w:val="00F622D4"/>
    <w:rsid w:val="00F64B07"/>
    <w:rsid w:val="00F70420"/>
    <w:rsid w:val="00F852A8"/>
    <w:rsid w:val="00F85DA9"/>
    <w:rsid w:val="00F8620D"/>
    <w:rsid w:val="00F87043"/>
    <w:rsid w:val="00F875B0"/>
    <w:rsid w:val="00F94C69"/>
    <w:rsid w:val="00F96C4E"/>
    <w:rsid w:val="00F97007"/>
    <w:rsid w:val="00F9720B"/>
    <w:rsid w:val="00F9755E"/>
    <w:rsid w:val="00F97977"/>
    <w:rsid w:val="00FA53C9"/>
    <w:rsid w:val="00FA61C9"/>
    <w:rsid w:val="00FA6D5B"/>
    <w:rsid w:val="00FB04BF"/>
    <w:rsid w:val="00FB370B"/>
    <w:rsid w:val="00FB41B7"/>
    <w:rsid w:val="00FB559F"/>
    <w:rsid w:val="00FB5F38"/>
    <w:rsid w:val="00FC2685"/>
    <w:rsid w:val="00FC7602"/>
    <w:rsid w:val="00FE2ACA"/>
    <w:rsid w:val="00FF14E3"/>
    <w:rsid w:val="00FF47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theme" Target="theme/theme1.xml"/><Relationship Id="rId21" Type="http://schemas.openxmlformats.org/officeDocument/2006/relationships/hyperlink" Target="https://www.partnerskadohoda.gov.sk/zakladne-dokumenty/"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www.olaf.vlada.gov.sk/system-vcasneho-odhalovania-rizika-a-vylucenia-edes/"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www.partnerskadohoda.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ecas.org/"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eader" Target="header2.xml"/><Relationship Id="rId10" Type="http://schemas.openxmlformats.org/officeDocument/2006/relationships/hyperlink" Target="http://www.itms2014.sk"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273-sk/koordinacia-synergii-a-komplementarit-medzi-esif-a-ostatnymi-nastrojmi-podpory-eu-a-sr/"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itms2014.sk" TargetMode="External"/><Relationship Id="rId35"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01BFE-666F-4633-9A82-5CB4D23C9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11490</Words>
  <Characters>65499</Characters>
  <Application>Microsoft Office Word</Application>
  <DocSecurity>0</DocSecurity>
  <Lines>545</Lines>
  <Paragraphs>153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2022-11-11T07:07:00Z</dcterms:modified>
</cp:coreProperties>
</file>