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399CEB86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del w:id="0" w:author="Autor">
        <w:r w:rsidR="00313FE0" w:rsidRPr="0005691C">
          <w:rPr>
            <w:rFonts w:asciiTheme="minorHAnsi" w:hAnsiTheme="minorHAnsi" w:cstheme="minorHAnsi"/>
            <w:sz w:val="22"/>
          </w:rPr>
          <w:delText xml:space="preserve">osobne, kuriérom </w:delText>
        </w:r>
        <w:r w:rsidR="00561D29" w:rsidRPr="00BF0466">
          <w:rPr>
            <w:rFonts w:asciiTheme="minorHAnsi" w:hAnsiTheme="minorHAnsi" w:cstheme="minorHAnsi"/>
            <w:sz w:val="22"/>
          </w:rPr>
          <w:delText xml:space="preserve">doporučenou poštou alebo </w:delText>
        </w:r>
      </w:del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ins w:id="2" w:author="Autor">
        <w:r w:rsidR="00745552">
          <w:rPr>
            <w:rFonts w:asciiTheme="minorHAnsi" w:hAnsiTheme="minorHAnsi" w:cstheme="minorHAnsi"/>
            <w:sz w:val="22"/>
          </w:rPr>
          <w:t xml:space="preserve">do schránky RO OP TP </w:t>
        </w:r>
      </w:ins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del w:id="3" w:author="Autor">
        <w:r w:rsidR="00561D29" w:rsidRPr="00BF0466" w:rsidDel="00745552">
          <w:rPr>
            <w:rFonts w:asciiTheme="minorHAnsi" w:hAnsiTheme="minorHAnsi" w:cstheme="minorHAnsi"/>
            <w:sz w:val="22"/>
          </w:rPr>
          <w:delText xml:space="preserve">podpísanú </w:delText>
        </w:r>
      </w:del>
      <w:ins w:id="4" w:author="Autor">
        <w:r w:rsidR="00745552" w:rsidRPr="00BF0466">
          <w:rPr>
            <w:rFonts w:asciiTheme="minorHAnsi" w:hAnsiTheme="minorHAnsi" w:cstheme="minorHAnsi"/>
            <w:sz w:val="22"/>
          </w:rPr>
          <w:t>podpísan</w:t>
        </w:r>
        <w:r w:rsidR="00745552">
          <w:rPr>
            <w:rFonts w:asciiTheme="minorHAnsi" w:hAnsiTheme="minorHAnsi" w:cstheme="minorHAnsi"/>
            <w:sz w:val="22"/>
          </w:rPr>
          <w:t>é</w:t>
        </w:r>
        <w:r w:rsidR="00745552" w:rsidRPr="00BF0466">
          <w:rPr>
            <w:rFonts w:asciiTheme="minorHAnsi" w:hAnsiTheme="minorHAnsi" w:cstheme="minorHAnsi"/>
            <w:sz w:val="22"/>
          </w:rPr>
          <w:t xml:space="preserve"> </w:t>
        </w:r>
      </w:ins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del w:id="5" w:author="Autor">
        <w:r w:rsidR="00313FE0" w:rsidRPr="0005691C" w:rsidDel="00745552">
          <w:rPr>
            <w:rFonts w:asciiTheme="minorHAnsi" w:hAnsiTheme="minorHAnsi" w:cstheme="minorHAnsi"/>
            <w:sz w:val="22"/>
          </w:rPr>
          <w:delText>na</w:delText>
        </w:r>
      </w:del>
      <w:r w:rsidR="00313FE0" w:rsidRPr="0005691C">
        <w:rPr>
          <w:rFonts w:asciiTheme="minorHAnsi" w:hAnsiTheme="minorHAnsi" w:cstheme="minorHAnsi"/>
          <w:sz w:val="22"/>
        </w:rPr>
        <w:t xml:space="preserve"> </w:t>
      </w:r>
      <w:del w:id="6" w:author="Autor">
        <w:r w:rsidR="00313FE0" w:rsidRPr="0005691C">
          <w:rPr>
            <w:rFonts w:asciiTheme="minorHAnsi" w:hAnsiTheme="minorHAnsi" w:cstheme="minorHAnsi"/>
            <w:sz w:val="22"/>
          </w:rPr>
          <w:delText xml:space="preserve">vyššie uvedenú </w:delText>
        </w:r>
        <w:r w:rsidR="00313FE0" w:rsidRPr="0005691C" w:rsidDel="00745552">
          <w:rPr>
            <w:rFonts w:asciiTheme="minorHAnsi" w:hAnsiTheme="minorHAnsi" w:cstheme="minorHAnsi"/>
            <w:sz w:val="22"/>
          </w:rPr>
          <w:delText xml:space="preserve">adresu </w:delText>
        </w:r>
        <w:r w:rsidR="00F1080E" w:rsidRPr="0005691C" w:rsidDel="00745552">
          <w:rPr>
            <w:rFonts w:asciiTheme="minorHAnsi" w:hAnsiTheme="minorHAnsi" w:cstheme="minorHAnsi"/>
            <w:sz w:val="22"/>
          </w:rPr>
          <w:delText>riadiaceho orgánu</w:delText>
        </w:r>
      </w:del>
      <w:ins w:id="7" w:author="Autor">
        <w:del w:id="8" w:author="Autor">
          <w:r w:rsidR="00F27CE9" w:rsidDel="00745552">
            <w:rPr>
              <w:rFonts w:asciiTheme="minorHAnsi" w:hAnsiTheme="minorHAnsi" w:cstheme="minorHAnsi"/>
              <w:sz w:val="22"/>
            </w:rPr>
            <w:delText xml:space="preserve"> </w:delText>
          </w:r>
        </w:del>
        <w:r w:rsidR="00F27CE9">
          <w:rPr>
            <w:rFonts w:asciiTheme="minorHAnsi" w:hAnsiTheme="minorHAnsi" w:cstheme="minorHAnsi"/>
            <w:sz w:val="22"/>
          </w:rPr>
          <w:t>(</w:t>
        </w:r>
        <w:r w:rsidR="00745552">
          <w:rPr>
            <w:rFonts w:asciiTheme="minorHAnsi" w:hAnsiTheme="minorHAnsi" w:cstheme="minorHAnsi"/>
            <w:sz w:val="22"/>
          </w:rPr>
          <w:t>identifikácia schránky</w:t>
        </w:r>
        <w:del w:id="9" w:author="Autor">
          <w:r w:rsidR="00745552" w:rsidDel="003A64CA">
            <w:rPr>
              <w:rFonts w:asciiTheme="minorHAnsi" w:hAnsiTheme="minorHAnsi" w:cstheme="minorHAnsi"/>
              <w:sz w:val="22"/>
            </w:rPr>
            <w:delText xml:space="preserve"> </w:delText>
          </w:r>
          <w:r w:rsidR="00F27CE9" w:rsidDel="00745552">
            <w:rPr>
              <w:rFonts w:asciiTheme="minorHAnsi" w:hAnsiTheme="minorHAnsi" w:cstheme="minorHAnsi"/>
              <w:sz w:val="22"/>
            </w:rPr>
            <w:delText>schránka</w:delText>
          </w:r>
        </w:del>
        <w:r w:rsidR="00F27CE9">
          <w:rPr>
            <w:rFonts w:asciiTheme="minorHAnsi" w:hAnsiTheme="minorHAnsi" w:cstheme="minorHAnsi"/>
            <w:sz w:val="22"/>
          </w:rPr>
          <w:t xml:space="preserve">: </w:t>
        </w:r>
        <w:del w:id="10" w:author="Autor">
          <w:r w:rsidR="00F27CE9" w:rsidDel="00745552">
            <w:rPr>
              <w:rFonts w:asciiTheme="minorHAnsi" w:hAnsiTheme="minorHAnsi" w:cstheme="minorHAnsi"/>
              <w:sz w:val="22"/>
            </w:rPr>
            <w:delText xml:space="preserve">ÚPVS – Podanie na RO OPTP; </w:delText>
          </w:r>
        </w:del>
        <w:r w:rsidR="00F27CE9">
          <w:rPr>
            <w:rFonts w:asciiTheme="minorHAnsi" w:hAnsiTheme="minorHAnsi" w:cstheme="minorHAnsi"/>
            <w:sz w:val="22"/>
          </w:rPr>
          <w:t>MIRRI SR – RO OP TP, IČO: 503 492 87, suffix: 10007, číslo schránky: E0007130310)</w:t>
        </w:r>
        <w:r w:rsidR="00745552">
          <w:rPr>
            <w:rFonts w:asciiTheme="minorHAnsi" w:hAnsiTheme="minorHAnsi" w:cstheme="minorHAnsi"/>
            <w:sz w:val="22"/>
          </w:rPr>
          <w:t>, resp.</w:t>
        </w:r>
      </w:ins>
      <w:r w:rsidR="00313FE0" w:rsidRPr="0005691C">
        <w:rPr>
          <w:rFonts w:asciiTheme="minorHAnsi" w:hAnsiTheme="minorHAnsi" w:cstheme="minorHAnsi"/>
          <w:sz w:val="22"/>
        </w:rPr>
        <w:t xml:space="preserve"> </w:t>
      </w:r>
      <w:ins w:id="11" w:author="Autor">
        <w:r w:rsidR="00745552">
          <w:rPr>
            <w:rFonts w:asciiTheme="minorHAnsi" w:hAnsiTheme="minorHAnsi" w:cstheme="minorHAnsi"/>
            <w:sz w:val="22"/>
          </w:rPr>
          <w:t>ÚPVS – Podanie na RO O</w:t>
        </w:r>
        <w:r w:rsidR="002C5C5C">
          <w:rPr>
            <w:rFonts w:asciiTheme="minorHAnsi" w:hAnsiTheme="minorHAnsi" w:cstheme="minorHAnsi"/>
            <w:sz w:val="22"/>
          </w:rPr>
          <w:t>PTP</w:t>
        </w:r>
        <w:commentRangeEnd w:id="1"/>
        <w:r w:rsidR="002C5C5C">
          <w:rPr>
            <w:rStyle w:val="Odkaznakomentr"/>
            <w:rFonts w:eastAsia="Times New Roman" w:cs="Times New Roman"/>
          </w:rPr>
          <w:commentReference w:id="1"/>
        </w:r>
        <w:r w:rsidR="002C5C5C">
          <w:rPr>
            <w:rFonts w:asciiTheme="minorHAnsi" w:hAnsiTheme="minorHAnsi" w:cstheme="minorHAnsi"/>
            <w:sz w:val="22"/>
          </w:rPr>
          <w:t>,</w:t>
        </w:r>
        <w:r w:rsidR="00745552">
          <w:rPr>
            <w:rFonts w:asciiTheme="minorHAnsi" w:hAnsiTheme="minorHAnsi" w:cstheme="minorHAnsi"/>
            <w:sz w:val="22"/>
          </w:rPr>
          <w:t xml:space="preserve"> </w:t>
        </w:r>
      </w:ins>
      <w:commentRangeStart w:id="1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2"/>
      <w:r w:rsidR="006F1F95">
        <w:rPr>
          <w:rStyle w:val="Odkaznakomentr"/>
          <w:rFonts w:eastAsia="Times New Roman" w:cs="Times New Roman"/>
        </w:rPr>
        <w:commentReference w:id="1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ins w:id="13" w:author="Autor">
        <w:r w:rsidR="00BC0120">
          <w:rPr>
            <w:rFonts w:asciiTheme="minorHAnsi" w:hAnsiTheme="minorHAnsi" w:cstheme="minorHAnsi"/>
            <w:sz w:val="22"/>
          </w:rPr>
          <w:t>podá</w:t>
        </w:r>
        <w:r w:rsidR="00345B8F">
          <w:rPr>
            <w:rFonts w:asciiTheme="minorHAnsi" w:hAnsiTheme="minorHAnsi" w:cstheme="minorHAnsi"/>
            <w:sz w:val="22"/>
          </w:rPr>
          <w:t xml:space="preserve"> </w:t>
        </w:r>
      </w:ins>
      <w:del w:id="14" w:author="Autor">
        <w:r w:rsidR="00313FE0" w:rsidRPr="0005691C" w:rsidDel="00230D01">
          <w:rPr>
            <w:rFonts w:asciiTheme="minorHAnsi" w:hAnsiTheme="minorHAnsi" w:cstheme="minorHAnsi"/>
            <w:sz w:val="22"/>
          </w:rPr>
          <w:delText xml:space="preserve">doručí </w:delText>
        </w:r>
      </w:del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del w:id="15" w:author="Autor">
        <w:r w:rsidR="00313FE0" w:rsidRPr="0005691C">
          <w:rPr>
            <w:rFonts w:asciiTheme="minorHAnsi" w:hAnsiTheme="minorHAnsi" w:cstheme="minorHAnsi"/>
            <w:sz w:val="22"/>
          </w:rPr>
          <w:delText>osobne alebo ich odovzdá v posledný deň lehoty na prepravu prostredníctvom kuriéra alebo pošty</w:delText>
        </w:r>
        <w:r w:rsidR="000B1059">
          <w:rPr>
            <w:rFonts w:asciiTheme="minorHAnsi" w:hAnsiTheme="minorHAnsi" w:cstheme="minorHAnsi"/>
            <w:sz w:val="22"/>
          </w:rPr>
          <w:delText xml:space="preserve"> </w:delText>
        </w:r>
        <w:r w:rsidR="000B1059" w:rsidRPr="00745C3B">
          <w:rPr>
            <w:rFonts w:asciiTheme="minorHAnsi" w:hAnsiTheme="minorHAnsi" w:cstheme="minorHAnsi"/>
            <w:sz w:val="22"/>
          </w:rPr>
          <w:delText xml:space="preserve">alebo </w:delText>
        </w:r>
        <w:r w:rsidR="000B1059" w:rsidRPr="00745C3B" w:rsidDel="00D4438A">
          <w:rPr>
            <w:rFonts w:asciiTheme="minorHAnsi" w:hAnsiTheme="minorHAnsi" w:cstheme="minorHAnsi"/>
            <w:sz w:val="22"/>
          </w:rPr>
          <w:delText xml:space="preserve">ak </w:delText>
        </w:r>
        <w:r w:rsidR="000B1059" w:rsidRPr="00745C3B" w:rsidDel="00D4438A">
          <w:rPr>
            <w:rFonts w:asciiTheme="minorHAnsi" w:hAnsiTheme="minorHAnsi" w:cstheme="minorHAnsi"/>
            <w:sz w:val="22"/>
          </w:rPr>
          <w:lastRenderedPageBreak/>
          <w:delText xml:space="preserve">ich </w:delText>
        </w:r>
        <w:r w:rsidR="000B1059" w:rsidRPr="00745C3B" w:rsidDel="00230D01">
          <w:rPr>
            <w:rFonts w:asciiTheme="minorHAnsi" w:hAnsiTheme="minorHAnsi" w:cstheme="minorHAnsi"/>
            <w:sz w:val="22"/>
          </w:rPr>
          <w:delText xml:space="preserve">v posledný deň lehoty </w:delText>
        </w:r>
        <w:commentRangeStart w:id="16"/>
        <w:r w:rsidR="000B1059" w:rsidRPr="00745C3B" w:rsidDel="00BC0120">
          <w:rPr>
            <w:rFonts w:asciiTheme="minorHAnsi" w:hAnsiTheme="minorHAnsi" w:cstheme="minorHAnsi"/>
            <w:sz w:val="22"/>
          </w:rPr>
          <w:delText xml:space="preserve">podá </w:delText>
        </w:r>
      </w:del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16"/>
      <w:r w:rsidR="00D4438A">
        <w:rPr>
          <w:rStyle w:val="Odkaznakomentr"/>
          <w:rFonts w:eastAsia="Times New Roman" w:cs="Times New Roman"/>
        </w:rPr>
        <w:commentReference w:id="16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17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17"/>
      <w:r w:rsidR="000E7275">
        <w:rPr>
          <w:rStyle w:val="Odkaznakomentr"/>
          <w:rFonts w:eastAsia="Times New Roman" w:cs="Times New Roman"/>
        </w:rPr>
        <w:commentReference w:id="17"/>
      </w:r>
    </w:p>
    <w:p w14:paraId="17353007" w14:textId="045F59F9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18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del w:id="19" w:author="Autor">
        <w:r w:rsidRPr="0005691C" w:rsidDel="00207678">
          <w:rPr>
            <w:rFonts w:asciiTheme="minorHAnsi" w:hAnsiTheme="minorHAnsi" w:cstheme="minorHAnsi"/>
            <w:sz w:val="22"/>
          </w:rPr>
          <w:delText xml:space="preserve">1, písm. d) </w:delText>
        </w:r>
      </w:del>
      <w:ins w:id="20" w:author="Autor">
        <w:r w:rsidR="00207678">
          <w:rPr>
            <w:rFonts w:asciiTheme="minorHAnsi" w:hAnsiTheme="minorHAnsi" w:cstheme="minorHAnsi"/>
            <w:sz w:val="22"/>
          </w:rPr>
          <w:t xml:space="preserve">2 </w:t>
        </w:r>
      </w:ins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18"/>
      <w:r w:rsidR="000E7275">
        <w:rPr>
          <w:rStyle w:val="Odkaznakomentr"/>
          <w:rFonts w:eastAsia="Times New Roman" w:cs="Times New Roman"/>
        </w:rPr>
        <w:commentReference w:id="18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bookmarkStart w:id="21" w:name="_GoBack"/>
      <w:bookmarkEnd w:id="21"/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22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22"/>
      <w:r w:rsidR="00EF25C9">
        <w:rPr>
          <w:rStyle w:val="Odkaznakomentr"/>
          <w:rFonts w:eastAsia="Times New Roman" w:cs="Times New Roman"/>
        </w:rPr>
        <w:commentReference w:id="22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1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16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17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18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22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A4FA-6DC3-4E34-A996-A7B84C8E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2021-07-10T11:19:00Z</dcterms:modified>
</cp:coreProperties>
</file>