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EA44F" w14:textId="77777777" w:rsidR="00E83A67" w:rsidRDefault="00926A34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>
        <w:rPr>
          <w:rFonts w:eastAsiaTheme="minorEastAsia"/>
          <w:sz w:val="40"/>
          <w:szCs w:val="22"/>
        </w:rPr>
        <w:t xml:space="preserve"> </w:t>
      </w:r>
    </w:p>
    <w:p w14:paraId="0EB23CC0" w14:textId="77777777" w:rsidR="00813EE6" w:rsidRPr="00813EE6" w:rsidRDefault="000508CD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>
        <w:rPr>
          <w:rFonts w:eastAsiaTheme="minorEastAsia"/>
          <w:sz w:val="40"/>
          <w:szCs w:val="22"/>
        </w:rPr>
        <w:t>Centrálny koordinačný orgán</w:t>
      </w:r>
    </w:p>
    <w:p w14:paraId="66D14141" w14:textId="77777777" w:rsidR="00813EE6" w:rsidRPr="00813EE6" w:rsidRDefault="00813EE6" w:rsidP="00813EE6">
      <w:pPr>
        <w:spacing w:after="200" w:line="276" w:lineRule="auto"/>
        <w:rPr>
          <w:rFonts w:eastAsiaTheme="minorEastAsia"/>
          <w:sz w:val="4"/>
          <w:szCs w:val="4"/>
        </w:rPr>
      </w:pPr>
      <w:r w:rsidRPr="00813EE6">
        <w:rPr>
          <w:rFonts w:eastAsiaTheme="minorEastAsia"/>
          <w:sz w:val="21"/>
          <w:szCs w:val="21"/>
        </w:rPr>
        <w:t xml:space="preserve">          </w:t>
      </w:r>
      <w:r w:rsidRPr="00813EE6">
        <w:rPr>
          <w:rFonts w:eastAsiaTheme="minorEastAsia"/>
          <w:noProof/>
          <w:szCs w:val="22"/>
        </w:rPr>
        <w:drawing>
          <wp:inline distT="0" distB="0" distL="0" distR="0" wp14:anchorId="08E4FB2E" wp14:editId="5384D952">
            <wp:extent cx="882595" cy="1017767"/>
            <wp:effectExtent l="0" t="0" r="0" b="0"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EE6">
        <w:rPr>
          <w:rFonts w:eastAsiaTheme="minorEastAsia"/>
          <w:sz w:val="21"/>
          <w:szCs w:val="21"/>
        </w:rPr>
        <w:t xml:space="preserve">                                     </w:t>
      </w:r>
      <w:r w:rsidRPr="00813EE6">
        <w:rPr>
          <w:rFonts w:eastAsiaTheme="minorEastAsia"/>
          <w:szCs w:val="22"/>
        </w:rPr>
        <w:tab/>
        <w:t xml:space="preserve">                          </w:t>
      </w:r>
      <w:r w:rsidRPr="00813EE6">
        <w:rPr>
          <w:rFonts w:eastAsiaTheme="minorEastAsia"/>
          <w:szCs w:val="22"/>
        </w:rPr>
        <w:tab/>
      </w:r>
      <w:r w:rsidR="00891A1D" w:rsidRPr="00891A1D">
        <w:rPr>
          <w:rFonts w:eastAsiaTheme="minorEastAsia"/>
          <w:noProof/>
          <w:szCs w:val="22"/>
        </w:rPr>
        <w:object w:dxaOrig="2550" w:dyaOrig="1695" w14:anchorId="2A91EE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3.9pt;height:63.85pt;flip:x;mso-width-percent:0;mso-height-percent:0;mso-width-percent:0;mso-height-percent:0" o:ole="">
            <v:imagedata r:id="rId9" o:title=""/>
          </v:shape>
          <o:OLEObject Type="Embed" ProgID="PBrush" ShapeID="_x0000_i1025" DrawAspect="Content" ObjectID="_1678701377" r:id="rId10"/>
        </w:object>
      </w:r>
    </w:p>
    <w:p w14:paraId="04C13A9A" w14:textId="77777777" w:rsidR="00813EE6" w:rsidRPr="00813EE6" w:rsidRDefault="00813EE6" w:rsidP="00813EE6">
      <w:pPr>
        <w:spacing w:after="200" w:line="276" w:lineRule="auto"/>
        <w:rPr>
          <w:rFonts w:eastAsiaTheme="minorEastAsia"/>
          <w:color w:val="0070C0"/>
          <w:sz w:val="22"/>
          <w:szCs w:val="22"/>
        </w:rPr>
      </w:pP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  <w:t xml:space="preserve">                  </w:t>
      </w:r>
      <w:r w:rsidRPr="00813EE6">
        <w:rPr>
          <w:rFonts w:eastAsiaTheme="minorEastAsia"/>
          <w:color w:val="0070C0"/>
          <w:sz w:val="22"/>
          <w:szCs w:val="22"/>
        </w:rPr>
        <w:t>Európska únia</w:t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</w:p>
    <w:p w14:paraId="03F1CD36" w14:textId="77777777" w:rsidR="00813EE6" w:rsidRPr="00813EE6" w:rsidRDefault="00813EE6" w:rsidP="00813EE6">
      <w:pPr>
        <w:jc w:val="center"/>
        <w:rPr>
          <w:sz w:val="40"/>
          <w:lang w:eastAsia="cs-CZ"/>
        </w:rPr>
      </w:pPr>
    </w:p>
    <w:p w14:paraId="6E5A4AFC" w14:textId="29164E23" w:rsidR="00813EE6" w:rsidRPr="00813EE6" w:rsidRDefault="003E2A8B" w:rsidP="00813EE6">
      <w:pPr>
        <w:jc w:val="center"/>
        <w:rPr>
          <w:sz w:val="20"/>
          <w:lang w:eastAsia="cs-CZ"/>
        </w:rPr>
      </w:pPr>
      <w:r w:rsidRPr="00D25E75">
        <w:rPr>
          <w:sz w:val="40"/>
          <w:lang w:eastAsia="cs-CZ"/>
        </w:rPr>
        <w:t>Manuál</w:t>
      </w:r>
      <w:r w:rsidRPr="003E2A8B">
        <w:rPr>
          <w:sz w:val="40"/>
          <w:lang w:eastAsia="cs-CZ"/>
        </w:rPr>
        <w:t xml:space="preserve"> ITMS2014+ </w:t>
      </w:r>
      <w:commentRangeStart w:id="0"/>
      <w:commentRangeStart w:id="1"/>
      <w:del w:id="2" w:author="Adriana Giménez" w:date="2021-03-24T01:49:00Z">
        <w:r w:rsidRPr="003E2A8B" w:rsidDel="00F663C7">
          <w:rPr>
            <w:sz w:val="40"/>
            <w:lang w:eastAsia="cs-CZ"/>
          </w:rPr>
          <w:delText xml:space="preserve"> </w:delText>
        </w:r>
      </w:del>
      <w:commentRangeEnd w:id="0"/>
      <w:del w:id="3" w:author="Adriana Giménez" w:date="2021-03-25T10:43:00Z">
        <w:r w:rsidR="005775B8" w:rsidDel="00C30409">
          <w:rPr>
            <w:rStyle w:val="Odkaznakomentr"/>
          </w:rPr>
          <w:commentReference w:id="0"/>
        </w:r>
        <w:commentRangeEnd w:id="1"/>
        <w:r w:rsidR="00707A86" w:rsidDel="00C30409">
          <w:rPr>
            <w:rStyle w:val="Odkaznakomentr"/>
          </w:rPr>
          <w:commentReference w:id="1"/>
        </w:r>
      </w:del>
    </w:p>
    <w:p w14:paraId="18FB927F" w14:textId="77777777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Verzia č. </w:t>
      </w:r>
      <w:r w:rsidR="000508CD">
        <w:rPr>
          <w:sz w:val="20"/>
          <w:szCs w:val="20"/>
          <w:lang w:eastAsia="cs-CZ"/>
        </w:rPr>
        <w:t>1</w:t>
      </w:r>
      <w:r w:rsidR="00303DF8">
        <w:rPr>
          <w:sz w:val="20"/>
          <w:szCs w:val="20"/>
          <w:lang w:eastAsia="cs-CZ"/>
        </w:rPr>
        <w:t>.</w:t>
      </w:r>
      <w:ins w:id="4" w:author="Adriana Giménez" w:date="2021-03-03T00:49:00Z">
        <w:r w:rsidR="00F51DC3">
          <w:rPr>
            <w:sz w:val="20"/>
            <w:szCs w:val="20"/>
            <w:lang w:eastAsia="cs-CZ"/>
          </w:rPr>
          <w:t>3</w:t>
        </w:r>
      </w:ins>
      <w:del w:id="5" w:author="Adriana Giménez" w:date="2021-03-03T00:49:00Z">
        <w:r w:rsidR="00303DF8" w:rsidDel="00F51DC3">
          <w:rPr>
            <w:sz w:val="20"/>
            <w:szCs w:val="20"/>
            <w:lang w:eastAsia="cs-CZ"/>
          </w:rPr>
          <w:delText>2</w:delText>
        </w:r>
      </w:del>
    </w:p>
    <w:p w14:paraId="062FC9D0" w14:textId="38B6E7C1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Dátum </w:t>
      </w:r>
      <w:r w:rsidR="00ED5216">
        <w:rPr>
          <w:i/>
          <w:sz w:val="20"/>
          <w:szCs w:val="20"/>
          <w:u w:val="single"/>
          <w:lang w:eastAsia="cs-CZ"/>
        </w:rPr>
        <w:t xml:space="preserve">účinnosti </w:t>
      </w:r>
      <w:r w:rsidRPr="00813EE6">
        <w:rPr>
          <w:sz w:val="20"/>
          <w:szCs w:val="20"/>
          <w:lang w:eastAsia="cs-CZ"/>
        </w:rPr>
        <w:t>od:</w:t>
      </w:r>
      <w:r w:rsidR="000508CD">
        <w:rPr>
          <w:sz w:val="20"/>
          <w:szCs w:val="20"/>
          <w:lang w:eastAsia="cs-CZ"/>
        </w:rPr>
        <w:t xml:space="preserve"> </w:t>
      </w:r>
      <w:del w:id="6" w:author="Adriana Giménez" w:date="2021-03-03T00:49:00Z">
        <w:r w:rsidR="00E712D3" w:rsidRPr="00D25E75" w:rsidDel="00F51DC3">
          <w:rPr>
            <w:sz w:val="20"/>
            <w:szCs w:val="20"/>
            <w:lang w:eastAsia="cs-CZ"/>
          </w:rPr>
          <w:delText>20.04</w:delText>
        </w:r>
      </w:del>
      <w:ins w:id="7" w:author="Adriana Giménez" w:date="2021-03-18T01:46:00Z">
        <w:r w:rsidR="001826C7" w:rsidRPr="00D25E75">
          <w:rPr>
            <w:sz w:val="20"/>
            <w:szCs w:val="20"/>
            <w:lang w:eastAsia="cs-CZ"/>
          </w:rPr>
          <w:t>1</w:t>
        </w:r>
      </w:ins>
      <w:ins w:id="8" w:author="Adriana Giménez" w:date="2021-03-31T12:55:00Z">
        <w:r w:rsidR="002749F9">
          <w:rPr>
            <w:sz w:val="20"/>
            <w:szCs w:val="20"/>
            <w:lang w:eastAsia="cs-CZ"/>
          </w:rPr>
          <w:t>5</w:t>
        </w:r>
      </w:ins>
      <w:ins w:id="9" w:author="Adriana Giménez" w:date="2021-03-18T01:46:00Z">
        <w:r w:rsidR="001826C7" w:rsidRPr="00D25E75">
          <w:rPr>
            <w:sz w:val="20"/>
            <w:szCs w:val="20"/>
            <w:lang w:eastAsia="cs-CZ"/>
          </w:rPr>
          <w:t>.04</w:t>
        </w:r>
      </w:ins>
      <w:ins w:id="10" w:author="Adriana Giménez" w:date="2021-03-03T00:49:00Z">
        <w:r w:rsidR="00AC422A" w:rsidRPr="00D25E75">
          <w:rPr>
            <w:sz w:val="20"/>
            <w:szCs w:val="20"/>
            <w:lang w:eastAsia="cs-CZ"/>
          </w:rPr>
          <w:t>.2021</w:t>
        </w:r>
      </w:ins>
      <w:del w:id="11" w:author="Adriana Giménez" w:date="2021-03-03T00:49:00Z">
        <w:r w:rsidR="00523530" w:rsidDel="00F51DC3">
          <w:rPr>
            <w:sz w:val="20"/>
            <w:szCs w:val="20"/>
            <w:lang w:eastAsia="cs-CZ"/>
          </w:rPr>
          <w:delText>.2016</w:delText>
        </w:r>
      </w:del>
    </w:p>
    <w:p w14:paraId="725DE276" w14:textId="77777777" w:rsidR="00531DFC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  <w:r>
        <w:rPr>
          <w:rFonts w:eastAsiaTheme="minorEastAsia"/>
          <w:b/>
          <w:noProof/>
          <w:szCs w:val="20"/>
        </w:rPr>
        <w:t xml:space="preserve">                                                                      </w:t>
      </w:r>
      <w:r>
        <w:rPr>
          <w:rFonts w:eastAsiaTheme="minorEastAsia"/>
          <w:b/>
          <w:noProof/>
          <w:szCs w:val="20"/>
        </w:rPr>
        <w:drawing>
          <wp:inline distT="0" distB="0" distL="0" distR="0" wp14:anchorId="3E16709C" wp14:editId="7DEAD42E">
            <wp:extent cx="1292225" cy="939165"/>
            <wp:effectExtent l="0" t="0" r="317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C5C806" w14:textId="77777777" w:rsidR="000508CD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3C974B19" w14:textId="77777777" w:rsidR="000508CD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328CB69" w14:textId="77777777" w:rsidR="00813EE6" w:rsidRDefault="00813EE6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F104002" w14:textId="77777777" w:rsidR="009D194D" w:rsidRDefault="009D194D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4D743D6E" w14:textId="77777777" w:rsidR="007911A7" w:rsidRPr="00813EE6" w:rsidRDefault="007911A7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7F658158" w14:textId="77777777" w:rsidR="00813EE6" w:rsidRPr="00813EE6" w:rsidRDefault="00813EE6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Predkladá</w:t>
      </w:r>
      <w:r w:rsidRPr="00813EE6">
        <w:rPr>
          <w:rFonts w:eastAsiaTheme="minorEastAsia"/>
          <w:szCs w:val="20"/>
        </w:rPr>
        <w:t xml:space="preserve">: </w:t>
      </w:r>
      <w:r w:rsidR="0073652F">
        <w:rPr>
          <w:rFonts w:eastAsiaTheme="minorEastAsia"/>
          <w:szCs w:val="20"/>
        </w:rPr>
        <w:tab/>
      </w:r>
      <w:del w:id="12" w:author="Adriana Giménez" w:date="2021-03-03T00:49:00Z">
        <w:r w:rsidR="003E2A8B" w:rsidRPr="003E2A8B" w:rsidDel="00F51DC3">
          <w:rPr>
            <w:rFonts w:eastAsiaTheme="minorEastAsia"/>
            <w:szCs w:val="20"/>
          </w:rPr>
          <w:delText>Ing. Miloš Haso</w:delText>
        </w:r>
      </w:del>
      <w:ins w:id="13" w:author="Adriana Giménez" w:date="2021-03-03T00:49:00Z">
        <w:r w:rsidR="00F51DC3">
          <w:rPr>
            <w:rFonts w:eastAsiaTheme="minorEastAsia"/>
            <w:szCs w:val="20"/>
          </w:rPr>
          <w:t>Mgr. Roman Miškovič</w:t>
        </w:r>
      </w:ins>
      <w:del w:id="14" w:author="Adriana Giménez" w:date="2021-03-03T00:49:00Z">
        <w:r w:rsidR="003E2A8B" w:rsidRPr="003E2A8B" w:rsidDel="00F51DC3">
          <w:rPr>
            <w:rFonts w:eastAsiaTheme="minorEastAsia"/>
            <w:szCs w:val="20"/>
          </w:rPr>
          <w:delText>n</w:delText>
        </w:r>
      </w:del>
      <w:r w:rsidRPr="00813EE6">
        <w:rPr>
          <w:rFonts w:eastAsiaTheme="minorEastAsia"/>
          <w:szCs w:val="20"/>
        </w:rPr>
        <w:t xml:space="preserve">                              </w:t>
      </w:r>
      <w:r w:rsidRPr="00813EE6">
        <w:rPr>
          <w:rFonts w:eastAsiaTheme="minorEastAsia"/>
          <w:szCs w:val="20"/>
        </w:rPr>
        <w:tab/>
      </w:r>
    </w:p>
    <w:p w14:paraId="74200BBF" w14:textId="77777777" w:rsidR="00813EE6" w:rsidRPr="00813EE6" w:rsidRDefault="00813EE6" w:rsidP="0073652F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</w:t>
      </w:r>
      <w:r w:rsidR="0073652F">
        <w:rPr>
          <w:rFonts w:eastAsiaTheme="minorEastAsia"/>
          <w:szCs w:val="20"/>
        </w:rPr>
        <w:tab/>
      </w:r>
      <w:r w:rsidR="003E2A8B">
        <w:rPr>
          <w:rFonts w:eastAsiaTheme="minorEastAsia"/>
          <w:szCs w:val="20"/>
        </w:rPr>
        <w:t>ri</w:t>
      </w:r>
      <w:r w:rsidR="003E2A8B" w:rsidRPr="003E2A8B">
        <w:rPr>
          <w:rFonts w:eastAsiaTheme="minorEastAsia"/>
          <w:szCs w:val="20"/>
        </w:rPr>
        <w:t xml:space="preserve">aditeľ odboru </w:t>
      </w:r>
      <w:del w:id="15" w:author="Adriana Giménez" w:date="2021-03-03T00:49:00Z">
        <w:r w:rsidR="003E2A8B" w:rsidRPr="003E2A8B" w:rsidDel="00F51DC3">
          <w:rPr>
            <w:rFonts w:eastAsiaTheme="minorEastAsia"/>
            <w:szCs w:val="20"/>
          </w:rPr>
          <w:delText>ITMS</w:delText>
        </w:r>
      </w:del>
      <w:ins w:id="16" w:author="Adriana Giménez" w:date="2021-03-03T00:50:00Z">
        <w:r w:rsidR="00F51DC3">
          <w:rPr>
            <w:rFonts w:eastAsiaTheme="minorEastAsia"/>
            <w:szCs w:val="20"/>
          </w:rPr>
          <w:t>informačných systémov EŠIF</w:t>
        </w:r>
      </w:ins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ins w:id="17" w:author="Adriana Giménez" w:date="2021-03-03T00:50:00Z">
        <w:r w:rsidR="00F51DC3">
          <w:rPr>
            <w:rFonts w:eastAsiaTheme="minorEastAsia"/>
            <w:szCs w:val="20"/>
          </w:rPr>
          <w:tab/>
        </w:r>
      </w:ins>
      <w:del w:id="18" w:author="Adriana Giménez" w:date="2021-03-03T00:50:00Z">
        <w:r w:rsidRPr="00813EE6" w:rsidDel="00F51DC3">
          <w:rPr>
            <w:rFonts w:eastAsiaTheme="minorEastAsia"/>
            <w:szCs w:val="20"/>
          </w:rPr>
          <w:tab/>
        </w:r>
        <w:r w:rsidRPr="00813EE6" w:rsidDel="00F51DC3">
          <w:rPr>
            <w:rFonts w:eastAsiaTheme="minorEastAsia"/>
            <w:szCs w:val="20"/>
          </w:rPr>
          <w:tab/>
          <w:delText xml:space="preserve">      </w:delText>
        </w:r>
        <w:r w:rsidR="0073652F" w:rsidDel="00F51DC3">
          <w:rPr>
            <w:rFonts w:eastAsiaTheme="minorEastAsia"/>
            <w:szCs w:val="20"/>
          </w:rPr>
          <w:tab/>
        </w:r>
        <w:r w:rsidR="003E2A8B" w:rsidDel="00F51DC3">
          <w:rPr>
            <w:rFonts w:eastAsiaTheme="minorEastAsia"/>
            <w:szCs w:val="20"/>
          </w:rPr>
          <w:tab/>
        </w:r>
      </w:del>
      <w:r w:rsidRPr="00813EE6">
        <w:rPr>
          <w:rFonts w:eastAsiaTheme="minorEastAsia"/>
          <w:szCs w:val="20"/>
        </w:rPr>
        <w:t xml:space="preserve">Dátum:    </w:t>
      </w:r>
    </w:p>
    <w:p w14:paraId="0C6F851E" w14:textId="77777777" w:rsidR="00813EE6" w:rsidRPr="00813EE6" w:rsidRDefault="00813EE6" w:rsidP="0073652F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</w:t>
      </w:r>
      <w:r w:rsidR="0073652F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Podpis:         </w:t>
      </w:r>
    </w:p>
    <w:p w14:paraId="2D528493" w14:textId="77777777" w:rsidR="00813EE6" w:rsidRDefault="00813EE6" w:rsidP="007911A7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51B4C97A" w14:textId="77777777" w:rsidR="007911A7" w:rsidRPr="00813EE6" w:rsidRDefault="007911A7" w:rsidP="007911A7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FA23180" w14:textId="77777777" w:rsidR="003E2A8B" w:rsidRPr="00813EE6" w:rsidRDefault="00813EE6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Schválil</w:t>
      </w:r>
      <w:r w:rsidRPr="00813EE6">
        <w:rPr>
          <w:rFonts w:eastAsiaTheme="minorEastAsia"/>
          <w:szCs w:val="20"/>
        </w:rPr>
        <w:t xml:space="preserve">:    </w:t>
      </w:r>
      <w:r w:rsidR="0073652F">
        <w:rPr>
          <w:rFonts w:eastAsiaTheme="minorEastAsia"/>
          <w:szCs w:val="20"/>
        </w:rPr>
        <w:tab/>
      </w:r>
      <w:del w:id="19" w:author="Adriana Giménez" w:date="2021-03-03T00:50:00Z">
        <w:r w:rsidR="003E2A8B" w:rsidRPr="006976E9" w:rsidDel="00F51DC3">
          <w:rPr>
            <w:rFonts w:eastAsiaTheme="minorEastAsia"/>
            <w:szCs w:val="20"/>
            <w:highlight w:val="yellow"/>
          </w:rPr>
          <w:delText>Ing</w:delText>
        </w:r>
      </w:del>
      <w:ins w:id="20" w:author="Adriana Giménez" w:date="2021-03-03T00:50:00Z">
        <w:r w:rsidR="00F51DC3">
          <w:rPr>
            <w:rFonts w:eastAsiaTheme="minorEastAsia"/>
            <w:szCs w:val="20"/>
          </w:rPr>
          <w:t>Mgr</w:t>
        </w:r>
      </w:ins>
      <w:r w:rsidR="003E2A8B">
        <w:rPr>
          <w:rFonts w:eastAsiaTheme="minorEastAsia"/>
          <w:szCs w:val="20"/>
        </w:rPr>
        <w:t xml:space="preserve">. </w:t>
      </w:r>
      <w:del w:id="21" w:author="Adriana Giménez" w:date="2021-03-03T00:50:00Z">
        <w:r w:rsidR="003E2A8B" w:rsidDel="00F51DC3">
          <w:rPr>
            <w:rFonts w:eastAsiaTheme="minorEastAsia"/>
            <w:szCs w:val="20"/>
          </w:rPr>
          <w:delText>Alena Sabelová, PhD.</w:delText>
        </w:r>
      </w:del>
      <w:ins w:id="22" w:author="Adriana Giménez" w:date="2021-03-03T00:50:00Z">
        <w:r w:rsidR="00F51DC3">
          <w:rPr>
            <w:rFonts w:eastAsiaTheme="minorEastAsia"/>
            <w:szCs w:val="20"/>
          </w:rPr>
          <w:t>Marcela Zubriczká</w:t>
        </w:r>
      </w:ins>
      <w:r w:rsidR="003E2A8B" w:rsidRPr="00813EE6">
        <w:rPr>
          <w:rFonts w:eastAsiaTheme="minorEastAsia"/>
          <w:szCs w:val="20"/>
        </w:rPr>
        <w:t xml:space="preserve">                                </w:t>
      </w:r>
      <w:r w:rsidR="003E2A8B" w:rsidRPr="00813EE6">
        <w:rPr>
          <w:rFonts w:eastAsiaTheme="minorEastAsia"/>
          <w:szCs w:val="20"/>
        </w:rPr>
        <w:tab/>
      </w:r>
    </w:p>
    <w:p w14:paraId="2C51CFB9" w14:textId="77777777" w:rsidR="003E2A8B" w:rsidRPr="00813EE6" w:rsidRDefault="003E2A8B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</w:t>
      </w:r>
      <w:r>
        <w:rPr>
          <w:rFonts w:eastAsiaTheme="minorEastAsia"/>
          <w:szCs w:val="20"/>
        </w:rPr>
        <w:tab/>
        <w:t xml:space="preserve">generálna riaditeľka </w:t>
      </w:r>
      <w:del w:id="23" w:author="Adriana Giménez" w:date="2021-03-03T00:50:00Z">
        <w:r w:rsidDel="00F51DC3">
          <w:rPr>
            <w:rFonts w:eastAsiaTheme="minorEastAsia"/>
            <w:szCs w:val="20"/>
          </w:rPr>
          <w:delText>SCKO</w:delText>
        </w:r>
      </w:del>
      <w:ins w:id="24" w:author="Adriana Giménez" w:date="2021-03-03T00:50:00Z">
        <w:r w:rsidR="00F51DC3">
          <w:rPr>
            <w:rFonts w:eastAsiaTheme="minorEastAsia"/>
            <w:szCs w:val="20"/>
          </w:rPr>
          <w:t>sekcie financovania fondov</w:t>
        </w:r>
      </w:ins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ins w:id="25" w:author="Adriana Giménez" w:date="2021-03-03T00:50:00Z">
        <w:r w:rsidR="00F51DC3">
          <w:rPr>
            <w:rFonts w:eastAsiaTheme="minorEastAsia"/>
            <w:szCs w:val="20"/>
          </w:rPr>
          <w:tab/>
        </w:r>
      </w:ins>
      <w:del w:id="26" w:author="Adriana Giménez" w:date="2021-03-03T00:50:00Z">
        <w:r w:rsidRPr="00813EE6" w:rsidDel="00F51DC3">
          <w:rPr>
            <w:rFonts w:eastAsiaTheme="minorEastAsia"/>
            <w:szCs w:val="20"/>
          </w:rPr>
          <w:tab/>
        </w:r>
        <w:r w:rsidRPr="00813EE6" w:rsidDel="00F51DC3">
          <w:rPr>
            <w:rFonts w:eastAsiaTheme="minorEastAsia"/>
            <w:szCs w:val="20"/>
          </w:rPr>
          <w:tab/>
        </w:r>
        <w:r w:rsidRPr="00813EE6" w:rsidDel="00F51DC3">
          <w:rPr>
            <w:rFonts w:eastAsiaTheme="minorEastAsia"/>
            <w:szCs w:val="20"/>
          </w:rPr>
          <w:tab/>
          <w:delText xml:space="preserve">      </w:delText>
        </w:r>
        <w:r w:rsidDel="00F51DC3">
          <w:rPr>
            <w:rFonts w:eastAsiaTheme="minorEastAsia"/>
            <w:szCs w:val="20"/>
          </w:rPr>
          <w:tab/>
        </w:r>
      </w:del>
      <w:r w:rsidRPr="00813EE6">
        <w:rPr>
          <w:rFonts w:eastAsiaTheme="minorEastAsia"/>
          <w:szCs w:val="20"/>
        </w:rPr>
        <w:t xml:space="preserve">Dátum:    </w:t>
      </w:r>
    </w:p>
    <w:p w14:paraId="599AA5FA" w14:textId="77777777" w:rsidR="003E2A8B" w:rsidRPr="00813EE6" w:rsidRDefault="003E2A8B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</w:t>
      </w:r>
      <w:r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Podpis:         </w:t>
      </w:r>
    </w:p>
    <w:p w14:paraId="1CDE4363" w14:textId="77777777" w:rsidR="00813EE6" w:rsidRDefault="00813EE6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15CBDF18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493A630D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5FF6C090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18464229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5A64DD4F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27" w:author="Adriana Giménez" w:date="2021-03-04T22:21:00Z"/>
          <w:rFonts w:eastAsiaTheme="minorEastAsia"/>
          <w:szCs w:val="20"/>
        </w:rPr>
      </w:pPr>
    </w:p>
    <w:p w14:paraId="6A8B054D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28" w:author="Adriana Giménez" w:date="2021-03-04T22:21:00Z"/>
          <w:rFonts w:eastAsiaTheme="minorEastAsia"/>
          <w:szCs w:val="20"/>
        </w:rPr>
      </w:pPr>
    </w:p>
    <w:p w14:paraId="7257407F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29" w:author="Adriana Giménez" w:date="2021-03-04T22:21:00Z"/>
          <w:rFonts w:eastAsiaTheme="minorEastAsia"/>
          <w:szCs w:val="20"/>
        </w:rPr>
      </w:pPr>
    </w:p>
    <w:p w14:paraId="18524D10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0" w:author="Adriana Giménez" w:date="2021-03-04T22:21:00Z"/>
          <w:rFonts w:eastAsiaTheme="minorEastAsia"/>
          <w:szCs w:val="20"/>
        </w:rPr>
      </w:pPr>
    </w:p>
    <w:p w14:paraId="28631B48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1" w:author="Adriana Giménez" w:date="2021-03-04T22:21:00Z"/>
          <w:rFonts w:eastAsiaTheme="minorEastAsia"/>
          <w:szCs w:val="20"/>
        </w:rPr>
      </w:pPr>
    </w:p>
    <w:p w14:paraId="7D1A6308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2" w:author="Adriana Giménez" w:date="2021-03-04T22:21:00Z"/>
          <w:rFonts w:eastAsiaTheme="minorEastAsia"/>
          <w:szCs w:val="20"/>
        </w:rPr>
      </w:pPr>
    </w:p>
    <w:p w14:paraId="78562DDA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3" w:author="Adriana Giménez" w:date="2021-03-04T22:21:00Z"/>
          <w:rFonts w:eastAsiaTheme="minorEastAsia"/>
          <w:szCs w:val="20"/>
        </w:rPr>
      </w:pPr>
    </w:p>
    <w:p w14:paraId="1D29FF74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4" w:author="Adriana Giménez" w:date="2021-03-04T22:21:00Z"/>
          <w:rFonts w:eastAsiaTheme="minorEastAsia"/>
          <w:szCs w:val="20"/>
        </w:rPr>
      </w:pPr>
    </w:p>
    <w:p w14:paraId="6F39D756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5" w:author="Adriana Giménez" w:date="2021-03-04T22:21:00Z"/>
          <w:rFonts w:eastAsiaTheme="minorEastAsia"/>
          <w:szCs w:val="20"/>
        </w:rPr>
      </w:pPr>
    </w:p>
    <w:p w14:paraId="1906E20D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6" w:author="Adriana Giménez" w:date="2021-03-04T22:21:00Z"/>
          <w:rFonts w:eastAsiaTheme="minorEastAsia"/>
          <w:szCs w:val="20"/>
        </w:rPr>
      </w:pPr>
    </w:p>
    <w:p w14:paraId="381ABE1A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7" w:author="Adriana Giménez" w:date="2021-03-04T22:21:00Z"/>
          <w:rFonts w:eastAsiaTheme="minorEastAsia"/>
          <w:szCs w:val="20"/>
        </w:rPr>
      </w:pPr>
    </w:p>
    <w:p w14:paraId="74FBB9D1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8" w:author="Adriana Giménez" w:date="2021-03-04T22:21:00Z"/>
          <w:rFonts w:eastAsiaTheme="minorEastAsia"/>
          <w:szCs w:val="20"/>
        </w:rPr>
      </w:pPr>
    </w:p>
    <w:p w14:paraId="781486FA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39" w:author="Adriana Giménez" w:date="2021-03-04T22:21:00Z"/>
          <w:rFonts w:eastAsiaTheme="minorEastAsia"/>
          <w:szCs w:val="20"/>
        </w:rPr>
      </w:pPr>
    </w:p>
    <w:p w14:paraId="468B0EFE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0" w:author="Adriana Giménez" w:date="2021-03-04T22:21:00Z"/>
          <w:rFonts w:eastAsiaTheme="minorEastAsia"/>
          <w:szCs w:val="20"/>
        </w:rPr>
      </w:pPr>
    </w:p>
    <w:p w14:paraId="5FCB0EF2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1" w:author="Adriana Giménez" w:date="2021-03-04T22:21:00Z"/>
          <w:rFonts w:eastAsiaTheme="minorEastAsia"/>
          <w:szCs w:val="20"/>
        </w:rPr>
      </w:pPr>
    </w:p>
    <w:p w14:paraId="0C09509B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2" w:author="Adriana Giménez" w:date="2021-03-04T22:21:00Z"/>
          <w:rFonts w:eastAsiaTheme="minorEastAsia"/>
          <w:szCs w:val="20"/>
        </w:rPr>
      </w:pPr>
    </w:p>
    <w:p w14:paraId="5C65F2FE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3" w:author="Adriana Giménez" w:date="2021-03-04T22:21:00Z"/>
          <w:rFonts w:eastAsiaTheme="minorEastAsia"/>
          <w:szCs w:val="20"/>
        </w:rPr>
      </w:pPr>
    </w:p>
    <w:p w14:paraId="4E27EC50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4" w:author="Adriana Giménez" w:date="2021-03-04T22:21:00Z"/>
          <w:rFonts w:eastAsiaTheme="minorEastAsia"/>
          <w:szCs w:val="20"/>
        </w:rPr>
      </w:pPr>
    </w:p>
    <w:p w14:paraId="6CA1A46F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5" w:author="Adriana Giménez" w:date="2021-03-04T22:21:00Z"/>
          <w:rFonts w:eastAsiaTheme="minorEastAsia"/>
          <w:szCs w:val="20"/>
        </w:rPr>
      </w:pPr>
    </w:p>
    <w:p w14:paraId="102E1B55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6" w:author="Adriana Giménez" w:date="2021-03-04T22:21:00Z"/>
          <w:rFonts w:eastAsiaTheme="minorEastAsia"/>
          <w:szCs w:val="20"/>
        </w:rPr>
      </w:pPr>
    </w:p>
    <w:p w14:paraId="53DB39A9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7" w:author="Adriana Giménez" w:date="2021-03-04T22:21:00Z"/>
          <w:rFonts w:eastAsiaTheme="minorEastAsia"/>
          <w:szCs w:val="20"/>
        </w:rPr>
      </w:pPr>
    </w:p>
    <w:p w14:paraId="1C3FE190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8" w:author="Adriana Giménez" w:date="2021-03-04T22:21:00Z"/>
          <w:rFonts w:eastAsiaTheme="minorEastAsia"/>
          <w:szCs w:val="20"/>
        </w:rPr>
      </w:pPr>
    </w:p>
    <w:p w14:paraId="59BD0AA2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49" w:author="Adriana Giménez" w:date="2021-03-04T22:21:00Z"/>
          <w:rFonts w:eastAsiaTheme="minorEastAsia"/>
          <w:szCs w:val="20"/>
        </w:rPr>
      </w:pPr>
    </w:p>
    <w:p w14:paraId="444DC0F8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0" w:author="Adriana Giménez" w:date="2021-03-04T22:21:00Z"/>
          <w:rFonts w:eastAsiaTheme="minorEastAsia"/>
          <w:szCs w:val="20"/>
        </w:rPr>
      </w:pPr>
    </w:p>
    <w:p w14:paraId="75F0B4F2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1" w:author="Adriana Giménez" w:date="2021-03-04T22:21:00Z"/>
          <w:rFonts w:eastAsiaTheme="minorEastAsia"/>
          <w:szCs w:val="20"/>
        </w:rPr>
      </w:pPr>
    </w:p>
    <w:p w14:paraId="2E5A935D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2" w:author="Adriana Giménez" w:date="2021-03-04T22:21:00Z"/>
          <w:rFonts w:eastAsiaTheme="minorEastAsia"/>
          <w:szCs w:val="20"/>
        </w:rPr>
      </w:pPr>
    </w:p>
    <w:p w14:paraId="63D41C8B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3" w:author="Adriana Giménez" w:date="2021-03-04T22:21:00Z"/>
          <w:rFonts w:eastAsiaTheme="minorEastAsia"/>
          <w:szCs w:val="20"/>
        </w:rPr>
      </w:pPr>
    </w:p>
    <w:p w14:paraId="5B57DE74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4" w:author="Adriana Giménez" w:date="2021-03-04T22:21:00Z"/>
          <w:rFonts w:eastAsiaTheme="minorEastAsia"/>
          <w:szCs w:val="20"/>
        </w:rPr>
      </w:pPr>
    </w:p>
    <w:p w14:paraId="54FDFFCD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5" w:author="Adriana Giménez" w:date="2021-03-04T22:21:00Z"/>
          <w:rFonts w:eastAsiaTheme="minorEastAsia"/>
          <w:szCs w:val="20"/>
        </w:rPr>
      </w:pPr>
    </w:p>
    <w:p w14:paraId="2F4B3863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6" w:author="Adriana Giménez" w:date="2021-03-04T22:21:00Z"/>
          <w:rFonts w:eastAsiaTheme="minorEastAsia"/>
          <w:szCs w:val="20"/>
        </w:rPr>
      </w:pPr>
    </w:p>
    <w:p w14:paraId="73BEEA6E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7" w:author="Adriana Giménez" w:date="2021-03-04T22:21:00Z"/>
          <w:rFonts w:eastAsiaTheme="minorEastAsia"/>
          <w:szCs w:val="20"/>
        </w:rPr>
      </w:pPr>
    </w:p>
    <w:p w14:paraId="7E346E33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8" w:author="Adriana Giménez" w:date="2021-03-04T22:21:00Z"/>
          <w:rFonts w:eastAsiaTheme="minorEastAsia"/>
          <w:szCs w:val="20"/>
        </w:rPr>
      </w:pPr>
    </w:p>
    <w:p w14:paraId="3C749EA0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59" w:author="Adriana Giménez" w:date="2021-03-04T22:21:00Z"/>
          <w:rFonts w:eastAsiaTheme="minorEastAsia"/>
          <w:szCs w:val="20"/>
        </w:rPr>
      </w:pPr>
    </w:p>
    <w:p w14:paraId="60F642F4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0" w:author="Adriana Giménez" w:date="2021-03-04T22:21:00Z"/>
          <w:rFonts w:eastAsiaTheme="minorEastAsia"/>
          <w:szCs w:val="20"/>
        </w:rPr>
      </w:pPr>
    </w:p>
    <w:p w14:paraId="62737AE2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1" w:author="Adriana Giménez" w:date="2021-03-04T22:21:00Z"/>
          <w:rFonts w:eastAsiaTheme="minorEastAsia"/>
          <w:szCs w:val="20"/>
        </w:rPr>
      </w:pPr>
    </w:p>
    <w:p w14:paraId="033E0DB1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2" w:author="Adriana Giménez" w:date="2021-03-04T22:21:00Z"/>
          <w:rFonts w:eastAsiaTheme="minorEastAsia"/>
          <w:szCs w:val="20"/>
        </w:rPr>
      </w:pPr>
    </w:p>
    <w:p w14:paraId="7E9FEDC1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3" w:author="Adriana Giménez" w:date="2021-03-04T22:21:00Z"/>
          <w:rFonts w:eastAsiaTheme="minorEastAsia"/>
          <w:szCs w:val="20"/>
        </w:rPr>
      </w:pPr>
    </w:p>
    <w:p w14:paraId="5870F6A1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4" w:author="Adriana Giménez" w:date="2021-03-04T22:21:00Z"/>
          <w:rFonts w:eastAsiaTheme="minorEastAsia"/>
          <w:szCs w:val="20"/>
        </w:rPr>
      </w:pPr>
    </w:p>
    <w:p w14:paraId="00B27674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5" w:author="Adriana Giménez" w:date="2021-03-04T22:21:00Z"/>
          <w:rFonts w:eastAsiaTheme="minorEastAsia"/>
          <w:szCs w:val="20"/>
        </w:rPr>
      </w:pPr>
    </w:p>
    <w:p w14:paraId="5976EC32" w14:textId="77777777" w:rsidR="008F4FF2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6" w:author="Adriana Giménez" w:date="2021-03-04T22:21:00Z"/>
          <w:rFonts w:eastAsiaTheme="minorEastAsia"/>
          <w:szCs w:val="20"/>
        </w:rPr>
      </w:pPr>
    </w:p>
    <w:p w14:paraId="425032E0" w14:textId="77777777" w:rsidR="008F4FF2" w:rsidRPr="00813EE6" w:rsidDel="00AC422A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del w:id="67" w:author="Adriana Giménez" w:date="2021-03-04T22:21:00Z"/>
          <w:rFonts w:eastAsiaTheme="minorEastAsia"/>
          <w:szCs w:val="20"/>
        </w:rPr>
      </w:pPr>
    </w:p>
    <w:bookmarkStart w:id="68" w:name="_Toc67860538" w:displacedByCustomXml="next"/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z w:val="24"/>
          <w:szCs w:val="24"/>
        </w:rPr>
        <w:id w:val="1358157948"/>
        <w:docPartObj>
          <w:docPartGallery w:val="Table of Contents"/>
          <w:docPartUnique/>
        </w:docPartObj>
      </w:sdtPr>
      <w:sdtEndPr/>
      <w:sdtContent>
        <w:p w14:paraId="19BC9238" w14:textId="77777777" w:rsidR="00544DEB" w:rsidRDefault="00544DEB" w:rsidP="005E7E38">
          <w:pPr>
            <w:pStyle w:val="Nadpis1"/>
            <w:numPr>
              <w:ilvl w:val="0"/>
              <w:numId w:val="0"/>
            </w:numPr>
            <w:ind w:left="432"/>
          </w:pPr>
          <w:r w:rsidRPr="00A210B1">
            <w:t>Obsah</w:t>
          </w:r>
          <w:bookmarkEnd w:id="68"/>
        </w:p>
        <w:p w14:paraId="724235D3" w14:textId="77777777" w:rsidR="00A210B1" w:rsidRPr="00A210B1" w:rsidRDefault="00A210B1" w:rsidP="00A210B1"/>
        <w:p w14:paraId="1457B9D9" w14:textId="3F0B3BC5" w:rsidR="00167914" w:rsidRPr="00FF45C0" w:rsidRDefault="00544DEB">
          <w:pPr>
            <w:pStyle w:val="Obsah1"/>
            <w:rPr>
              <w:ins w:id="69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r w:rsidRPr="001258BF">
            <w:rPr>
              <w:rFonts w:ascii="Arial Narrow" w:hAnsi="Arial Narrow"/>
            </w:rPr>
            <w:fldChar w:fldCharType="begin"/>
          </w:r>
          <w:r w:rsidRPr="001258BF">
            <w:rPr>
              <w:rFonts w:ascii="Arial Narrow" w:hAnsi="Arial Narrow"/>
            </w:rPr>
            <w:instrText xml:space="preserve"> TOC \o "1-3" \h \z \u </w:instrText>
          </w:r>
          <w:r w:rsidRPr="001258BF">
            <w:rPr>
              <w:rFonts w:ascii="Arial Narrow" w:hAnsi="Arial Narrow"/>
            </w:rPr>
            <w:fldChar w:fldCharType="separate"/>
          </w:r>
          <w:ins w:id="70" w:author="Adriana Giménez" w:date="2021-03-28T21:48:00Z">
            <w:r w:rsidR="00167914"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="00167914"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="00167914" w:rsidRPr="00FF45C0">
              <w:rPr>
                <w:rFonts w:ascii="Arial Narrow" w:hAnsi="Arial Narrow"/>
              </w:rPr>
              <w:instrText>HYPERLINK \l "_Toc67860538"</w:instrText>
            </w:r>
            <w:r w:rsidR="00167914"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="00167914"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="00167914" w:rsidRPr="00FF45C0">
              <w:rPr>
                <w:rStyle w:val="Hypertextovprepojenie"/>
                <w:rFonts w:ascii="Arial Narrow" w:hAnsi="Arial Narrow"/>
              </w:rPr>
              <w:t>Obsah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_Toc67860538 \h </w:instrText>
            </w:r>
          </w:ins>
          <w:r w:rsidR="00167914" w:rsidRPr="00FF45C0">
            <w:rPr>
              <w:rFonts w:ascii="Arial Narrow" w:hAnsi="Arial Narrow"/>
              <w:webHidden/>
            </w:rPr>
          </w:r>
          <w:r w:rsidR="00167914" w:rsidRPr="00FF45C0">
            <w:rPr>
              <w:rFonts w:ascii="Arial Narrow" w:hAnsi="Arial Narrow"/>
              <w:webHidden/>
            </w:rPr>
            <w:fldChar w:fldCharType="separate"/>
          </w:r>
          <w:ins w:id="71" w:author="Adriana Giménez" w:date="2021-03-31T13:06:00Z">
            <w:r w:rsidR="00EC163A">
              <w:rPr>
                <w:rFonts w:ascii="Arial Narrow" w:hAnsi="Arial Narrow"/>
                <w:webHidden/>
              </w:rPr>
              <w:t>2</w:t>
            </w:r>
          </w:ins>
          <w:ins w:id="72" w:author="Adriana Giménez" w:date="2021-03-28T21:48:00Z"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  <w:r w:rsidR="00167914"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048184B0" w14:textId="3A1525BE" w:rsidR="00167914" w:rsidRPr="00FF45C0" w:rsidRDefault="00167914">
          <w:pPr>
            <w:pStyle w:val="Obsah1"/>
            <w:rPr>
              <w:ins w:id="73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74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"_Toc67860539"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1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Úvod - Východiská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_Toc67860539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75" w:author="Adriana Giménez" w:date="2021-03-31T13:06:00Z">
            <w:r w:rsidR="00EC163A">
              <w:rPr>
                <w:rFonts w:ascii="Arial Narrow" w:hAnsi="Arial Narrow"/>
                <w:webHidden/>
              </w:rPr>
              <w:t>3</w:t>
            </w:r>
          </w:ins>
          <w:ins w:id="76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77CC1905" w14:textId="73E0B76F" w:rsidR="00167914" w:rsidRPr="00FF45C0" w:rsidRDefault="00167914">
          <w:pPr>
            <w:pStyle w:val="Obsah2"/>
            <w:rPr>
              <w:ins w:id="77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78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"_Toc67860540"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1.1 </w:t>
            </w:r>
          </w:ins>
          <w:ins w:id="79" w:author="Adriana Giménez" w:date="2021-03-28T21:50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80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Účel manuálu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_Toc67860540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81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3</w:t>
            </w:r>
          </w:ins>
          <w:ins w:id="82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5B38D57B" w14:textId="383E531E" w:rsidR="00167914" w:rsidRPr="00FF45C0" w:rsidRDefault="00167914">
          <w:pPr>
            <w:pStyle w:val="Obsah2"/>
            <w:rPr>
              <w:ins w:id="83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84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"_Toc67860541"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 w:cs="Arial Narrow"/>
                <w:noProof/>
              </w:rPr>
              <w:t>1.2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"_Toc67860542"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Legislatívny a inštitucionálny rámec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_Toc67860542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85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3</w:t>
            </w:r>
          </w:ins>
          <w:ins w:id="86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2E62B044" w14:textId="6437C679" w:rsidR="00167914" w:rsidRPr="00FF45C0" w:rsidRDefault="00167914">
          <w:pPr>
            <w:pStyle w:val="Obsah1"/>
            <w:rPr>
              <w:ins w:id="87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88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"_Toc67860545"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2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Základné informácie o systéme ITMS2014+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_Toc67860545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89" w:author="Adriana Giménez" w:date="2021-03-31T13:06:00Z">
            <w:r w:rsidR="00EC163A">
              <w:rPr>
                <w:rFonts w:ascii="Arial Narrow" w:hAnsi="Arial Narrow"/>
                <w:webHidden/>
              </w:rPr>
              <w:t>5</w:t>
            </w:r>
          </w:ins>
          <w:ins w:id="90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1B10FFB7" w14:textId="4E4E9708" w:rsidR="00167914" w:rsidRPr="00FF45C0" w:rsidRDefault="00167914">
          <w:pPr>
            <w:pStyle w:val="Obsah2"/>
            <w:rPr>
              <w:ins w:id="91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92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"_Toc67860546"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2.1 </w:t>
            </w:r>
          </w:ins>
          <w:ins w:id="93" w:author="Adriana Giménez" w:date="2021-03-28T21:50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94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Stručná charakteristika  ITMS2014+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_Toc67860546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95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5</w:t>
            </w:r>
          </w:ins>
          <w:ins w:id="96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762ECF3E" w14:textId="3EB398A2" w:rsidR="00167914" w:rsidRPr="00FF45C0" w:rsidRDefault="00167914">
          <w:pPr>
            <w:pStyle w:val="Obsah2"/>
            <w:rPr>
              <w:ins w:id="97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98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"_Toc67860547"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2.2 </w:t>
            </w:r>
          </w:ins>
          <w:ins w:id="99" w:author="Adriana Giménez" w:date="2021-03-28T21:50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100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Riadenie projektu ITMS2014+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_Toc67860547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01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5</w:t>
            </w:r>
          </w:ins>
          <w:ins w:id="102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7CD16D77" w14:textId="59BCEAC9" w:rsidR="00167914" w:rsidRPr="00FF45C0" w:rsidRDefault="00167914">
          <w:pPr>
            <w:pStyle w:val="Obsah1"/>
            <w:rPr>
              <w:ins w:id="103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104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"_Toc67860548"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3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Nastavenia orgánov implementácie EŠIF v ITMS2014+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_Toc67860548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105" w:author="Adriana Giménez" w:date="2021-03-31T13:06:00Z">
            <w:r w:rsidR="00EC163A">
              <w:rPr>
                <w:rFonts w:ascii="Arial Narrow" w:hAnsi="Arial Narrow"/>
                <w:webHidden/>
              </w:rPr>
              <w:t>6</w:t>
            </w:r>
          </w:ins>
          <w:ins w:id="106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09615676" w14:textId="73D51842" w:rsidR="00167914" w:rsidRPr="00FF45C0" w:rsidRDefault="00167914">
          <w:pPr>
            <w:pStyle w:val="Obsah2"/>
            <w:rPr>
              <w:ins w:id="107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08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"_Toc67860549"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3.1 </w:t>
            </w:r>
          </w:ins>
          <w:ins w:id="109" w:author="Adriana Giménez" w:date="2021-03-28T21:50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110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Stanovenie orgánov implementácie EŠIF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_Toc67860549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11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6</w:t>
            </w:r>
          </w:ins>
          <w:ins w:id="112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59ABB7E2" w14:textId="1238A0BC" w:rsidR="00167914" w:rsidRPr="00FF45C0" w:rsidRDefault="00167914">
          <w:pPr>
            <w:pStyle w:val="Obsah2"/>
            <w:rPr>
              <w:ins w:id="113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14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"_Toc67860550"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3.2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"_Toc67860551"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Rola orgánu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_Toc67860551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15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6</w:t>
            </w:r>
          </w:ins>
          <w:ins w:id="116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23F2FA30" w14:textId="6469CE19" w:rsidR="00167914" w:rsidRPr="00FF45C0" w:rsidRDefault="00167914">
          <w:pPr>
            <w:pStyle w:val="Obsah2"/>
            <w:rPr>
              <w:ins w:id="117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18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"_Toc67860552"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3.3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"_Toc67860553"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Vizibility orgánu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_Toc67860553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19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6</w:t>
            </w:r>
          </w:ins>
          <w:ins w:id="120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3B74BEDB" w14:textId="36931929" w:rsidR="00167914" w:rsidRPr="00FF45C0" w:rsidRDefault="00167914">
          <w:pPr>
            <w:pStyle w:val="Obsah1"/>
            <w:rPr>
              <w:ins w:id="121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122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"_Toc67860555"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4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Nastavene prístupov do Neverejnej časti ITMS2014+ na úrovni používateľov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_Toc67860555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123" w:author="Adriana Giménez" w:date="2021-03-31T13:06:00Z">
            <w:r w:rsidR="00EC163A">
              <w:rPr>
                <w:rFonts w:ascii="Arial Narrow" w:hAnsi="Arial Narrow"/>
                <w:webHidden/>
              </w:rPr>
              <w:t>7</w:t>
            </w:r>
          </w:ins>
          <w:ins w:id="124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6340C502" w14:textId="6932EFAC" w:rsidR="00167914" w:rsidRPr="00FF45C0" w:rsidRDefault="00167914">
          <w:pPr>
            <w:pStyle w:val="Obsah2"/>
            <w:rPr>
              <w:ins w:id="125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26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"_Toc67860556"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4.1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"_Toc67860557"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Základné princípy riadenia a nastavení prístupov ako východiská pre oddelenosť funkcií používateľov Neverejnej časti ITMS2014+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_Toc67860557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27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7</w:t>
            </w:r>
          </w:ins>
          <w:ins w:id="128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46D2D3AA" w14:textId="2844AA7C" w:rsidR="00167914" w:rsidRPr="00FF45C0" w:rsidRDefault="00167914">
          <w:pPr>
            <w:pStyle w:val="Obsah1"/>
            <w:rPr>
              <w:ins w:id="129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130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"_Toc67860559"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5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Bezpečnosť systému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_Toc67860559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131" w:author="Adriana Giménez" w:date="2021-03-31T13:06:00Z">
            <w:r w:rsidR="00EC163A">
              <w:rPr>
                <w:rFonts w:ascii="Arial Narrow" w:hAnsi="Arial Narrow"/>
                <w:webHidden/>
              </w:rPr>
              <w:t>8</w:t>
            </w:r>
          </w:ins>
          <w:ins w:id="132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210EF6DA" w14:textId="4DF71551" w:rsidR="00167914" w:rsidRPr="00FF45C0" w:rsidRDefault="00167914">
          <w:pPr>
            <w:pStyle w:val="Obsah2"/>
            <w:rPr>
              <w:ins w:id="133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34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"_Toc67860560"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5.1 </w:t>
            </w:r>
          </w:ins>
          <w:ins w:id="135" w:author="Adriana Giménez" w:date="2021-03-28T21:49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136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Osoby podieľajúce sa na projekte ITMS2014+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_Toc67860560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37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8</w:t>
            </w:r>
          </w:ins>
          <w:ins w:id="138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45009578" w14:textId="47D5CE86" w:rsidR="00167914" w:rsidRPr="00FF45C0" w:rsidRDefault="00167914">
          <w:pPr>
            <w:pStyle w:val="Obsah2"/>
            <w:rPr>
              <w:ins w:id="139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40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"_Toc67860561"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5.2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"_Toc67860562"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Základné bezpečnostné zásady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_Toc67860562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41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8</w:t>
            </w:r>
          </w:ins>
          <w:ins w:id="142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50986428" w14:textId="286E3F53" w:rsidR="00167914" w:rsidRPr="00FF45C0" w:rsidRDefault="00167914">
          <w:pPr>
            <w:pStyle w:val="Obsah2"/>
            <w:rPr>
              <w:ins w:id="143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44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"_Toc67860563"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5.3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"_Toc67860564"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Správa hesiel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_Toc67860564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45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8</w:t>
            </w:r>
          </w:ins>
          <w:ins w:id="146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01473F55" w14:textId="6560586A" w:rsidR="00167914" w:rsidRPr="00FF45C0" w:rsidRDefault="00167914">
          <w:pPr>
            <w:pStyle w:val="Obsah1"/>
            <w:rPr>
              <w:ins w:id="147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148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"_Toc67860566"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6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Administrácia systému ITMS2014+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_Toc67860566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149" w:author="Adriana Giménez" w:date="2021-03-31T13:06:00Z">
            <w:r w:rsidR="00EC163A">
              <w:rPr>
                <w:rFonts w:ascii="Arial Narrow" w:hAnsi="Arial Narrow"/>
                <w:webHidden/>
              </w:rPr>
              <w:t>9</w:t>
            </w:r>
          </w:ins>
          <w:ins w:id="150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53F02CCD" w14:textId="0B919CDD" w:rsidR="00167914" w:rsidRPr="00FF45C0" w:rsidRDefault="00167914">
          <w:pPr>
            <w:pStyle w:val="Obsah2"/>
            <w:rPr>
              <w:ins w:id="151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52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"_Toc67860567"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6.1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"_Toc67860568"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Základné princípy administrácie systému ITMS2014+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_Toc67860568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53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9</w:t>
            </w:r>
          </w:ins>
          <w:ins w:id="154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3FF3A042" w14:textId="16F3E873" w:rsidR="00167914" w:rsidRPr="00FF45C0" w:rsidRDefault="00167914">
          <w:pPr>
            <w:pStyle w:val="Obsah2"/>
            <w:rPr>
              <w:ins w:id="155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56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"_Toc67860569"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6.2 </w:t>
            </w:r>
          </w:ins>
          <w:ins w:id="157" w:author="Adriana Giménez" w:date="2021-03-28T21:49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158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Úrovne administrácie systému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_Toc67860569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59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9</w:t>
            </w:r>
          </w:ins>
          <w:ins w:id="160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0057D5CD" w14:textId="16CF86A6" w:rsidR="00167914" w:rsidRPr="00FF45C0" w:rsidRDefault="00167914">
          <w:pPr>
            <w:pStyle w:val="Obsah1"/>
            <w:rPr>
              <w:ins w:id="161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ins w:id="162" w:author="Adriana Giménez" w:date="2021-03-28T21:48:00Z">
            <w:r w:rsidRPr="00FF45C0">
              <w:rPr>
                <w:rStyle w:val="Hypertextovprepojenie"/>
                <w:rFonts w:ascii="Arial Narrow" w:hAnsi="Arial Narrow"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Fonts w:ascii="Arial Narrow" w:hAnsi="Arial Narrow"/>
              </w:rPr>
              <w:instrText>HYPERLINK \l "_Toc67860570"</w:instrText>
            </w:r>
            <w:r w:rsidRPr="00FF45C0">
              <w:rPr>
                <w:rStyle w:val="Hypertextovprepojenie"/>
                <w:rFonts w:ascii="Arial Narrow" w:hAnsi="Arial Narrow"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</w:rPr>
              <w:t>7</w:t>
            </w:r>
            <w:r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>
              <w:rPr>
                <w:rStyle w:val="Hypertextovprepojenie"/>
                <w:rFonts w:ascii="Arial Narrow" w:hAnsi="Arial Narrow"/>
              </w:rPr>
              <w:t>Poskytovanie podpory zamestnancom orgánov zapojených do riadenia a implementácie EŠIF pri práci v ITMS2014+</w:t>
            </w:r>
            <w:r w:rsidRPr="00FF45C0">
              <w:rPr>
                <w:rFonts w:ascii="Arial Narrow" w:hAnsi="Arial Narrow"/>
                <w:webHidden/>
              </w:rPr>
              <w:tab/>
            </w:r>
            <w:r w:rsidRPr="00FF45C0">
              <w:rPr>
                <w:rFonts w:ascii="Arial Narrow" w:hAnsi="Arial Narrow"/>
                <w:webHidden/>
              </w:rPr>
              <w:fldChar w:fldCharType="begin"/>
            </w:r>
            <w:r w:rsidRPr="00FF45C0">
              <w:rPr>
                <w:rFonts w:ascii="Arial Narrow" w:hAnsi="Arial Narrow"/>
                <w:webHidden/>
              </w:rPr>
              <w:instrText xml:space="preserve"> PAGEREF _Toc67860570 \h </w:instrText>
            </w:r>
          </w:ins>
          <w:r w:rsidRPr="00FF45C0">
            <w:rPr>
              <w:rFonts w:ascii="Arial Narrow" w:hAnsi="Arial Narrow"/>
              <w:webHidden/>
            </w:rPr>
          </w:r>
          <w:r w:rsidRPr="00FF45C0">
            <w:rPr>
              <w:rFonts w:ascii="Arial Narrow" w:hAnsi="Arial Narrow"/>
              <w:webHidden/>
            </w:rPr>
            <w:fldChar w:fldCharType="separate"/>
          </w:r>
          <w:ins w:id="163" w:author="Adriana Giménez" w:date="2021-03-31T13:06:00Z">
            <w:r w:rsidR="00EC163A">
              <w:rPr>
                <w:rFonts w:ascii="Arial Narrow" w:hAnsi="Arial Narrow"/>
                <w:webHidden/>
              </w:rPr>
              <w:t>9</w:t>
            </w:r>
          </w:ins>
          <w:ins w:id="164" w:author="Adriana Giménez" w:date="2021-03-28T21:48:00Z">
            <w:r w:rsidRPr="00FF45C0">
              <w:rPr>
                <w:rFonts w:ascii="Arial Narrow" w:hAnsi="Arial Narrow"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</w:rPr>
              <w:fldChar w:fldCharType="end"/>
            </w:r>
          </w:ins>
        </w:p>
        <w:p w14:paraId="44B1DA6F" w14:textId="266AC38C" w:rsidR="00167914" w:rsidRPr="00FF45C0" w:rsidRDefault="00167914">
          <w:pPr>
            <w:pStyle w:val="Obsah2"/>
            <w:rPr>
              <w:ins w:id="165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66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"_Toc67860571"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7.1 </w:t>
            </w:r>
          </w:ins>
          <w:ins w:id="167" w:author="Adriana Giménez" w:date="2021-03-28T21:49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</w:t>
            </w:r>
          </w:ins>
          <w:ins w:id="168" w:author="Adriana Giménez" w:date="2021-03-28T21:50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</w:t>
            </w:r>
          </w:ins>
          <w:ins w:id="169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Spôsob zasielania žiadostí o technickú podporu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_Toc67860571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70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9</w:t>
            </w:r>
          </w:ins>
          <w:ins w:id="171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7615C0AB" w14:textId="168ED17B" w:rsidR="00167914" w:rsidRPr="00FF45C0" w:rsidRDefault="00167914">
          <w:pPr>
            <w:pStyle w:val="Obsah2"/>
            <w:rPr>
              <w:ins w:id="172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ins w:id="173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"_Toc67860572"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 xml:space="preserve">7.2 </w:t>
            </w:r>
          </w:ins>
          <w:ins w:id="174" w:author="Adriana Giménez" w:date="2021-03-28T21:49:00Z"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</w:ins>
          <w:ins w:id="175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t>Proces riešenia požiadaviek týkajúcich sa ITMS2014+ a ITMS II predkladaných prostredníctvom HPSM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_Toc67860572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76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10</w:t>
            </w:r>
          </w:ins>
          <w:ins w:id="177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39DD6017" w14:textId="51CE6C86" w:rsidR="00167914" w:rsidRDefault="00167914">
          <w:pPr>
            <w:pStyle w:val="Obsah2"/>
            <w:rPr>
              <w:ins w:id="178" w:author="Adriana Giménez" w:date="2021-03-28T21:48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79" w:author="Adriana Giménez" w:date="2021-03-28T21:48:00Z"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"_Toc67860573"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7.3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begin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Fonts w:ascii="Arial Narrow" w:hAnsi="Arial Narrow"/>
                <w:noProof/>
              </w:rPr>
              <w:instrText>HYPERLINK \l "_Toc67860574"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instrText xml:space="preserve"> </w:instrText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separate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t>Zodpovednosť jednotlivých aktérov v procese riešenia požiadaviek týkajúcich sa ITMS2014+ a ITMS II predkladaných HP SM</w:t>
            </w:r>
            <w:r w:rsidRPr="00FF45C0">
              <w:rPr>
                <w:rFonts w:ascii="Arial Narrow" w:hAnsi="Arial Narrow"/>
                <w:noProof/>
                <w:webHidden/>
              </w:rPr>
              <w:tab/>
            </w:r>
            <w:r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Pr="00FF45C0">
              <w:rPr>
                <w:rFonts w:ascii="Arial Narrow" w:hAnsi="Arial Narrow"/>
                <w:noProof/>
                <w:webHidden/>
              </w:rPr>
              <w:instrText xml:space="preserve"> PAGEREF _Toc67860574 \h </w:instrText>
            </w:r>
          </w:ins>
          <w:r w:rsidRPr="00FF45C0">
            <w:rPr>
              <w:rFonts w:ascii="Arial Narrow" w:hAnsi="Arial Narrow"/>
              <w:noProof/>
              <w:webHidden/>
            </w:rPr>
          </w:r>
          <w:r w:rsidRPr="00FF45C0">
            <w:rPr>
              <w:rFonts w:ascii="Arial Narrow" w:hAnsi="Arial Narrow"/>
              <w:noProof/>
              <w:webHidden/>
            </w:rPr>
            <w:fldChar w:fldCharType="separate"/>
          </w:r>
          <w:ins w:id="180" w:author="Adriana Giménez" w:date="2021-03-31T13:06:00Z">
            <w:r w:rsidR="00EC163A">
              <w:rPr>
                <w:rFonts w:ascii="Arial Narrow" w:hAnsi="Arial Narrow"/>
                <w:noProof/>
                <w:webHidden/>
              </w:rPr>
              <w:t>10</w:t>
            </w:r>
          </w:ins>
          <w:ins w:id="181" w:author="Adriana Giménez" w:date="2021-03-28T21:48:00Z">
            <w:r w:rsidRPr="00FF45C0">
              <w:rPr>
                <w:rFonts w:ascii="Arial Narrow" w:hAnsi="Arial Narrow"/>
                <w:noProof/>
                <w:webHidden/>
              </w:rPr>
              <w:fldChar w:fldCharType="end"/>
            </w:r>
            <w:r w:rsidRPr="00FF45C0">
              <w:rPr>
                <w:rStyle w:val="Hypertextovprepojenie"/>
                <w:rFonts w:ascii="Arial Narrow" w:hAnsi="Arial Narrow"/>
                <w:noProof/>
              </w:rPr>
              <w:fldChar w:fldCharType="end"/>
            </w:r>
          </w:ins>
        </w:p>
        <w:p w14:paraId="29F14833" w14:textId="798F9518" w:rsidR="001258BF" w:rsidRPr="001258BF" w:rsidDel="00167914" w:rsidRDefault="001258BF">
          <w:pPr>
            <w:pStyle w:val="Obsah1"/>
            <w:rPr>
              <w:del w:id="182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183" w:author="Adriana Giménez" w:date="2021-03-28T21:48:00Z">
            <w:r w:rsidRPr="00FF45C0" w:rsidDel="00167914">
              <w:delText>Obsah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2</w:delText>
            </w:r>
          </w:del>
        </w:p>
        <w:p w14:paraId="286B8686" w14:textId="0D3FCFD2" w:rsidR="001258BF" w:rsidRPr="001258BF" w:rsidDel="00167914" w:rsidRDefault="001258BF">
          <w:pPr>
            <w:pStyle w:val="Obsah1"/>
            <w:rPr>
              <w:del w:id="184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185" w:author="Adriana Giménez" w:date="2021-03-28T21:48:00Z">
            <w:r w:rsidRPr="00FF45C0" w:rsidDel="00167914">
              <w:delText>1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Úvod - Východiská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4</w:delText>
            </w:r>
          </w:del>
        </w:p>
        <w:p w14:paraId="40148CC9" w14:textId="5D5DC956" w:rsidR="001258BF" w:rsidRPr="001258BF" w:rsidDel="00167914" w:rsidRDefault="001258BF">
          <w:pPr>
            <w:pStyle w:val="Obsah2"/>
            <w:rPr>
              <w:del w:id="186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187" w:author="Adriana Giménez" w:date="2021-03-28T21:48:00Z">
            <w:r w:rsidRPr="00FF45C0" w:rsidDel="00167914">
              <w:rPr>
                <w:noProof/>
              </w:rPr>
              <w:delText>1.1   Účel manuálu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4</w:delText>
            </w:r>
          </w:del>
        </w:p>
        <w:p w14:paraId="4809C543" w14:textId="5EB9D5AD" w:rsidR="001258BF" w:rsidRPr="001258BF" w:rsidDel="00167914" w:rsidRDefault="001258BF">
          <w:pPr>
            <w:pStyle w:val="Obsah2"/>
            <w:rPr>
              <w:del w:id="188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189" w:author="Adriana Giménez" w:date="2021-03-28T21:48:00Z">
            <w:r w:rsidRPr="00FF45C0" w:rsidDel="00167914">
              <w:rPr>
                <w:noProof/>
              </w:rPr>
              <w:delText>1.2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Legislatívny a inštitucionálny rámec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4</w:delText>
            </w:r>
          </w:del>
        </w:p>
        <w:p w14:paraId="39E167B1" w14:textId="5E4E3889" w:rsidR="001258BF" w:rsidRPr="001258BF" w:rsidDel="00167914" w:rsidRDefault="001258BF">
          <w:pPr>
            <w:pStyle w:val="Obsah1"/>
            <w:rPr>
              <w:del w:id="190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191" w:author="Adriana Giménez" w:date="2021-03-28T21:48:00Z">
            <w:r w:rsidRPr="00FF45C0" w:rsidDel="00167914">
              <w:delText>2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Základné informácie o systéme ITMS2014+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6</w:delText>
            </w:r>
          </w:del>
        </w:p>
        <w:p w14:paraId="1753CEAA" w14:textId="76FA7996" w:rsidR="001258BF" w:rsidRPr="001258BF" w:rsidDel="00167914" w:rsidRDefault="001258BF">
          <w:pPr>
            <w:pStyle w:val="Obsah2"/>
            <w:rPr>
              <w:del w:id="192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193" w:author="Adriana Giménez" w:date="2021-03-28T21:48:00Z">
            <w:r w:rsidRPr="00FF45C0" w:rsidDel="00167914">
              <w:rPr>
                <w:noProof/>
              </w:rPr>
              <w:delText>2.1  Stručná charakteristika  ITMS2014+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6</w:delText>
            </w:r>
          </w:del>
        </w:p>
        <w:p w14:paraId="052C0FAD" w14:textId="60E3F892" w:rsidR="001258BF" w:rsidRPr="001258BF" w:rsidDel="00167914" w:rsidRDefault="001258BF">
          <w:pPr>
            <w:pStyle w:val="Obsah2"/>
            <w:rPr>
              <w:del w:id="194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195" w:author="Adriana Giménez" w:date="2021-03-28T21:48:00Z">
            <w:r w:rsidRPr="00FF45C0" w:rsidDel="00167914">
              <w:rPr>
                <w:noProof/>
              </w:rPr>
              <w:delText>2.2  Riadenie projektu ITMS2014+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7</w:delText>
            </w:r>
          </w:del>
        </w:p>
        <w:p w14:paraId="06621101" w14:textId="16310491" w:rsidR="001258BF" w:rsidRPr="001258BF" w:rsidDel="00167914" w:rsidRDefault="001258BF">
          <w:pPr>
            <w:pStyle w:val="Obsah1"/>
            <w:rPr>
              <w:del w:id="196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197" w:author="Adriana Giménez" w:date="2021-03-28T21:48:00Z">
            <w:r w:rsidRPr="00FF45C0" w:rsidDel="00167914">
              <w:delText>3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 xml:space="preserve">Nastavenia orgánov implementácie EŠIF v ITMS2014+ 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7</w:delText>
            </w:r>
          </w:del>
        </w:p>
        <w:p w14:paraId="7B330CD4" w14:textId="4BBCC68A" w:rsidR="001258BF" w:rsidRPr="001258BF" w:rsidDel="00167914" w:rsidRDefault="001258BF">
          <w:pPr>
            <w:pStyle w:val="Obsah2"/>
            <w:rPr>
              <w:del w:id="198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199" w:author="Adriana Giménez" w:date="2021-03-28T21:48:00Z">
            <w:r w:rsidRPr="00FF45C0" w:rsidDel="00167914">
              <w:rPr>
                <w:noProof/>
              </w:rPr>
              <w:delText>3.1   Stanovenie orgánov implementácie EŠIF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7</w:delText>
            </w:r>
          </w:del>
        </w:p>
        <w:p w14:paraId="005BBE17" w14:textId="664BCA4A" w:rsidR="001258BF" w:rsidRPr="001258BF" w:rsidDel="00167914" w:rsidRDefault="001258BF">
          <w:pPr>
            <w:pStyle w:val="Obsah2"/>
            <w:rPr>
              <w:del w:id="200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01" w:author="Adriana Giménez" w:date="2021-03-28T21:48:00Z">
            <w:r w:rsidRPr="00FF45C0" w:rsidDel="00167914">
              <w:rPr>
                <w:noProof/>
              </w:rPr>
              <w:delText>3.2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Rola orgánu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7</w:delText>
            </w:r>
          </w:del>
        </w:p>
        <w:p w14:paraId="19F06667" w14:textId="025EC86C" w:rsidR="001258BF" w:rsidRPr="001258BF" w:rsidDel="00167914" w:rsidRDefault="001258BF">
          <w:pPr>
            <w:pStyle w:val="Obsah2"/>
            <w:rPr>
              <w:del w:id="202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03" w:author="Adriana Giménez" w:date="2021-03-28T21:48:00Z">
            <w:r w:rsidRPr="00FF45C0" w:rsidDel="00167914">
              <w:rPr>
                <w:noProof/>
              </w:rPr>
              <w:delText>3.3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Vizibility orgánu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8</w:delText>
            </w:r>
          </w:del>
        </w:p>
        <w:p w14:paraId="36952F3F" w14:textId="0AB89B32" w:rsidR="001258BF" w:rsidRPr="001258BF" w:rsidDel="00167914" w:rsidRDefault="001258BF">
          <w:pPr>
            <w:pStyle w:val="Obsah1"/>
            <w:rPr>
              <w:del w:id="204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205" w:author="Adriana Giménez" w:date="2021-03-28T21:48:00Z">
            <w:r w:rsidRPr="00FF45C0" w:rsidDel="00167914">
              <w:delText>4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Nastavene prístupov do Neverejnej časti ITMS2014+ na úrovni používateľov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8</w:delText>
            </w:r>
          </w:del>
        </w:p>
        <w:p w14:paraId="4FDEE814" w14:textId="780593EB" w:rsidR="001258BF" w:rsidRPr="001258BF" w:rsidDel="00167914" w:rsidRDefault="001258BF">
          <w:pPr>
            <w:pStyle w:val="Obsah2"/>
            <w:rPr>
              <w:del w:id="206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07" w:author="Adriana Giménez" w:date="2021-03-28T21:48:00Z">
            <w:r w:rsidRPr="00FF45C0" w:rsidDel="00167914">
              <w:rPr>
                <w:noProof/>
              </w:rPr>
              <w:delText>4.1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Základné princípy riadenia a nastavení prístupov ako východiská pre oddelenosť funkcií používateľov Neverejnej časti ITMS2014+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8</w:delText>
            </w:r>
          </w:del>
        </w:p>
        <w:p w14:paraId="357A339D" w14:textId="7959A8D0" w:rsidR="001258BF" w:rsidRPr="001258BF" w:rsidDel="00167914" w:rsidRDefault="001258BF">
          <w:pPr>
            <w:pStyle w:val="Obsah1"/>
            <w:rPr>
              <w:del w:id="208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209" w:author="Adriana Giménez" w:date="2021-03-28T21:48:00Z">
            <w:r w:rsidRPr="00FF45C0" w:rsidDel="00167914">
              <w:delText>5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Bezpečnosť systému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9</w:delText>
            </w:r>
          </w:del>
        </w:p>
        <w:p w14:paraId="2C1ADA8A" w14:textId="61ACAE05" w:rsidR="001258BF" w:rsidRPr="001258BF" w:rsidDel="00167914" w:rsidRDefault="001258BF">
          <w:pPr>
            <w:pStyle w:val="Obsah2"/>
            <w:rPr>
              <w:del w:id="210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11" w:author="Adriana Giménez" w:date="2021-03-28T21:48:00Z">
            <w:r w:rsidRPr="00FF45C0" w:rsidDel="00167914">
              <w:rPr>
                <w:noProof/>
              </w:rPr>
              <w:delText>5.1  Osoby podieľajúce sa na projekte ITMS2014+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9</w:delText>
            </w:r>
          </w:del>
        </w:p>
        <w:p w14:paraId="074F5B37" w14:textId="3483E5B1" w:rsidR="001258BF" w:rsidRPr="001258BF" w:rsidDel="00167914" w:rsidRDefault="001258BF">
          <w:pPr>
            <w:pStyle w:val="Obsah2"/>
            <w:rPr>
              <w:del w:id="212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13" w:author="Adriana Giménez" w:date="2021-03-28T21:48:00Z">
            <w:r w:rsidRPr="00FF45C0" w:rsidDel="00167914">
              <w:rPr>
                <w:noProof/>
              </w:rPr>
              <w:delText>5.2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Základné bezpečnostné zásady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9</w:delText>
            </w:r>
          </w:del>
        </w:p>
        <w:p w14:paraId="45C0FCE4" w14:textId="5B8411BE" w:rsidR="001258BF" w:rsidRPr="001258BF" w:rsidDel="00167914" w:rsidRDefault="001258BF">
          <w:pPr>
            <w:pStyle w:val="Obsah2"/>
            <w:rPr>
              <w:del w:id="214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15" w:author="Adriana Giménez" w:date="2021-03-28T21:48:00Z">
            <w:r w:rsidRPr="00FF45C0" w:rsidDel="00167914">
              <w:rPr>
                <w:noProof/>
              </w:rPr>
              <w:delText>5.3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Správa hesiel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10</w:delText>
            </w:r>
          </w:del>
        </w:p>
        <w:p w14:paraId="17B29A09" w14:textId="3D4C5F81" w:rsidR="001258BF" w:rsidRPr="001258BF" w:rsidDel="00167914" w:rsidRDefault="001258BF">
          <w:pPr>
            <w:pStyle w:val="Obsah1"/>
            <w:rPr>
              <w:del w:id="216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217" w:author="Adriana Giménez" w:date="2021-03-28T21:48:00Z">
            <w:r w:rsidRPr="00FF45C0" w:rsidDel="00167914">
              <w:delText>6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Administrácia systému ITMS2014+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10</w:delText>
            </w:r>
          </w:del>
        </w:p>
        <w:p w14:paraId="64CD1677" w14:textId="1BCD3011" w:rsidR="001258BF" w:rsidRPr="001258BF" w:rsidDel="00167914" w:rsidRDefault="001258BF">
          <w:pPr>
            <w:pStyle w:val="Obsah2"/>
            <w:rPr>
              <w:del w:id="218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19" w:author="Adriana Giménez" w:date="2021-03-28T21:48:00Z">
            <w:r w:rsidRPr="00FF45C0" w:rsidDel="00167914">
              <w:rPr>
                <w:noProof/>
              </w:rPr>
              <w:delText>6.1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Základné princípy administrácie systému ITMS2014+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10</w:delText>
            </w:r>
          </w:del>
        </w:p>
        <w:p w14:paraId="2AE3D04A" w14:textId="22B86944" w:rsidR="001258BF" w:rsidRPr="001258BF" w:rsidDel="00167914" w:rsidRDefault="001258BF">
          <w:pPr>
            <w:pStyle w:val="Obsah2"/>
            <w:rPr>
              <w:del w:id="220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21" w:author="Adriana Giménez" w:date="2021-03-28T21:48:00Z">
            <w:r w:rsidRPr="00FF45C0" w:rsidDel="00167914">
              <w:rPr>
                <w:noProof/>
              </w:rPr>
              <w:delText>6.2   Úrovne administrácie systému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10</w:delText>
            </w:r>
          </w:del>
        </w:p>
        <w:p w14:paraId="00BA606F" w14:textId="18CFC838" w:rsidR="001258BF" w:rsidRPr="001258BF" w:rsidDel="00167914" w:rsidRDefault="001258BF">
          <w:pPr>
            <w:pStyle w:val="Obsah1"/>
            <w:rPr>
              <w:del w:id="222" w:author="Adriana Giménez" w:date="2021-03-28T21:48:00Z"/>
              <w:rFonts w:ascii="Arial Narrow" w:eastAsiaTheme="minorEastAsia" w:hAnsi="Arial Narrow" w:cstheme="minorBidi"/>
              <w:sz w:val="22"/>
              <w:szCs w:val="22"/>
            </w:rPr>
          </w:pPr>
          <w:del w:id="223" w:author="Adriana Giménez" w:date="2021-03-28T21:48:00Z">
            <w:r w:rsidRPr="00FF45C0" w:rsidDel="00167914">
              <w:delText>7</w:delText>
            </w:r>
            <w:r w:rsidRPr="001258BF" w:rsidDel="00167914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Pr="00FF45C0" w:rsidDel="00167914">
              <w:delText>Poskytovanie podpory zamestnancom orgánov zapojených do riadenia a implementácie EŠIF pri práci v ITMS2014+</w:delText>
            </w:r>
            <w:r w:rsidRPr="001258BF" w:rsidDel="00167914">
              <w:rPr>
                <w:rFonts w:ascii="Arial Narrow" w:hAnsi="Arial Narrow"/>
                <w:webHidden/>
              </w:rPr>
              <w:tab/>
              <w:delText>11</w:delText>
            </w:r>
          </w:del>
        </w:p>
        <w:p w14:paraId="0912229F" w14:textId="66CBB534" w:rsidR="001258BF" w:rsidRPr="001258BF" w:rsidDel="00167914" w:rsidRDefault="001258BF">
          <w:pPr>
            <w:pStyle w:val="Obsah2"/>
            <w:rPr>
              <w:del w:id="224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25" w:author="Adriana Giménez" w:date="2021-03-28T21:48:00Z">
            <w:r w:rsidRPr="00FF45C0" w:rsidDel="00167914">
              <w:rPr>
                <w:noProof/>
              </w:rPr>
              <w:delText>7.1 Spôsob zasielania žiadostí o technickú podporu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11</w:delText>
            </w:r>
          </w:del>
        </w:p>
        <w:p w14:paraId="17C6EC42" w14:textId="5C35EC4B" w:rsidR="001258BF" w:rsidRPr="001258BF" w:rsidDel="00167914" w:rsidRDefault="001258BF">
          <w:pPr>
            <w:pStyle w:val="Obsah2"/>
            <w:rPr>
              <w:del w:id="226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27" w:author="Adriana Giménez" w:date="2021-03-28T21:48:00Z">
            <w:r w:rsidRPr="00FF45C0" w:rsidDel="00167914">
              <w:rPr>
                <w:noProof/>
              </w:rPr>
              <w:delText>7.2 Proces riešenia požiadaviek týkajúcich sa ITMS2014+ a ITMS II predkladaných prostredníctvom HPSM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11</w:delText>
            </w:r>
          </w:del>
        </w:p>
        <w:p w14:paraId="66F078D8" w14:textId="5B1B4DEA" w:rsidR="001258BF" w:rsidRPr="001258BF" w:rsidDel="00167914" w:rsidRDefault="001258BF">
          <w:pPr>
            <w:pStyle w:val="Obsah2"/>
            <w:rPr>
              <w:del w:id="228" w:author="Adriana Giménez" w:date="2021-03-28T21:48:00Z"/>
              <w:rFonts w:ascii="Arial Narrow" w:eastAsiaTheme="minorEastAsia" w:hAnsi="Arial Narrow" w:cstheme="minorBidi"/>
              <w:noProof/>
              <w:sz w:val="22"/>
              <w:szCs w:val="22"/>
            </w:rPr>
          </w:pPr>
          <w:del w:id="229" w:author="Adriana Giménez" w:date="2021-03-28T21:48:00Z">
            <w:r w:rsidRPr="00FF45C0" w:rsidDel="00167914">
              <w:rPr>
                <w:noProof/>
              </w:rPr>
              <w:delText>7.3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</w:r>
            <w:r w:rsidRPr="00FF45C0" w:rsidDel="00167914">
              <w:rPr>
                <w:noProof/>
              </w:rPr>
              <w:delText>Zodpovednosť jednotlivých aktérov v procese riešenia požiadaviek týkajúcich sa ITMS2014+ a ITMS II predkladaných HP SM</w:delText>
            </w:r>
            <w:r w:rsidRPr="001258BF" w:rsidDel="00167914">
              <w:rPr>
                <w:rFonts w:ascii="Arial Narrow" w:hAnsi="Arial Narrow"/>
                <w:noProof/>
                <w:webHidden/>
              </w:rPr>
              <w:tab/>
              <w:delText>12</w:delText>
            </w:r>
          </w:del>
        </w:p>
        <w:p w14:paraId="3B117941" w14:textId="5EF9A30E" w:rsidR="00AB3877" w:rsidRPr="006976E9" w:rsidDel="00C844AD" w:rsidRDefault="00544DEB" w:rsidP="003F27D7">
          <w:pPr>
            <w:tabs>
              <w:tab w:val="right" w:leader="dot" w:pos="9072"/>
            </w:tabs>
            <w:ind w:right="425"/>
            <w:rPr>
              <w:del w:id="230" w:author="Adriana Giménez" w:date="2021-03-04T23:55:00Z"/>
              <w:rFonts w:ascii="Arial Narrow" w:hAnsi="Arial Narrow"/>
              <w:b/>
              <w:bCs/>
            </w:rPr>
          </w:pPr>
          <w:r w:rsidRPr="001258BF">
            <w:rPr>
              <w:rFonts w:ascii="Arial Narrow" w:hAnsi="Arial Narrow"/>
              <w:b/>
              <w:bCs/>
            </w:rPr>
            <w:fldChar w:fldCharType="end"/>
          </w:r>
        </w:p>
        <w:p w14:paraId="286594B2" w14:textId="77777777" w:rsidR="00AB3877" w:rsidDel="00C844AD" w:rsidRDefault="00AB3877" w:rsidP="003F27D7">
          <w:pPr>
            <w:tabs>
              <w:tab w:val="right" w:leader="dot" w:pos="9072"/>
            </w:tabs>
            <w:ind w:right="425"/>
            <w:rPr>
              <w:del w:id="231" w:author="Adriana Giménez" w:date="2021-03-04T23:55:00Z"/>
              <w:b/>
              <w:bCs/>
            </w:rPr>
          </w:pPr>
        </w:p>
        <w:p w14:paraId="5C064196" w14:textId="77777777" w:rsidR="00544DEB" w:rsidRDefault="00D7420F" w:rsidP="003F27D7">
          <w:pPr>
            <w:tabs>
              <w:tab w:val="right" w:leader="dot" w:pos="9072"/>
            </w:tabs>
            <w:ind w:right="425"/>
          </w:pPr>
        </w:p>
      </w:sdtContent>
    </w:sdt>
    <w:p w14:paraId="770EF7EC" w14:textId="77777777" w:rsidR="00714189" w:rsidRDefault="00714189">
      <w:pPr>
        <w:spacing w:after="200" w:line="276" w:lineRule="auto"/>
        <w:rPr>
          <w:ins w:id="232" w:author="Adriana Giménez" w:date="2021-03-04T22:33:00Z"/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bookmarkStart w:id="233" w:name="_Toc414861561"/>
      <w:ins w:id="234" w:author="Adriana Giménez" w:date="2021-03-04T22:33:00Z">
        <w:r>
          <w:br w:type="page"/>
        </w:r>
      </w:ins>
    </w:p>
    <w:p w14:paraId="144A102C" w14:textId="77777777" w:rsidR="00813EE6" w:rsidRPr="00355C20" w:rsidRDefault="00813EE6" w:rsidP="00BD6BA4">
      <w:pPr>
        <w:pStyle w:val="Nadpis10"/>
      </w:pPr>
      <w:bookmarkStart w:id="235" w:name="_Toc67860539"/>
      <w:r w:rsidRPr="00714189">
        <w:lastRenderedPageBreak/>
        <w:t>Úvod</w:t>
      </w:r>
      <w:bookmarkEnd w:id="233"/>
      <w:ins w:id="236" w:author="Adriana Giménez" w:date="2021-03-18T00:59:00Z">
        <w:r w:rsidR="00BD6BA4">
          <w:t xml:space="preserve"> - Východiská</w:t>
        </w:r>
      </w:ins>
      <w:bookmarkEnd w:id="235"/>
    </w:p>
    <w:p w14:paraId="785B3023" w14:textId="2DE9DB71" w:rsidR="003E2A8B" w:rsidRPr="00845CF4" w:rsidRDefault="00707A86" w:rsidP="009354A5">
      <w:pPr>
        <w:pStyle w:val="Nadpis2"/>
      </w:pPr>
      <w:bookmarkStart w:id="237" w:name="_Toc422923744"/>
      <w:bookmarkStart w:id="238" w:name="_Toc422923840"/>
      <w:bookmarkStart w:id="239" w:name="_Toc422924026"/>
      <w:bookmarkStart w:id="240" w:name="_Toc422923745"/>
      <w:bookmarkStart w:id="241" w:name="_Toc422923841"/>
      <w:bookmarkStart w:id="242" w:name="_Toc422924027"/>
      <w:bookmarkStart w:id="243" w:name="_Toc185399753"/>
      <w:bookmarkStart w:id="244" w:name="_Toc190150322"/>
      <w:bookmarkStart w:id="245" w:name="_Toc190151501"/>
      <w:bookmarkStart w:id="246" w:name="_Toc201034572"/>
      <w:bookmarkStart w:id="247" w:name="_Toc419287874"/>
      <w:bookmarkStart w:id="248" w:name="_Toc421279272"/>
      <w:bookmarkStart w:id="249" w:name="_Toc67860540"/>
      <w:bookmarkEnd w:id="237"/>
      <w:bookmarkEnd w:id="238"/>
      <w:bookmarkEnd w:id="239"/>
      <w:bookmarkEnd w:id="240"/>
      <w:bookmarkEnd w:id="241"/>
      <w:bookmarkEnd w:id="242"/>
      <w:ins w:id="250" w:author="Adriana Giménez" w:date="2021-03-25T10:03:00Z">
        <w:r>
          <w:t xml:space="preserve">1.1 </w:t>
        </w:r>
      </w:ins>
      <w:r w:rsidR="00A210B1" w:rsidRPr="00845CF4">
        <w:t>Ú</w:t>
      </w:r>
      <w:r w:rsidR="003E2A8B" w:rsidRPr="00845CF4">
        <w:t>čel manuálu</w:t>
      </w:r>
      <w:bookmarkStart w:id="251" w:name="_Toc190151502"/>
      <w:bookmarkEnd w:id="243"/>
      <w:bookmarkEnd w:id="244"/>
      <w:bookmarkEnd w:id="245"/>
      <w:bookmarkEnd w:id="246"/>
      <w:bookmarkEnd w:id="247"/>
      <w:bookmarkEnd w:id="248"/>
      <w:bookmarkEnd w:id="249"/>
      <w:bookmarkEnd w:id="251"/>
    </w:p>
    <w:p w14:paraId="5D52ABD8" w14:textId="77777777" w:rsidR="003E2A8B" w:rsidRPr="00A43838" w:rsidDel="00714189" w:rsidRDefault="003E2A8B" w:rsidP="003E2A8B">
      <w:pPr>
        <w:jc w:val="both"/>
        <w:rPr>
          <w:del w:id="252" w:author="Adriana Giménez" w:date="2021-03-04T22:36:00Z"/>
          <w:rFonts w:ascii="Arial Narrow" w:hAnsi="Arial Narrow" w:cs="Arial Narrow"/>
        </w:rPr>
      </w:pPr>
      <w:bookmarkStart w:id="253" w:name="_Toc190150323"/>
    </w:p>
    <w:p w14:paraId="4797647F" w14:textId="77777777" w:rsidR="003E2A8B" w:rsidRPr="003E2721" w:rsidDel="005504F4" w:rsidRDefault="003E2A8B" w:rsidP="003E2A8B">
      <w:pPr>
        <w:ind w:firstLine="720"/>
        <w:jc w:val="both"/>
        <w:rPr>
          <w:moveFrom w:id="254" w:author="Adriana Giménez" w:date="2021-03-18T00:38:00Z"/>
          <w:rFonts w:ascii="Arial Narrow" w:hAnsi="Arial Narrow" w:cs="Arial Narrow"/>
        </w:rPr>
      </w:pPr>
      <w:moveFromRangeStart w:id="255" w:author="Adriana Giménez" w:date="2021-03-18T00:38:00Z" w:name="move66920313"/>
      <w:moveFrom w:id="256" w:author="Adriana Giménez" w:date="2021-03-18T00:38:00Z">
        <w:r w:rsidRPr="003E2721" w:rsidDel="005504F4">
          <w:rPr>
            <w:rFonts w:ascii="Arial Narrow" w:hAnsi="Arial Narrow" w:cs="Arial Narrow"/>
          </w:rPr>
          <w:t>ITMS2014+</w:t>
        </w:r>
        <w:r w:rsidRPr="003E2721" w:rsidDel="005504F4">
          <w:rPr>
            <w:rFonts w:ascii="Arial Narrow" w:hAnsi="Arial Narrow"/>
          </w:rPr>
          <w:t xml:space="preserve"> </w:t>
        </w:r>
        <w:r w:rsidRPr="003E2721" w:rsidDel="005504F4">
          <w:rPr>
            <w:rFonts w:ascii="Arial Narrow" w:hAnsi="Arial Narrow" w:cs="Arial Narrow"/>
          </w:rPr>
          <w:t>predstavuje centrálny informačný systém, ktorý slúži na evidenciu, následné spracovávanie, export, výmenu dát, údajov a dokumentov medzi žiadateľom/prijímateľom, poskytovateľom pomoci a ďalšími orgánmi zapojenými do implementácie európskych štrukturálnych a investičných fondov (ďalej aj „EŠIF“) okrem EPFRV v Slovenskej republike (ďalej aj „SR“).</w:t>
        </w:r>
      </w:moveFrom>
    </w:p>
    <w:p w14:paraId="15F72C9D" w14:textId="77777777" w:rsidR="003E2A8B" w:rsidRPr="003E2721" w:rsidDel="00AC422A" w:rsidRDefault="003E2A8B" w:rsidP="003E2A8B">
      <w:pPr>
        <w:ind w:firstLine="720"/>
        <w:jc w:val="both"/>
        <w:rPr>
          <w:del w:id="257" w:author="Adriana Giménez" w:date="2021-03-04T22:24:00Z"/>
          <w:rFonts w:ascii="Arial Narrow" w:hAnsi="Arial Narrow" w:cs="Arial Narrow"/>
        </w:rPr>
      </w:pPr>
      <w:moveFrom w:id="258" w:author="Adriana Giménez" w:date="2021-03-18T00:38:00Z">
        <w:r w:rsidRPr="003E2721" w:rsidDel="005504F4">
          <w:rPr>
            <w:rFonts w:ascii="Arial Narrow" w:hAnsi="Arial Narrow" w:cs="Arial Narrow"/>
          </w:rPr>
          <w:t xml:space="preserve"> </w:t>
        </w:r>
      </w:moveFrom>
      <w:bookmarkEnd w:id="253"/>
      <w:moveFromRangeEnd w:id="255"/>
    </w:p>
    <w:p w14:paraId="467739A8" w14:textId="4E816617" w:rsidR="00C7459F" w:rsidRPr="003E2721" w:rsidRDefault="003E2A8B" w:rsidP="006976E9">
      <w:pPr>
        <w:spacing w:before="120" w:after="120" w:line="0" w:lineRule="atLeast"/>
        <w:ind w:firstLine="708"/>
        <w:jc w:val="both"/>
        <w:rPr>
          <w:ins w:id="259" w:author="Adriana Giménez" w:date="2021-03-18T01:37:00Z"/>
          <w:rFonts w:ascii="Arial Narrow" w:hAnsi="Arial Narrow" w:cs="Arial Narrow"/>
        </w:rPr>
      </w:pPr>
      <w:bookmarkStart w:id="260" w:name="_Toc190150324"/>
      <w:r w:rsidRPr="003E2721">
        <w:rPr>
          <w:rFonts w:ascii="Arial Narrow" w:hAnsi="Arial Narrow" w:cs="Arial Narrow"/>
        </w:rPr>
        <w:t xml:space="preserve">Účelom </w:t>
      </w:r>
      <w:ins w:id="261" w:author="Adriana Giménez" w:date="2021-03-24T16:41:00Z">
        <w:r w:rsidR="009A7C0C">
          <w:rPr>
            <w:rFonts w:ascii="Arial Narrow" w:hAnsi="Arial Narrow" w:cs="Arial Narrow"/>
          </w:rPr>
          <w:t xml:space="preserve">dokumentu </w:t>
        </w:r>
      </w:ins>
      <w:del w:id="262" w:author="Adriana Giménez" w:date="2021-03-24T16:41:00Z">
        <w:r w:rsidRPr="003E2721" w:rsidDel="009A7C0C">
          <w:rPr>
            <w:rFonts w:ascii="Arial Narrow" w:hAnsi="Arial Narrow" w:cs="Arial Narrow"/>
          </w:rPr>
          <w:delText>m</w:delText>
        </w:r>
      </w:del>
      <w:ins w:id="263" w:author="Adriana Giménez" w:date="2021-03-24T16:41:00Z">
        <w:r w:rsidR="009A7C0C">
          <w:rPr>
            <w:rFonts w:ascii="Arial Narrow" w:hAnsi="Arial Narrow" w:cs="Arial Narrow"/>
          </w:rPr>
          <w:t>M</w:t>
        </w:r>
      </w:ins>
      <w:r w:rsidRPr="003E2721">
        <w:rPr>
          <w:rFonts w:ascii="Arial Narrow" w:hAnsi="Arial Narrow" w:cs="Arial Narrow"/>
        </w:rPr>
        <w:t>anuál</w:t>
      </w:r>
      <w:del w:id="264" w:author="Adriana Giménez" w:date="2021-03-24T16:41:00Z">
        <w:r w:rsidRPr="003E2721" w:rsidDel="009A7C0C">
          <w:rPr>
            <w:rFonts w:ascii="Arial Narrow" w:hAnsi="Arial Narrow" w:cs="Arial Narrow"/>
          </w:rPr>
          <w:delText>u</w:delText>
        </w:r>
      </w:del>
      <w:r w:rsidRPr="003E2721">
        <w:rPr>
          <w:rFonts w:ascii="Arial Narrow" w:hAnsi="Arial Narrow" w:cs="Arial Narrow"/>
        </w:rPr>
        <w:t xml:space="preserve"> ITMS2014+</w:t>
      </w:r>
      <w:ins w:id="265" w:author="Adriana Giménez" w:date="2021-03-24T16:42:00Z">
        <w:r w:rsidR="009A7C0C">
          <w:rPr>
            <w:rFonts w:ascii="Arial Narrow" w:hAnsi="Arial Narrow" w:cs="Arial Narrow"/>
          </w:rPr>
          <w:t>,</w:t>
        </w:r>
      </w:ins>
      <w:r w:rsidRPr="003E2721">
        <w:rPr>
          <w:rFonts w:ascii="Arial Narrow" w:hAnsi="Arial Narrow" w:cs="Arial Narrow"/>
        </w:rPr>
        <w:t xml:space="preserve"> je poskytnúť </w:t>
      </w:r>
      <w:ins w:id="266" w:author="Adriana Giménez" w:date="2021-03-18T01:36:00Z">
        <w:r w:rsidR="00C7459F" w:rsidRPr="003E2721">
          <w:rPr>
            <w:rFonts w:ascii="Arial Narrow" w:hAnsi="Arial Narrow" w:cs="Arial Narrow"/>
          </w:rPr>
          <w:t>základný popis systému ITMS2014+</w:t>
        </w:r>
      </w:ins>
      <w:ins w:id="267" w:author="Adriana Giménez" w:date="2021-03-18T01:37:00Z">
        <w:r w:rsidR="00C7459F" w:rsidRPr="003E2721">
          <w:rPr>
            <w:rFonts w:ascii="Arial Narrow" w:hAnsi="Arial Narrow" w:cs="Arial Narrow"/>
          </w:rPr>
          <w:t xml:space="preserve"> z hľadiska jeho </w:t>
        </w:r>
      </w:ins>
      <w:ins w:id="268" w:author="Adriana Giménez" w:date="2021-03-18T01:38:00Z">
        <w:r w:rsidR="00C7459F" w:rsidRPr="003E2721">
          <w:rPr>
            <w:rFonts w:ascii="Arial Narrow" w:hAnsi="Arial Narrow" w:cs="Arial Narrow"/>
          </w:rPr>
          <w:t xml:space="preserve">funkcií, </w:t>
        </w:r>
      </w:ins>
      <w:ins w:id="269" w:author="Adriana Giménez" w:date="2021-03-18T01:39:00Z">
        <w:r w:rsidR="00C7459F" w:rsidRPr="003E2721">
          <w:rPr>
            <w:rFonts w:ascii="Arial Narrow" w:hAnsi="Arial Narrow" w:cs="Arial Narrow"/>
          </w:rPr>
          <w:t xml:space="preserve">východísk a </w:t>
        </w:r>
      </w:ins>
      <w:ins w:id="270" w:author="Adriana Giménez" w:date="2021-03-18T01:38:00Z">
        <w:r w:rsidR="00C7459F" w:rsidRPr="003E2721">
          <w:rPr>
            <w:rFonts w:ascii="Arial Narrow" w:hAnsi="Arial Narrow" w:cs="Arial Narrow"/>
          </w:rPr>
          <w:t>logických súvzťažností pre nastavenie orgánov a používateľských prístupov</w:t>
        </w:r>
      </w:ins>
      <w:ins w:id="271" w:author="Adriana Giménez" w:date="2021-03-18T01:40:00Z">
        <w:r w:rsidR="00C7459F" w:rsidRPr="003E2721">
          <w:rPr>
            <w:rFonts w:ascii="Arial Narrow" w:hAnsi="Arial Narrow" w:cs="Arial Narrow"/>
          </w:rPr>
          <w:t xml:space="preserve"> a</w:t>
        </w:r>
      </w:ins>
      <w:ins w:id="272" w:author="Adriana Giménez" w:date="2021-03-23T01:05:00Z">
        <w:r w:rsidR="00033E8F" w:rsidRPr="003E2721">
          <w:rPr>
            <w:rFonts w:ascii="Arial Narrow" w:hAnsi="Arial Narrow" w:cs="Arial Narrow"/>
          </w:rPr>
          <w:t> z hľadiska jeho</w:t>
        </w:r>
      </w:ins>
      <w:ins w:id="273" w:author="Adriana Giménez" w:date="2021-03-18T01:40:00Z">
        <w:r w:rsidR="00033E8F" w:rsidRPr="003E2721">
          <w:rPr>
            <w:rFonts w:ascii="Arial Narrow" w:hAnsi="Arial Narrow" w:cs="Arial Narrow"/>
          </w:rPr>
          <w:t xml:space="preserve"> administrácie</w:t>
        </w:r>
      </w:ins>
      <w:ins w:id="274" w:author="Adriana Giménez" w:date="2021-03-18T01:38:00Z">
        <w:r w:rsidR="00C7459F" w:rsidRPr="003E2721">
          <w:rPr>
            <w:rFonts w:ascii="Arial Narrow" w:hAnsi="Arial Narrow" w:cs="Arial Narrow"/>
          </w:rPr>
          <w:t xml:space="preserve">. </w:t>
        </w:r>
      </w:ins>
      <w:ins w:id="275" w:author="Adriana Giménez" w:date="2021-03-23T01:08:00Z">
        <w:r w:rsidR="00033E8F" w:rsidRPr="003E2721">
          <w:rPr>
            <w:rFonts w:ascii="Arial Narrow" w:hAnsi="Arial Narrow" w:cs="Arial Narrow"/>
          </w:rPr>
          <w:t>Manuál popisuje systém a štruktúru riadenia ITMS2014+ v etape rutinnej prevádzky</w:t>
        </w:r>
      </w:ins>
      <w:ins w:id="276" w:author="Adriana Giménez" w:date="2021-03-23T01:11:00Z">
        <w:r w:rsidR="00033E8F" w:rsidRPr="003E2721">
          <w:rPr>
            <w:rFonts w:ascii="Arial Narrow" w:hAnsi="Arial Narrow" w:cs="Arial Narrow"/>
          </w:rPr>
          <w:t xml:space="preserve">, </w:t>
        </w:r>
      </w:ins>
      <w:ins w:id="277" w:author="Adriana Giménez" w:date="2021-03-18T01:38:00Z">
        <w:r w:rsidR="00C7459F" w:rsidRPr="003E2721">
          <w:rPr>
            <w:rFonts w:ascii="Arial Narrow" w:hAnsi="Arial Narrow" w:cs="Arial Narrow"/>
          </w:rPr>
          <w:t>rámcovo definuje základné aspekty bezpečnosti</w:t>
        </w:r>
        <w:del w:id="278" w:author="kmetova.lenda@gmail.com" w:date="2021-03-24T11:38:00Z">
          <w:r w:rsidR="00C7459F" w:rsidRPr="003E2721" w:rsidDel="007D6DCC">
            <w:rPr>
              <w:rFonts w:ascii="Arial Narrow" w:hAnsi="Arial Narrow" w:cs="Arial Narrow"/>
            </w:rPr>
            <w:delText xml:space="preserve"> </w:delText>
          </w:r>
        </w:del>
        <w:r w:rsidR="00C7459F" w:rsidRPr="003E2721">
          <w:rPr>
            <w:rFonts w:ascii="Arial Narrow" w:hAnsi="Arial Narrow" w:cs="Arial Narrow"/>
          </w:rPr>
          <w:t xml:space="preserve"> </w:t>
        </w:r>
      </w:ins>
      <w:ins w:id="279" w:author="Adriana Giménez" w:date="2021-03-18T01:39:00Z">
        <w:r w:rsidR="00C7459F" w:rsidRPr="003E2721">
          <w:rPr>
            <w:rFonts w:ascii="Arial Narrow" w:hAnsi="Arial Narrow" w:cs="Arial Narrow"/>
          </w:rPr>
          <w:t>systému</w:t>
        </w:r>
      </w:ins>
      <w:ins w:id="280" w:author="Adriana Giménez" w:date="2021-03-23T01:08:00Z">
        <w:r w:rsidR="00033E8F" w:rsidRPr="003E2721">
          <w:rPr>
            <w:rFonts w:ascii="Arial Narrow" w:hAnsi="Arial Narrow" w:cs="Arial Narrow"/>
          </w:rPr>
          <w:t xml:space="preserve"> –</w:t>
        </w:r>
      </w:ins>
      <w:ins w:id="281" w:author="Adriana Giménez" w:date="2021-03-18T01:39:00Z">
        <w:r w:rsidR="00C7459F" w:rsidRPr="003E2721">
          <w:rPr>
            <w:rFonts w:ascii="Arial Narrow" w:hAnsi="Arial Narrow" w:cs="Arial Narrow"/>
          </w:rPr>
          <w:t xml:space="preserve"> </w:t>
        </w:r>
      </w:ins>
      <w:ins w:id="282" w:author="Adriana Giménez" w:date="2021-03-23T01:08:00Z">
        <w:r w:rsidR="00033E8F" w:rsidRPr="003E2721">
          <w:rPr>
            <w:rFonts w:ascii="Arial Narrow" w:hAnsi="Arial Narrow" w:cs="Arial Narrow"/>
          </w:rPr>
          <w:t xml:space="preserve">prevádzkové a bezpečnostné štandardy používané pri práci s ITMS2014+, </w:t>
        </w:r>
      </w:ins>
      <w:ins w:id="283" w:author="Adriana Giménez" w:date="2021-03-18T01:39:00Z">
        <w:r w:rsidR="00C7459F" w:rsidRPr="003E2721">
          <w:rPr>
            <w:rFonts w:ascii="Arial Narrow" w:hAnsi="Arial Narrow" w:cs="Arial Narrow"/>
          </w:rPr>
          <w:t>a</w:t>
        </w:r>
      </w:ins>
      <w:ins w:id="284" w:author="Adriana Giménez" w:date="2021-03-18T01:41:00Z">
        <w:r w:rsidR="00C7459F" w:rsidRPr="003E2721">
          <w:rPr>
            <w:rFonts w:ascii="Arial Narrow" w:hAnsi="Arial Narrow" w:cs="Arial Narrow"/>
          </w:rPr>
          <w:t> stanovuje</w:t>
        </w:r>
      </w:ins>
      <w:ins w:id="285" w:author="Adriana Giménez" w:date="2021-03-18T01:39:00Z">
        <w:r w:rsidR="00C7459F" w:rsidRPr="003E2721">
          <w:rPr>
            <w:rFonts w:ascii="Arial Narrow" w:hAnsi="Arial Narrow" w:cs="Arial Narrow"/>
          </w:rPr>
          <w:t xml:space="preserve"> </w:t>
        </w:r>
      </w:ins>
      <w:ins w:id="286" w:author="Adriana Giménez" w:date="2021-03-18T01:41:00Z">
        <w:r w:rsidR="00C7459F" w:rsidRPr="003E2721">
          <w:rPr>
            <w:rFonts w:ascii="Arial Narrow" w:hAnsi="Arial Narrow" w:cs="Arial Narrow"/>
          </w:rPr>
          <w:t xml:space="preserve">proces pre poskytovanie technickej podpory používateľom ITMS2014+ </w:t>
        </w:r>
      </w:ins>
      <w:ins w:id="287" w:author="Adriana Giménez" w:date="2021-03-24T00:54:00Z">
        <w:r w:rsidR="00327D37">
          <w:rPr>
            <w:rFonts w:ascii="Arial Narrow" w:hAnsi="Arial Narrow" w:cs="Arial Narrow"/>
          </w:rPr>
          <w:t xml:space="preserve">zaradenými pod </w:t>
        </w:r>
      </w:ins>
      <w:ins w:id="288" w:author="Adriana Giménez" w:date="2021-03-18T01:41:00Z">
        <w:r w:rsidR="00327D37" w:rsidRPr="003E2721">
          <w:rPr>
            <w:rFonts w:ascii="Arial Narrow" w:hAnsi="Arial Narrow" w:cs="Arial Narrow"/>
          </w:rPr>
          <w:t>orgánmi</w:t>
        </w:r>
        <w:r w:rsidR="00C7459F" w:rsidRPr="003E2721">
          <w:rPr>
            <w:rFonts w:ascii="Arial Narrow" w:hAnsi="Arial Narrow" w:cs="Arial Narrow"/>
          </w:rPr>
          <w:t xml:space="preserve"> </w:t>
        </w:r>
      </w:ins>
      <w:ins w:id="289" w:author="Adriana Giménez" w:date="2021-03-18T01:42:00Z">
        <w:r w:rsidR="00C7459F" w:rsidRPr="003E2721">
          <w:rPr>
            <w:rFonts w:ascii="Arial Narrow" w:hAnsi="Arial Narrow" w:cs="Arial Narrow"/>
          </w:rPr>
          <w:t>Neverejnej časti ITMS2014+</w:t>
        </w:r>
      </w:ins>
      <w:ins w:id="290" w:author="Adriana Giménez" w:date="2021-03-23T01:09:00Z">
        <w:r w:rsidR="00033E8F" w:rsidRPr="003E2721">
          <w:rPr>
            <w:rFonts w:ascii="Arial Narrow" w:hAnsi="Arial Narrow" w:cs="Arial Narrow"/>
          </w:rPr>
          <w:t>.</w:t>
        </w:r>
      </w:ins>
    </w:p>
    <w:p w14:paraId="66EBCBD4" w14:textId="77777777" w:rsidR="003E2A8B" w:rsidRPr="00033E8F" w:rsidDel="00AC422A" w:rsidRDefault="003E2A8B">
      <w:pPr>
        <w:ind w:firstLine="720"/>
        <w:jc w:val="both"/>
        <w:rPr>
          <w:del w:id="291" w:author="Adriana Giménez" w:date="2021-03-04T22:22:00Z"/>
          <w:rFonts w:ascii="Arial Narrow" w:hAnsi="Arial Narrow" w:cs="Arial Narrow"/>
        </w:rPr>
      </w:pPr>
      <w:del w:id="292" w:author="Adriana Giménez" w:date="2021-03-18T01:42:00Z">
        <w:r w:rsidRPr="003E2721" w:rsidDel="00C7459F">
          <w:rPr>
            <w:rFonts w:ascii="Arial Narrow" w:hAnsi="Arial Narrow" w:cs="Arial Narrow"/>
          </w:rPr>
          <w:delText xml:space="preserve">manažérom ITMS2014+ </w:delText>
        </w:r>
      </w:del>
      <w:del w:id="293" w:author="Adriana Giménez" w:date="2021-03-04T22:22:00Z">
        <w:r w:rsidRPr="003E2721" w:rsidDel="00AC422A">
          <w:rPr>
            <w:rFonts w:ascii="Arial Narrow" w:hAnsi="Arial Narrow" w:cs="Arial Narrow"/>
          </w:rPr>
          <w:delText>na úrovni Centrálneho koordinačného orgánu (ďalej aj „CKO"), Certifikačného orgánu (ďalej aj „CO") a </w:delText>
        </w:r>
      </w:del>
      <w:del w:id="294" w:author="Adriana Giménez" w:date="2021-03-03T00:51:00Z">
        <w:r w:rsidRPr="003E2721" w:rsidDel="00F51DC3">
          <w:rPr>
            <w:rFonts w:ascii="Arial Narrow" w:hAnsi="Arial Narrow" w:cs="Arial Narrow"/>
          </w:rPr>
          <w:delText>rezortným</w:delText>
        </w:r>
      </w:del>
      <w:del w:id="295" w:author="Adriana Giménez" w:date="2021-03-04T22:22:00Z">
        <w:r w:rsidRPr="003E2721" w:rsidDel="00AC422A">
          <w:rPr>
            <w:rFonts w:ascii="Arial Narrow" w:hAnsi="Arial Narrow" w:cs="Arial Narrow"/>
          </w:rPr>
          <w:delText xml:space="preserve"> manažérom ITMS2014+ </w:delText>
        </w:r>
      </w:del>
      <w:del w:id="296" w:author="Adriana Giménez" w:date="2021-03-03T00:51:00Z">
        <w:r w:rsidRPr="003E2721" w:rsidDel="00F51DC3">
          <w:rPr>
            <w:rFonts w:ascii="Arial Narrow" w:hAnsi="Arial Narrow" w:cs="Arial Narrow"/>
          </w:rPr>
          <w:delText xml:space="preserve">podporu pri zabezpečovaní efektívneho fungovania ITMS2014+ </w:delText>
        </w:r>
      </w:del>
      <w:del w:id="297" w:author="Adriana Giménez" w:date="2021-03-04T22:22:00Z">
        <w:r w:rsidRPr="003E2721" w:rsidDel="00AC422A">
          <w:rPr>
            <w:rFonts w:ascii="Arial Narrow" w:hAnsi="Arial Narrow" w:cs="Arial Narrow"/>
          </w:rPr>
          <w:delText xml:space="preserve">na príslušných orgánoch (RO, SORO, </w:delText>
        </w:r>
      </w:del>
      <w:del w:id="298" w:author="Adriana Giménez" w:date="2021-03-03T00:51:00Z">
        <w:r w:rsidRPr="003E2721" w:rsidDel="00F51DC3">
          <w:rPr>
            <w:rFonts w:ascii="Arial Narrow" w:hAnsi="Arial Narrow" w:cs="Arial Narrow"/>
          </w:rPr>
          <w:delText xml:space="preserve">CO, </w:delText>
        </w:r>
      </w:del>
      <w:del w:id="299" w:author="Adriana Giménez" w:date="2021-03-04T22:22:00Z">
        <w:r w:rsidRPr="003E2721" w:rsidDel="00AC422A">
          <w:rPr>
            <w:rFonts w:ascii="Arial Narrow" w:hAnsi="Arial Narrow" w:cs="Arial Narrow"/>
          </w:rPr>
          <w:delText xml:space="preserve">OA, PJ, a </w:delText>
        </w:r>
      </w:del>
      <w:del w:id="300" w:author="Adriana Giménez" w:date="2021-03-03T00:52:00Z">
        <w:r w:rsidRPr="003E2721" w:rsidDel="00F51DC3">
          <w:rPr>
            <w:rFonts w:ascii="Arial Narrow" w:hAnsi="Arial Narrow" w:cs="Arial Narrow"/>
          </w:rPr>
          <w:delText>pod.</w:delText>
        </w:r>
      </w:del>
      <w:del w:id="301" w:author="Adriana Giménez" w:date="2021-03-04T22:22:00Z">
        <w:r w:rsidRPr="003E2721" w:rsidDel="00AC422A">
          <w:rPr>
            <w:rFonts w:ascii="Arial Narrow" w:hAnsi="Arial Narrow" w:cs="Arial Narrow"/>
          </w:rPr>
          <w:delText xml:space="preserve">) </w:delText>
        </w:r>
      </w:del>
      <w:del w:id="302" w:author="Adriana Giménez" w:date="2021-03-18T01:42:00Z">
        <w:r w:rsidRPr="003E2721" w:rsidDel="00C7459F">
          <w:rPr>
            <w:rFonts w:ascii="Arial Narrow" w:hAnsi="Arial Narrow" w:cs="Arial Narrow"/>
          </w:rPr>
          <w:delText>s cieľom dosiahnuť efektívne využívanie funkcií, funkcionalít a technických možností, ktoré ITMS2014+ poskytuje a zároveň rámcovo poskytnúť podporu pri riešení problémov.</w:delText>
        </w:r>
      </w:del>
      <w:bookmarkEnd w:id="260"/>
    </w:p>
    <w:p w14:paraId="7EF77022" w14:textId="77777777" w:rsidR="003E2A8B" w:rsidRPr="00033E8F" w:rsidDel="00AC422A" w:rsidRDefault="003E2A8B" w:rsidP="003E2A8B">
      <w:pPr>
        <w:ind w:firstLine="720"/>
        <w:jc w:val="both"/>
        <w:rPr>
          <w:del w:id="303" w:author="Adriana Giménez" w:date="2021-03-04T22:24:00Z"/>
          <w:rFonts w:ascii="Arial Narrow" w:hAnsi="Arial Narrow" w:cs="Arial Narrow"/>
        </w:rPr>
      </w:pPr>
    </w:p>
    <w:p w14:paraId="7595CCAC" w14:textId="77777777" w:rsidR="003E2A8B" w:rsidRPr="00033E8F" w:rsidDel="00AC422A" w:rsidRDefault="003E2A8B">
      <w:pPr>
        <w:spacing w:before="120" w:after="120" w:line="0" w:lineRule="atLeast"/>
        <w:jc w:val="both"/>
        <w:rPr>
          <w:del w:id="304" w:author="Adriana Giménez" w:date="2021-03-04T22:24:00Z"/>
          <w:rFonts w:ascii="Arial Narrow" w:hAnsi="Arial Narrow" w:cs="Arial Narrow"/>
        </w:rPr>
        <w:pPrChange w:id="305" w:author="Adriana Giménez" w:date="2021-03-23T01:09:00Z">
          <w:pPr>
            <w:spacing w:before="120" w:after="120" w:line="0" w:lineRule="atLeast"/>
            <w:ind w:firstLine="708"/>
            <w:jc w:val="both"/>
          </w:pPr>
        </w:pPrChange>
      </w:pPr>
      <w:bookmarkStart w:id="306" w:name="_Toc190150325"/>
      <w:del w:id="307" w:author="Adriana Giménez" w:date="2021-03-23T01:08:00Z">
        <w:r w:rsidRPr="00033E8F" w:rsidDel="00033E8F">
          <w:rPr>
            <w:rFonts w:ascii="Arial Narrow" w:hAnsi="Arial Narrow" w:cs="Arial Narrow"/>
          </w:rPr>
          <w:delText>Manuál popisuje systém a štruktúru riadenia ITMS2014+ v etape rutinnej prevádzky, administráciu systému, metodické postupy procesov a práce s ITMS2014+, vytváranie a zmeny prístupových práv, zavádzanie zmien do ITMS2014+, prevádzkové a bezpečnostné štandardy používané pri ITMS2014+</w:delText>
        </w:r>
      </w:del>
      <w:del w:id="308" w:author="Adriana Giménez" w:date="2021-03-23T01:09:00Z">
        <w:r w:rsidRPr="00033E8F" w:rsidDel="00033E8F">
          <w:rPr>
            <w:rFonts w:ascii="Arial Narrow" w:hAnsi="Arial Narrow" w:cs="Arial Narrow"/>
          </w:rPr>
          <w:delText>, ako aj spôsob prevádzkovej podpory, hlásenie porúch a chýb</w:delText>
        </w:r>
      </w:del>
      <w:del w:id="309" w:author="Adriana Giménez" w:date="2021-03-03T00:53:00Z">
        <w:r w:rsidRPr="00033E8F" w:rsidDel="005F6B02">
          <w:rPr>
            <w:rFonts w:ascii="Arial Narrow" w:hAnsi="Arial Narrow" w:cs="Arial Narrow"/>
          </w:rPr>
          <w:delText>, ktoré sa zistili</w:delText>
        </w:r>
      </w:del>
      <w:del w:id="310" w:author="Adriana Giménez" w:date="2021-03-23T01:09:00Z">
        <w:r w:rsidRPr="00033E8F" w:rsidDel="00033E8F">
          <w:rPr>
            <w:rFonts w:ascii="Arial Narrow" w:hAnsi="Arial Narrow" w:cs="Arial Narrow"/>
          </w:rPr>
          <w:delText xml:space="preserve"> pri práci alebo testovaní ITMS2014+.</w:delText>
        </w:r>
      </w:del>
      <w:bookmarkEnd w:id="306"/>
    </w:p>
    <w:p w14:paraId="0ED9DA4C" w14:textId="0145F018" w:rsidR="00C7459F" w:rsidRPr="00033E8F" w:rsidRDefault="00C7459F">
      <w:pPr>
        <w:spacing w:before="120" w:after="120" w:line="0" w:lineRule="atLeast"/>
        <w:ind w:firstLine="708"/>
        <w:jc w:val="both"/>
        <w:rPr>
          <w:ins w:id="311" w:author="Adriana Giménez" w:date="2021-03-18T01:43:00Z"/>
          <w:rFonts w:ascii="Arial Narrow" w:hAnsi="Arial Narrow" w:cs="Arial Narrow"/>
        </w:rPr>
      </w:pPr>
      <w:ins w:id="312" w:author="Adriana Giménez" w:date="2021-03-18T01:43:00Z">
        <w:r w:rsidRPr="00033E8F">
          <w:rPr>
            <w:rFonts w:ascii="Arial Narrow" w:hAnsi="Arial Narrow" w:cs="Arial Narrow"/>
          </w:rPr>
          <w:t>Dokument je určený predovšetkým manažérom ITMS na jednotlivých orgánoch</w:t>
        </w:r>
      </w:ins>
      <w:ins w:id="313" w:author="Adriana Giménez" w:date="2021-03-23T01:11:00Z">
        <w:r w:rsidR="00033E8F" w:rsidRPr="003E2721">
          <w:rPr>
            <w:rFonts w:ascii="Arial Narrow" w:hAnsi="Arial Narrow" w:cs="Arial Narrow"/>
          </w:rPr>
          <w:t>. M</w:t>
        </w:r>
      </w:ins>
      <w:ins w:id="314" w:author="Adriana Giménez" w:date="2021-03-18T01:43:00Z">
        <w:r w:rsidRPr="00033E8F">
          <w:rPr>
            <w:rFonts w:ascii="Arial Narrow" w:hAnsi="Arial Narrow" w:cs="Arial Narrow"/>
          </w:rPr>
          <w:t>anažérom ITMS</w:t>
        </w:r>
      </w:ins>
      <w:ins w:id="315" w:author="kmetova.lenda@gmail.com" w:date="2021-03-24T11:44:00Z">
        <w:r w:rsidR="007D6DCC">
          <w:rPr>
            <w:rFonts w:ascii="Arial Narrow" w:hAnsi="Arial Narrow" w:cs="Arial Narrow"/>
          </w:rPr>
          <w:t>2014+</w:t>
        </w:r>
      </w:ins>
      <w:ins w:id="316" w:author="Adriana Giménez" w:date="2021-03-18T01:43:00Z">
        <w:r w:rsidRPr="00033E8F">
          <w:rPr>
            <w:rFonts w:ascii="Arial Narrow" w:hAnsi="Arial Narrow" w:cs="Arial Narrow"/>
          </w:rPr>
          <w:t xml:space="preserve"> je určený zamestnanec </w:t>
        </w:r>
      </w:ins>
      <w:ins w:id="317" w:author="Adriana Giménez" w:date="2021-03-24T01:04:00Z">
        <w:r w:rsidR="00ED2B01">
          <w:rPr>
            <w:rFonts w:ascii="Arial Narrow" w:hAnsi="Arial Narrow" w:cs="Arial Narrow"/>
          </w:rPr>
          <w:t xml:space="preserve">orgánu </w:t>
        </w:r>
      </w:ins>
      <w:ins w:id="318" w:author="Adriana Giménez" w:date="2021-03-24T01:13:00Z">
        <w:r w:rsidR="00ED2B01">
          <w:rPr>
            <w:rFonts w:ascii="Arial Narrow" w:hAnsi="Arial Narrow" w:cs="Arial Narrow"/>
          </w:rPr>
          <w:t>riadenia/</w:t>
        </w:r>
      </w:ins>
      <w:ins w:id="319" w:author="Adriana Giménez" w:date="2021-03-24T01:04:00Z">
        <w:r w:rsidR="00ED2B01">
          <w:rPr>
            <w:rFonts w:ascii="Arial Narrow" w:hAnsi="Arial Narrow" w:cs="Arial Narrow"/>
          </w:rPr>
          <w:t xml:space="preserve">implementácie fondov </w:t>
        </w:r>
      </w:ins>
      <w:ins w:id="320" w:author="Adriana Giménez" w:date="2021-03-18T01:43:00Z">
        <w:r w:rsidRPr="00033E8F">
          <w:rPr>
            <w:rFonts w:ascii="Arial Narrow" w:hAnsi="Arial Narrow" w:cs="Arial Narrow"/>
          </w:rPr>
          <w:t xml:space="preserve">disponujúci poverením „manažér ITMS“, na základe ktorého je mu priradená pracovná pozícia orgánu (ďalej len „PPO“), ktorá mu v závislosti od role orgánu umožňuje spravovať príslušné evidencie, resp. umožňuje mu spravovať prístupy </w:t>
        </w:r>
        <w:r w:rsidRPr="00167914">
          <w:rPr>
            <w:rFonts w:ascii="Arial Narrow" w:hAnsi="Arial Narrow" w:cs="Arial Narrow"/>
          </w:rPr>
          <w:t>používateľov</w:t>
        </w:r>
        <w:r w:rsidRPr="00033E8F">
          <w:rPr>
            <w:rFonts w:ascii="Arial Narrow" w:hAnsi="Arial Narrow" w:cs="Arial Narrow"/>
          </w:rPr>
          <w:t xml:space="preserve"> pod svojím orgánom. Zoznam používateľov </w:t>
        </w:r>
      </w:ins>
      <w:ins w:id="321" w:author="Adriana Giménez" w:date="2021-03-24T01:18:00Z">
        <w:r w:rsidR="00FC076A">
          <w:rPr>
            <w:rFonts w:ascii="Arial Narrow" w:hAnsi="Arial Narrow" w:cs="Arial Narrow"/>
          </w:rPr>
          <w:t>neverejnej časti</w:t>
        </w:r>
      </w:ins>
      <w:ins w:id="322" w:author="Adriana Giménez" w:date="2021-03-18T01:43:00Z">
        <w:r w:rsidRPr="00033E8F">
          <w:rPr>
            <w:rFonts w:ascii="Arial Narrow" w:hAnsi="Arial Narrow" w:cs="Arial Narrow"/>
          </w:rPr>
          <w:t xml:space="preserve"> disponujúcich poverením „manažér ITMS“ je spravovaný DataCentrom. </w:t>
        </w:r>
      </w:ins>
    </w:p>
    <w:p w14:paraId="56985A2B" w14:textId="77777777" w:rsidR="003E2A8B" w:rsidRPr="00033E8F" w:rsidDel="00AC422A" w:rsidRDefault="003E2A8B" w:rsidP="006976E9">
      <w:pPr>
        <w:spacing w:before="120" w:after="120" w:line="0" w:lineRule="atLeast"/>
        <w:ind w:firstLine="708"/>
        <w:jc w:val="both"/>
        <w:rPr>
          <w:del w:id="323" w:author="Adriana Giménez" w:date="2021-03-04T22:24:00Z"/>
          <w:rFonts w:ascii="Arial Narrow" w:hAnsi="Arial Narrow" w:cs="Arial Narrow"/>
        </w:rPr>
      </w:pPr>
    </w:p>
    <w:p w14:paraId="2DC8052E" w14:textId="77777777" w:rsidR="003E2A8B" w:rsidRDefault="003E2A8B" w:rsidP="006976E9">
      <w:pPr>
        <w:spacing w:before="120" w:after="120" w:line="0" w:lineRule="atLeast"/>
        <w:ind w:firstLine="708"/>
        <w:jc w:val="both"/>
        <w:rPr>
          <w:ins w:id="324" w:author="Adriana Giménez" w:date="2021-03-24T00:55:00Z"/>
          <w:rFonts w:ascii="Arial Narrow" w:hAnsi="Arial Narrow" w:cs="Arial Narrow"/>
        </w:rPr>
      </w:pPr>
      <w:bookmarkStart w:id="325" w:name="_Toc190150326"/>
      <w:r w:rsidRPr="00033E8F">
        <w:rPr>
          <w:rFonts w:ascii="Arial Narrow" w:hAnsi="Arial Narrow" w:cs="Arial Narrow"/>
        </w:rPr>
        <w:t>Procesy, právomoci a zodpovednosti, ktoré sú obsahom tohto manuálu sú záväzné pre každého používateľa ITMS2014+.</w:t>
      </w:r>
      <w:bookmarkEnd w:id="325"/>
    </w:p>
    <w:p w14:paraId="6D7B7C37" w14:textId="77777777" w:rsidR="00327D37" w:rsidRPr="00A43838" w:rsidRDefault="00327D37" w:rsidP="006976E9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ins w:id="326" w:author="Adriana Giménez" w:date="2021-03-24T00:55:00Z">
        <w:r>
          <w:rPr>
            <w:rFonts w:ascii="Arial Narrow" w:hAnsi="Arial Narrow" w:cs="Arial Narrow"/>
          </w:rPr>
          <w:t xml:space="preserve">Manuál obsahuje odvolávky na ďalšie dokumenty, konkretizujúce jednotlivé </w:t>
        </w:r>
      </w:ins>
      <w:ins w:id="327" w:author="Adriana Giménez" w:date="2021-03-24T00:56:00Z">
        <w:r>
          <w:rPr>
            <w:rFonts w:ascii="Arial Narrow" w:hAnsi="Arial Narrow" w:cs="Arial Narrow"/>
          </w:rPr>
          <w:t xml:space="preserve">aspekty fungovania a využívania ITMS2014+. </w:t>
        </w:r>
      </w:ins>
    </w:p>
    <w:p w14:paraId="35594743" w14:textId="77777777" w:rsidR="003E2A8B" w:rsidRPr="00A43838" w:rsidDel="00AC422A" w:rsidRDefault="003E2A8B" w:rsidP="006976E9">
      <w:pPr>
        <w:spacing w:before="120" w:after="120" w:line="0" w:lineRule="atLeast"/>
        <w:ind w:firstLine="708"/>
        <w:jc w:val="both"/>
        <w:rPr>
          <w:del w:id="328" w:author="Adriana Giménez" w:date="2021-03-04T22:24:00Z"/>
          <w:rFonts w:ascii="Arial Narrow" w:hAnsi="Arial Narrow" w:cs="Arial Narrow"/>
        </w:rPr>
      </w:pPr>
      <w:del w:id="329" w:author="Adriana Giménez" w:date="2021-03-24T00:55:00Z">
        <w:r w:rsidRPr="00A43838" w:rsidDel="00327D37">
          <w:rPr>
            <w:rFonts w:ascii="Arial Narrow" w:hAnsi="Arial Narrow" w:cs="Arial Narrow"/>
          </w:rPr>
          <w:delText xml:space="preserve"> </w:delText>
        </w:r>
      </w:del>
    </w:p>
    <w:p w14:paraId="3D0FA3CA" w14:textId="77777777" w:rsidR="003E2A8B" w:rsidRDefault="003E2A8B" w:rsidP="006976E9">
      <w:pPr>
        <w:spacing w:before="120" w:after="120" w:line="0" w:lineRule="atLeast"/>
        <w:ind w:firstLine="708"/>
        <w:jc w:val="both"/>
        <w:rPr>
          <w:ins w:id="330" w:author="Adriana Giménez" w:date="2021-03-24T00:55:00Z"/>
          <w:rFonts w:ascii="Arial Narrow" w:hAnsi="Arial Narrow" w:cs="Arial Narrow"/>
        </w:rPr>
      </w:pPr>
      <w:bookmarkStart w:id="331" w:name="_Toc190150327"/>
      <w:r w:rsidRPr="00A43838">
        <w:rPr>
          <w:rFonts w:ascii="Arial Narrow" w:hAnsi="Arial Narrow" w:cs="Arial Narrow"/>
        </w:rPr>
        <w:t>Manuál neobsahuje priamu znalostnú podporu pre prácu so softvérovou aplikáciou ITMS2014+.</w:t>
      </w:r>
      <w:bookmarkEnd w:id="331"/>
      <w:r w:rsidRPr="00A43838">
        <w:rPr>
          <w:rFonts w:ascii="Arial Narrow" w:hAnsi="Arial Narrow" w:cs="Arial Narrow"/>
        </w:rPr>
        <w:t xml:space="preserve"> </w:t>
      </w:r>
    </w:p>
    <w:p w14:paraId="1C0B5D0B" w14:textId="43965BAF" w:rsidR="00327D37" w:rsidRPr="00D25E75" w:rsidDel="00327D37" w:rsidRDefault="00707A86" w:rsidP="006976E9">
      <w:pPr>
        <w:spacing w:before="120" w:after="120" w:line="0" w:lineRule="atLeast"/>
        <w:ind w:firstLine="708"/>
        <w:jc w:val="both"/>
        <w:rPr>
          <w:del w:id="332" w:author="Adriana Giménez" w:date="2021-03-24T00:55:00Z"/>
          <w:rFonts w:asciiTheme="majorHAnsi" w:hAnsiTheme="majorHAnsi" w:cs="Arial Narrow"/>
          <w:sz w:val="26"/>
          <w:szCs w:val="26"/>
        </w:rPr>
      </w:pPr>
      <w:bookmarkStart w:id="333" w:name="_Toc67860541"/>
      <w:ins w:id="334" w:author="Adriana Giménez" w:date="2021-03-25T10:03:00Z">
        <w:r w:rsidRPr="00D25E75">
          <w:rPr>
            <w:rFonts w:asciiTheme="majorHAnsi" w:hAnsiTheme="majorHAnsi" w:cs="Arial Narrow"/>
            <w:sz w:val="26"/>
            <w:szCs w:val="26"/>
          </w:rPr>
          <w:t>1.2</w:t>
        </w:r>
        <w:bookmarkEnd w:id="333"/>
        <w:r w:rsidRPr="00D25E75">
          <w:rPr>
            <w:rFonts w:asciiTheme="majorHAnsi" w:hAnsiTheme="majorHAnsi" w:cs="Arial Narrow"/>
            <w:sz w:val="26"/>
            <w:szCs w:val="26"/>
          </w:rPr>
          <w:t xml:space="preserve"> </w:t>
        </w:r>
      </w:ins>
    </w:p>
    <w:p w14:paraId="7AFD2E9B" w14:textId="77777777" w:rsidR="003E2A8B" w:rsidRPr="00707A86" w:rsidRDefault="00A210B1" w:rsidP="009354A5">
      <w:pPr>
        <w:pStyle w:val="Nadpis2"/>
      </w:pPr>
      <w:bookmarkStart w:id="335" w:name="_Toc185399754"/>
      <w:bookmarkStart w:id="336" w:name="_Toc190150328"/>
      <w:bookmarkStart w:id="337" w:name="_Toc190151503"/>
      <w:bookmarkStart w:id="338" w:name="_Toc201034573"/>
      <w:bookmarkStart w:id="339" w:name="_Toc419287875"/>
      <w:bookmarkStart w:id="340" w:name="_Toc421279273"/>
      <w:bookmarkStart w:id="341" w:name="_Toc67860542"/>
      <w:r w:rsidRPr="00707A86">
        <w:t>Le</w:t>
      </w:r>
      <w:r w:rsidR="003E2A8B" w:rsidRPr="00707A86">
        <w:t>gislatívny a inštitucionálny rámec</w:t>
      </w:r>
      <w:bookmarkEnd w:id="335"/>
      <w:bookmarkEnd w:id="336"/>
      <w:bookmarkEnd w:id="337"/>
      <w:bookmarkEnd w:id="338"/>
      <w:bookmarkEnd w:id="339"/>
      <w:bookmarkEnd w:id="340"/>
      <w:bookmarkEnd w:id="341"/>
    </w:p>
    <w:p w14:paraId="5DF1F8AD" w14:textId="3F41AA8A" w:rsidR="008C43FE" w:rsidRDefault="008C43FE" w:rsidP="006976E9">
      <w:pPr>
        <w:spacing w:before="120" w:after="120"/>
        <w:ind w:firstLine="708"/>
        <w:jc w:val="both"/>
        <w:rPr>
          <w:ins w:id="342" w:author="kmetova.lenda@gmail.com" w:date="2021-03-24T11:53:00Z"/>
          <w:rFonts w:ascii="Arial Narrow" w:hAnsi="Arial Narrow" w:cs="Arial Narrow"/>
        </w:rPr>
      </w:pPr>
      <w:bookmarkStart w:id="343" w:name="_Toc190150329"/>
      <w:ins w:id="344" w:author="kmetova.lenda@gmail.com" w:date="2021-03-24T11:53:00Z">
        <w:r>
          <w:rPr>
            <w:rFonts w:ascii="Arial Narrow" w:hAnsi="Arial Narrow" w:cs="Arial Narrow"/>
          </w:rPr>
          <w:t xml:space="preserve">V zmysle zákona č. 292/2014 Z .z. </w:t>
        </w:r>
        <w:r w:rsidRPr="00735524">
          <w:rPr>
            <w:rFonts w:ascii="Arial Narrow" w:hAnsi="Arial Narrow"/>
          </w:rPr>
          <w:t>o príspevku poskytovanom z európskych štrukturálnych a investičných fondov a o zmene a doplnení niektorých zákonov</w:t>
        </w:r>
        <w:r>
          <w:rPr>
            <w:rFonts w:ascii="Arial Narrow" w:hAnsi="Arial Narrow"/>
          </w:rPr>
          <w:t xml:space="preserve"> v znení neskorších predpisov </w:t>
        </w:r>
      </w:ins>
      <w:ins w:id="345" w:author="kmetova.lenda@gmail.com" w:date="2021-03-24T11:54:00Z">
        <w:r>
          <w:rPr>
            <w:rFonts w:ascii="Arial Narrow" w:hAnsi="Arial Narrow"/>
          </w:rPr>
          <w:t xml:space="preserve">(ďalej </w:t>
        </w:r>
      </w:ins>
      <w:ins w:id="346" w:author="kmetova.lenda@gmail.com" w:date="2021-03-24T12:23:00Z">
        <w:r w:rsidR="00471309">
          <w:rPr>
            <w:rFonts w:ascii="Arial Narrow" w:hAnsi="Arial Narrow"/>
          </w:rPr>
          <w:t xml:space="preserve">len </w:t>
        </w:r>
      </w:ins>
      <w:ins w:id="347" w:author="kmetova.lenda@gmail.com" w:date="2021-03-24T11:54:00Z">
        <w:r>
          <w:rPr>
            <w:rFonts w:ascii="Arial Narrow" w:hAnsi="Arial Narrow"/>
          </w:rPr>
          <w:t xml:space="preserve">„Zákon </w:t>
        </w:r>
      </w:ins>
      <w:ins w:id="348" w:author="kmetova.lenda@gmail.com" w:date="2021-03-24T11:56:00Z">
        <w:r>
          <w:rPr>
            <w:rFonts w:ascii="Arial Narrow" w:hAnsi="Arial Narrow"/>
          </w:rPr>
          <w:t>o EŠIF</w:t>
        </w:r>
      </w:ins>
      <w:ins w:id="349" w:author="kmetova.lenda@gmail.com" w:date="2021-03-24T11:54:00Z">
        <w:r>
          <w:rPr>
            <w:rFonts w:ascii="Arial Narrow" w:hAnsi="Arial Narrow"/>
          </w:rPr>
          <w:t>.</w:t>
        </w:r>
      </w:ins>
      <w:ins w:id="350" w:author="kmetova.lenda@gmail.com" w:date="2021-03-24T11:55:00Z">
        <w:r>
          <w:rPr>
            <w:rFonts w:ascii="Arial Narrow" w:hAnsi="Arial Narrow"/>
          </w:rPr>
          <w:t xml:space="preserve">“) </w:t>
        </w:r>
      </w:ins>
      <w:ins w:id="351" w:author="kmetova.lenda@gmail.com" w:date="2021-03-24T11:53:00Z">
        <w:r>
          <w:rPr>
            <w:rFonts w:ascii="Arial Narrow" w:hAnsi="Arial Narrow" w:cs="Arial Narrow"/>
          </w:rPr>
          <w:t>t</w:t>
        </w:r>
      </w:ins>
      <w:ins w:id="352" w:author="kmetova.lenda@gmail.com" w:date="2021-03-24T11:52:00Z">
        <w:r>
          <w:rPr>
            <w:rFonts w:ascii="Arial Narrow" w:hAnsi="Arial Narrow" w:cs="Arial Narrow"/>
          </w:rPr>
          <w:t xml:space="preserve">vorbu informačného </w:t>
        </w:r>
      </w:ins>
      <w:ins w:id="353" w:author="kmetova.lenda@gmail.com" w:date="2021-03-24T11:53:00Z">
        <w:r>
          <w:rPr>
            <w:rFonts w:ascii="Arial Narrow" w:hAnsi="Arial Narrow" w:cs="Arial Narrow"/>
          </w:rPr>
          <w:t xml:space="preserve">monitorovacieho </w:t>
        </w:r>
      </w:ins>
      <w:ins w:id="354" w:author="kmetova.lenda@gmail.com" w:date="2021-03-24T11:52:00Z">
        <w:r>
          <w:rPr>
            <w:rFonts w:ascii="Arial Narrow" w:hAnsi="Arial Narrow" w:cs="Arial Narrow"/>
          </w:rPr>
          <w:t xml:space="preserve">systému </w:t>
        </w:r>
      </w:ins>
      <w:ins w:id="355" w:author="kmetova.lenda@gmail.com" w:date="2021-03-24T11:51:00Z">
        <w:r>
          <w:rPr>
            <w:rFonts w:ascii="Arial Narrow" w:hAnsi="Arial Narrow" w:cs="Arial Narrow"/>
          </w:rPr>
          <w:t>ITMS2014+</w:t>
        </w:r>
      </w:ins>
      <w:ins w:id="356" w:author="kmetova.lenda@gmail.com" w:date="2021-03-24T11:52:00Z">
        <w:r>
          <w:rPr>
            <w:rFonts w:ascii="Arial Narrow" w:hAnsi="Arial Narrow" w:cs="Arial Narrow"/>
          </w:rPr>
          <w:t xml:space="preserve"> zabezpečuje </w:t>
        </w:r>
      </w:ins>
      <w:ins w:id="357" w:author="kmetova.lenda@gmail.com" w:date="2021-03-24T11:53:00Z">
        <w:r>
          <w:rPr>
            <w:rFonts w:ascii="Arial Narrow" w:hAnsi="Arial Narrow" w:cs="Arial Narrow"/>
          </w:rPr>
          <w:t xml:space="preserve">Centrálny koordinačný orgán (ďalej aj „CKO“). </w:t>
        </w:r>
      </w:ins>
    </w:p>
    <w:p w14:paraId="26DDF52B" w14:textId="77777777" w:rsidR="008C43FE" w:rsidRPr="00A43838" w:rsidDel="008C43FE" w:rsidRDefault="003E2A8B">
      <w:pPr>
        <w:jc w:val="both"/>
        <w:rPr>
          <w:del w:id="358" w:author="kmetova.lenda@gmail.com" w:date="2021-03-24T11:54:00Z"/>
          <w:rFonts w:ascii="Arial Narrow" w:hAnsi="Arial Narrow" w:cs="Arial Narrow"/>
        </w:rPr>
      </w:pPr>
      <w:del w:id="359" w:author="kmetova.lenda@gmail.com" w:date="2021-03-24T11:53:00Z">
        <w:r w:rsidRPr="00A43838" w:rsidDel="008C43FE">
          <w:rPr>
            <w:rFonts w:ascii="Arial Narrow" w:hAnsi="Arial Narrow" w:cs="Arial Narrow"/>
          </w:rPr>
          <w:delText xml:space="preserve"> </w:delText>
        </w:r>
      </w:del>
    </w:p>
    <w:p w14:paraId="2C1330D0" w14:textId="77777777" w:rsidR="003E2A8B" w:rsidRPr="00A43838" w:rsidRDefault="008C43FE" w:rsidP="006976E9">
      <w:pPr>
        <w:spacing w:before="120" w:after="120"/>
        <w:ind w:firstLine="708"/>
        <w:jc w:val="both"/>
        <w:rPr>
          <w:rFonts w:ascii="Arial Narrow" w:hAnsi="Arial Narrow" w:cs="Arial Narrow"/>
        </w:rPr>
      </w:pPr>
      <w:del w:id="360" w:author="kmetova.lenda@gmail.com" w:date="2021-03-24T11:54:00Z">
        <w:r w:rsidRPr="00A43838" w:rsidDel="008C43FE">
          <w:rPr>
            <w:rFonts w:ascii="Arial Narrow" w:hAnsi="Arial Narrow" w:cs="Arial Narrow"/>
          </w:rPr>
          <w:delText xml:space="preserve">Uznesením vlády SR </w:delText>
        </w:r>
        <w:r w:rsidRPr="006976E9" w:rsidDel="008C43FE">
          <w:rPr>
            <w:rFonts w:ascii="Arial Narrow" w:hAnsi="Arial Narrow" w:cs="Arial Narrow"/>
            <w:highlight w:val="green"/>
          </w:rPr>
          <w:delText>č. 519/2014  z októbra 2014 bol Úrad vlády SR schválený za Centrálny koordinačný orgán</w:delText>
        </w:r>
        <w:r w:rsidRPr="00A43838" w:rsidDel="008C43FE">
          <w:rPr>
            <w:rFonts w:ascii="Arial Narrow" w:hAnsi="Arial Narrow" w:cs="Arial Narrow"/>
          </w:rPr>
          <w:delText xml:space="preserve"> v zmysle čl. 123 os. 8 nariadenia Európskeho parlamentu a Rady (EÚ) č. 1303/2013 zo 17. decembra 2013.</w:delText>
        </w:r>
      </w:del>
      <w:ins w:id="361" w:author="kmetova.lenda@gmail.com" w:date="2021-03-24T11:54:00Z">
        <w:r>
          <w:rPr>
            <w:rFonts w:ascii="Arial Narrow" w:hAnsi="Arial Narrow" w:cs="Arial Narrow"/>
          </w:rPr>
          <w:t>Úlohy CKO plnil do 31. mája 2016 Úrad vlády SR, o</w:t>
        </w:r>
      </w:ins>
      <w:ins w:id="362" w:author="kmetova.lenda@gmail.com" w:date="2021-03-24T11:42:00Z">
        <w:r w:rsidR="007D6DCC">
          <w:rPr>
            <w:rFonts w:ascii="Arial Narrow" w:hAnsi="Arial Narrow" w:cs="Arial Narrow"/>
          </w:rPr>
          <w:t>d 1. júna 2016 do 30. júna 2020 Úrad podpredsedu vlády SR pre investície a</w:t>
        </w:r>
      </w:ins>
      <w:ins w:id="363" w:author="kmetova.lenda@gmail.com" w:date="2021-03-24T11:46:00Z">
        <w:r w:rsidR="007D6DCC">
          <w:rPr>
            <w:rFonts w:ascii="Arial Narrow" w:hAnsi="Arial Narrow" w:cs="Arial Narrow"/>
          </w:rPr>
          <w:t> </w:t>
        </w:r>
      </w:ins>
      <w:ins w:id="364" w:author="kmetova.lenda@gmail.com" w:date="2021-03-24T11:42:00Z">
        <w:r w:rsidR="007D6DCC">
          <w:rPr>
            <w:rFonts w:ascii="Arial Narrow" w:hAnsi="Arial Narrow" w:cs="Arial Narrow"/>
          </w:rPr>
          <w:t>informatizáciu</w:t>
        </w:r>
      </w:ins>
      <w:ins w:id="365" w:author="kmetova.lenda@gmail.com" w:date="2021-03-24T11:46:00Z">
        <w:r w:rsidR="007D6DCC">
          <w:rPr>
            <w:rFonts w:ascii="Arial Narrow" w:hAnsi="Arial Narrow" w:cs="Arial Narrow"/>
          </w:rPr>
          <w:t xml:space="preserve">. Od 1. júla 2020 plní úlohy CKO v súlade </w:t>
        </w:r>
        <w:r>
          <w:rPr>
            <w:rFonts w:ascii="Arial Narrow" w:hAnsi="Arial Narrow" w:cs="Arial Narrow"/>
          </w:rPr>
          <w:t xml:space="preserve">s §6 ods. 1 </w:t>
        </w:r>
      </w:ins>
      <w:ins w:id="366" w:author="kmetova.lenda@gmail.com" w:date="2021-03-24T11:56:00Z">
        <w:r>
          <w:rPr>
            <w:rFonts w:ascii="Arial Narrow" w:hAnsi="Arial Narrow" w:cs="Arial Narrow"/>
          </w:rPr>
          <w:t>Z</w:t>
        </w:r>
      </w:ins>
      <w:ins w:id="367" w:author="kmetova.lenda@gmail.com" w:date="2021-03-24T11:46:00Z">
        <w:r>
          <w:rPr>
            <w:rFonts w:ascii="Arial Narrow" w:hAnsi="Arial Narrow" w:cs="Arial Narrow"/>
          </w:rPr>
          <w:t xml:space="preserve">ákona </w:t>
        </w:r>
      </w:ins>
      <w:ins w:id="368" w:author="kmetova.lenda@gmail.com" w:date="2021-03-24T11:56:00Z">
        <w:r>
          <w:rPr>
            <w:rFonts w:ascii="Arial Narrow" w:hAnsi="Arial Narrow" w:cs="Arial Narrow"/>
          </w:rPr>
          <w:t>o EŠIF</w:t>
        </w:r>
      </w:ins>
      <w:ins w:id="369" w:author="kmetova.lenda@gmail.com" w:date="2021-03-24T11:46:00Z">
        <w:r w:rsidR="007D6DCC">
          <w:rPr>
            <w:rFonts w:ascii="Arial Narrow" w:hAnsi="Arial Narrow" w:cs="Arial Narrow"/>
          </w:rPr>
          <w:t xml:space="preserve"> </w:t>
        </w:r>
      </w:ins>
      <w:ins w:id="370" w:author="kmetova.lenda@gmail.com" w:date="2021-03-24T11:47:00Z">
        <w:r w:rsidR="007D6DCC">
          <w:rPr>
            <w:rFonts w:ascii="Arial Narrow" w:hAnsi="Arial Narrow"/>
          </w:rPr>
          <w:t>Ministerstvo investícií, regionálneho rozvoja a informatizácie SR.</w:t>
        </w:r>
      </w:ins>
    </w:p>
    <w:p w14:paraId="77446C42" w14:textId="77777777" w:rsidR="003E2A8B" w:rsidRPr="00A43838" w:rsidDel="00714189" w:rsidRDefault="003E2A8B" w:rsidP="006976E9">
      <w:pPr>
        <w:spacing w:before="120" w:after="120"/>
        <w:ind w:firstLine="708"/>
        <w:jc w:val="both"/>
        <w:rPr>
          <w:del w:id="371" w:author="Adriana Giménez" w:date="2021-03-04T22:30:00Z"/>
          <w:rFonts w:ascii="Arial Narrow" w:hAnsi="Arial Narrow" w:cs="Arial Narrow"/>
        </w:rPr>
      </w:pPr>
    </w:p>
    <w:p w14:paraId="16FA11DF" w14:textId="77777777" w:rsidR="00ED2B01" w:rsidRDefault="003E2A8B" w:rsidP="003E2721">
      <w:pPr>
        <w:spacing w:before="120" w:after="120"/>
        <w:ind w:firstLine="708"/>
        <w:jc w:val="both"/>
        <w:rPr>
          <w:ins w:id="372" w:author="Adriana Giménez" w:date="2021-03-24T01:03:00Z"/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Potrebu existencie elektronického informačného systému pre evidenciu a spracovávanie údajov o operáciách financovaných z</w:t>
      </w:r>
      <w:del w:id="373" w:author="Adriana Giménez" w:date="2021-03-24T01:05:00Z">
        <w:r w:rsidRPr="00A43838" w:rsidDel="00ED2B01">
          <w:rPr>
            <w:rFonts w:ascii="Arial Narrow" w:hAnsi="Arial Narrow" w:cs="Arial Narrow"/>
          </w:rPr>
          <w:delText xml:space="preserve"> </w:delText>
        </w:r>
      </w:del>
      <w:ins w:id="374" w:author="Adriana Giménez" w:date="2021-03-24T01:05:00Z">
        <w:r w:rsidR="00ED2B01">
          <w:rPr>
            <w:rFonts w:ascii="Arial Narrow" w:hAnsi="Arial Narrow" w:cs="Arial Narrow"/>
          </w:rPr>
          <w:t> </w:t>
        </w:r>
      </w:ins>
      <w:ins w:id="375" w:author="kmetova.lenda@gmail.com" w:date="2021-03-24T12:11:00Z">
        <w:r w:rsidR="00646A79">
          <w:rPr>
            <w:rFonts w:ascii="Arial Narrow" w:hAnsi="Arial Narrow" w:cs="Arial Narrow"/>
          </w:rPr>
          <w:t>e</w:t>
        </w:r>
      </w:ins>
      <w:ins w:id="376" w:author="Adriana Giménez" w:date="2021-03-24T01:05:00Z">
        <w:del w:id="377" w:author="kmetova.lenda@gmail.com" w:date="2021-03-24T12:11:00Z">
          <w:r w:rsidR="00ED2B01" w:rsidDel="00646A79">
            <w:rPr>
              <w:rFonts w:ascii="Arial Narrow" w:hAnsi="Arial Narrow" w:cs="Arial Narrow"/>
            </w:rPr>
            <w:delText>E</w:delText>
          </w:r>
        </w:del>
        <w:r w:rsidR="00ED2B01">
          <w:rPr>
            <w:rFonts w:ascii="Arial Narrow" w:hAnsi="Arial Narrow" w:cs="Arial Narrow"/>
          </w:rPr>
          <w:t>urópskych štrukturálnych a investičných fondov (ďalej len „</w:t>
        </w:r>
      </w:ins>
      <w:r w:rsidRPr="00A43838">
        <w:rPr>
          <w:rFonts w:ascii="Arial Narrow" w:hAnsi="Arial Narrow" w:cs="Arial Narrow"/>
        </w:rPr>
        <w:t>EŠIF</w:t>
      </w:r>
      <w:ins w:id="378" w:author="Adriana Giménez" w:date="2021-03-24T01:05:00Z">
        <w:r w:rsidR="00ED2B01">
          <w:rPr>
            <w:rFonts w:ascii="Arial Narrow" w:hAnsi="Arial Narrow" w:cs="Arial Narrow"/>
          </w:rPr>
          <w:t>“)</w:t>
        </w:r>
      </w:ins>
      <w:r w:rsidRPr="00A43838">
        <w:rPr>
          <w:rFonts w:ascii="Arial Narrow" w:hAnsi="Arial Narrow" w:cs="Arial Narrow"/>
        </w:rPr>
        <w:t xml:space="preserve"> a pre komunikáciu s </w:t>
      </w:r>
      <w:ins w:id="379" w:author="Adriana Giménez" w:date="2021-03-24T01:03:00Z">
        <w:r w:rsidR="00ED2B01" w:rsidRPr="00A43838">
          <w:rPr>
            <w:rFonts w:ascii="Arial Narrow" w:hAnsi="Arial Narrow" w:cs="Arial Narrow"/>
          </w:rPr>
          <w:t xml:space="preserve">Európskou komisiou </w:t>
        </w:r>
        <w:r w:rsidR="00ED2B01">
          <w:rPr>
            <w:rFonts w:ascii="Arial Narrow" w:hAnsi="Arial Narrow" w:cs="Arial Narrow"/>
          </w:rPr>
          <w:t>(ďalej len „</w:t>
        </w:r>
      </w:ins>
      <w:r w:rsidRPr="00A43838">
        <w:rPr>
          <w:rFonts w:ascii="Arial Narrow" w:hAnsi="Arial Narrow" w:cs="Arial Narrow"/>
        </w:rPr>
        <w:t>EK</w:t>
      </w:r>
      <w:ins w:id="380" w:author="Adriana Giménez" w:date="2021-03-24T01:03:00Z">
        <w:r w:rsidR="00ED2B01">
          <w:rPr>
            <w:rFonts w:ascii="Arial Narrow" w:hAnsi="Arial Narrow" w:cs="Arial Narrow"/>
          </w:rPr>
          <w:t>“)</w:t>
        </w:r>
      </w:ins>
      <w:r w:rsidRPr="00A43838">
        <w:rPr>
          <w:rFonts w:ascii="Arial Narrow" w:hAnsi="Arial Narrow" w:cs="Arial Narrow"/>
        </w:rPr>
        <w:t xml:space="preserve"> stanovujú nariadenia</w:t>
      </w:r>
      <w:ins w:id="381" w:author="kmetova.lenda@gmail.com" w:date="2021-03-24T12:02:00Z">
        <w:r w:rsidR="00AB7C24">
          <w:rPr>
            <w:rFonts w:ascii="Arial Narrow" w:hAnsi="Arial Narrow" w:cs="Arial Narrow"/>
          </w:rPr>
          <w:t xml:space="preserve"> Európskeho parlamentu a</w:t>
        </w:r>
      </w:ins>
      <w:r w:rsidRPr="00A43838">
        <w:rPr>
          <w:rFonts w:ascii="Arial Narrow" w:hAnsi="Arial Narrow" w:cs="Arial Narrow"/>
        </w:rPr>
        <w:t xml:space="preserve"> Rady a Komisie.</w:t>
      </w:r>
      <w:ins w:id="382" w:author="Adriana Giménez" w:date="2021-03-24T01:02:00Z">
        <w:r w:rsidR="00327D37">
          <w:rPr>
            <w:rFonts w:ascii="Arial Narrow" w:hAnsi="Arial Narrow" w:cs="Arial Narrow"/>
          </w:rPr>
          <w:t xml:space="preserve"> </w:t>
        </w:r>
      </w:ins>
    </w:p>
    <w:p w14:paraId="128C4F16" w14:textId="77777777" w:rsidR="003E2A8B" w:rsidRPr="00A43838" w:rsidDel="00327D37" w:rsidRDefault="003E2A8B" w:rsidP="006976E9">
      <w:pPr>
        <w:spacing w:before="120" w:after="120"/>
        <w:ind w:firstLine="708"/>
        <w:jc w:val="both"/>
        <w:rPr>
          <w:del w:id="383" w:author="Adriana Giménez" w:date="2021-03-24T01:02:00Z"/>
          <w:rFonts w:ascii="Arial Narrow" w:hAnsi="Arial Narrow" w:cs="Arial Narrow"/>
        </w:rPr>
      </w:pPr>
    </w:p>
    <w:p w14:paraId="2BC2C5E0" w14:textId="77777777" w:rsidR="003E2A8B" w:rsidRPr="00A43838" w:rsidDel="00714189" w:rsidRDefault="003E2A8B">
      <w:pPr>
        <w:spacing w:before="120" w:after="120"/>
        <w:jc w:val="both"/>
        <w:rPr>
          <w:del w:id="384" w:author="Adriana Giménez" w:date="2021-03-04T22:31:00Z"/>
          <w:rFonts w:ascii="Arial Narrow" w:hAnsi="Arial Narrow" w:cs="Arial Narrow"/>
        </w:rPr>
        <w:pPrChange w:id="385" w:author="Adriana Giménez" w:date="2021-03-24T01:02:00Z">
          <w:pPr>
            <w:ind w:firstLine="708"/>
            <w:jc w:val="both"/>
          </w:pPr>
        </w:pPrChange>
      </w:pPr>
      <w:del w:id="386" w:author="Adriana Giménez" w:date="2021-03-24T01:02:00Z">
        <w:r w:rsidRPr="00A43838" w:rsidDel="00327D37">
          <w:rPr>
            <w:rFonts w:ascii="Arial Narrow" w:hAnsi="Arial Narrow" w:cs="Arial Narrow"/>
          </w:rPr>
          <w:delText xml:space="preserve"> </w:delText>
        </w:r>
      </w:del>
    </w:p>
    <w:p w14:paraId="6A2DF5C5" w14:textId="77777777" w:rsidR="003E2A8B" w:rsidRPr="00A43838" w:rsidDel="00ED2B01" w:rsidRDefault="003E2A8B">
      <w:pPr>
        <w:spacing w:before="120" w:after="120"/>
        <w:ind w:firstLine="708"/>
        <w:jc w:val="both"/>
        <w:rPr>
          <w:del w:id="387" w:author="Adriana Giménez" w:date="2021-03-24T01:08:00Z"/>
          <w:rFonts w:ascii="Arial Narrow" w:hAnsi="Arial Narrow" w:cs="Arial Narrow"/>
        </w:rPr>
      </w:pPr>
      <w:del w:id="388" w:author="Adriana Giménez" w:date="2021-03-24T01:08:00Z">
        <w:r w:rsidRPr="00A43838" w:rsidDel="00ED2B01">
          <w:rPr>
            <w:rFonts w:ascii="Arial Narrow" w:hAnsi="Arial Narrow" w:cs="Arial Narrow"/>
          </w:rPr>
          <w:delText>Nariadenie Európskeho parlamentu a rady (EÚ) č. 1303/2013 v čl. 125 ods. 2 písm. d) stanovuje požiadavku na existenciu spoľahlivého systému účtovníctva, monitorovania a finančného vykazovania v elektronickej podobe. Túto úlohu v podmienkach Slovenskej republiky plní ITMS2014+ spolu s ďalšími informačnými systémami</w:delText>
        </w:r>
      </w:del>
      <w:del w:id="389" w:author="Adriana Giménez" w:date="2021-03-24T01:02:00Z">
        <w:r w:rsidRPr="00A43838" w:rsidDel="00327D37">
          <w:rPr>
            <w:rFonts w:ascii="Arial Narrow" w:hAnsi="Arial Narrow" w:cs="Arial Narrow"/>
          </w:rPr>
          <w:delText xml:space="preserve"> ako napr. </w:delText>
        </w:r>
      </w:del>
      <w:del w:id="390" w:author="Adriana Giménez" w:date="2021-03-24T01:08:00Z">
        <w:r w:rsidRPr="00A43838" w:rsidDel="00ED2B01">
          <w:rPr>
            <w:rFonts w:ascii="Arial Narrow" w:hAnsi="Arial Narrow" w:cs="Arial Narrow"/>
          </w:rPr>
          <w:delText>ISUF</w:delText>
        </w:r>
      </w:del>
      <w:del w:id="391" w:author="Adriana Giménez" w:date="2021-03-24T01:03:00Z">
        <w:r w:rsidRPr="00A43838" w:rsidDel="00327D37">
          <w:rPr>
            <w:rFonts w:ascii="Arial Narrow" w:hAnsi="Arial Narrow" w:cs="Arial Narrow"/>
          </w:rPr>
          <w:delText>,</w:delText>
        </w:r>
      </w:del>
      <w:del w:id="392" w:author="Adriana Giménez" w:date="2021-03-24T01:08:00Z">
        <w:r w:rsidRPr="00A43838" w:rsidDel="00ED2B01">
          <w:rPr>
            <w:rFonts w:ascii="Arial Narrow" w:hAnsi="Arial Narrow" w:cs="Arial Narrow"/>
          </w:rPr>
          <w:delText xml:space="preserve"> CEDIS</w:delText>
        </w:r>
      </w:del>
      <w:del w:id="393" w:author="Adriana Giménez" w:date="2021-03-24T01:03:00Z">
        <w:r w:rsidRPr="00A43838" w:rsidDel="00327D37">
          <w:rPr>
            <w:rFonts w:ascii="Arial Narrow" w:hAnsi="Arial Narrow" w:cs="Arial Narrow"/>
          </w:rPr>
          <w:delText xml:space="preserve"> a pod</w:delText>
        </w:r>
      </w:del>
      <w:del w:id="394" w:author="Adriana Giménez" w:date="2021-03-24T01:08:00Z">
        <w:r w:rsidRPr="00A43838" w:rsidDel="00ED2B01">
          <w:rPr>
            <w:rFonts w:ascii="Arial Narrow" w:hAnsi="Arial Narrow" w:cs="Arial Narrow"/>
          </w:rPr>
          <w:delText>.</w:delText>
        </w:r>
      </w:del>
    </w:p>
    <w:p w14:paraId="003A66C7" w14:textId="77777777" w:rsidR="003E2A8B" w:rsidRPr="00A43838" w:rsidDel="00714189" w:rsidRDefault="003E2A8B" w:rsidP="006976E9">
      <w:pPr>
        <w:spacing w:before="120" w:after="120"/>
        <w:ind w:firstLine="709"/>
        <w:jc w:val="both"/>
        <w:rPr>
          <w:del w:id="395" w:author="Adriana Giménez" w:date="2021-03-04T22:31:00Z"/>
          <w:rFonts w:ascii="Arial Narrow" w:hAnsi="Arial Narrow" w:cs="Arial Narrow"/>
        </w:rPr>
      </w:pPr>
      <w:del w:id="396" w:author="Adriana Giménez" w:date="2021-03-24T01:08:00Z">
        <w:r w:rsidRPr="00A43838" w:rsidDel="00ED2B01">
          <w:rPr>
            <w:rFonts w:ascii="Arial Narrow" w:hAnsi="Arial Narrow" w:cs="Arial Narrow"/>
          </w:rPr>
          <w:delText xml:space="preserve">  </w:delText>
        </w:r>
      </w:del>
    </w:p>
    <w:p w14:paraId="5B859C76" w14:textId="77777777" w:rsidR="003E2A8B" w:rsidRPr="00A43838" w:rsidDel="00ED2B01" w:rsidRDefault="003E2A8B" w:rsidP="006976E9">
      <w:pPr>
        <w:spacing w:before="120" w:after="120"/>
        <w:ind w:firstLine="709"/>
        <w:jc w:val="both"/>
        <w:rPr>
          <w:del w:id="397" w:author="Adriana Giménez" w:date="2021-03-24T01:08:00Z"/>
          <w:rFonts w:ascii="Arial Narrow" w:hAnsi="Arial Narrow" w:cs="Arial Narrow"/>
          <w:highlight w:val="yellow"/>
        </w:rPr>
      </w:pPr>
      <w:del w:id="398" w:author="Adriana Giménez" w:date="2021-03-24T01:08:00Z">
        <w:r w:rsidRPr="00A43838" w:rsidDel="00ED2B01">
          <w:rPr>
            <w:rFonts w:ascii="Arial Narrow" w:hAnsi="Arial Narrow" w:cs="Arial Narrow"/>
          </w:rPr>
          <w:delText xml:space="preserve">V zmysle Nariadenia Európskeho parlamentu a rady (EÚ) 1303/2013 čl. 74 ods. 4 je povinná elektronická komunikácia členského štátu s </w:delText>
        </w:r>
      </w:del>
      <w:del w:id="399" w:author="Adriana Giménez" w:date="2021-03-24T01:03:00Z">
        <w:r w:rsidRPr="00A43838" w:rsidDel="00ED2B01">
          <w:rPr>
            <w:rFonts w:ascii="Arial Narrow" w:hAnsi="Arial Narrow" w:cs="Arial Narrow"/>
          </w:rPr>
          <w:delText>Európskou komisiou</w:delText>
        </w:r>
      </w:del>
      <w:del w:id="400" w:author="Adriana Giménez" w:date="2021-03-24T01:08:00Z">
        <w:r w:rsidRPr="00A43838" w:rsidDel="00ED2B01">
          <w:rPr>
            <w:rFonts w:ascii="Arial Narrow" w:hAnsi="Arial Narrow" w:cs="Arial Narrow"/>
          </w:rPr>
          <w:delText xml:space="preserve"> pomocou systému elektronickej výmeny. Ďalej</w:delText>
        </w:r>
        <w:r w:rsidRPr="00A43838" w:rsidDel="00ED2B01">
          <w:rPr>
            <w:rFonts w:ascii="Arial Narrow" w:hAnsi="Arial Narrow"/>
          </w:rPr>
          <w:delText xml:space="preserve"> v zmysle </w:delText>
        </w:r>
        <w:r w:rsidRPr="006976E9" w:rsidDel="00ED2B01">
          <w:rPr>
            <w:rFonts w:ascii="Arial Narrow" w:hAnsi="Arial Narrow"/>
            <w:highlight w:val="green"/>
          </w:rPr>
          <w:delText>§ 6 písm. d) zákona č. 292/2014</w:delText>
        </w:r>
        <w:r w:rsidRPr="00A43838" w:rsidDel="00ED2B01">
          <w:rPr>
            <w:rFonts w:ascii="Arial Narrow" w:hAnsi="Arial Narrow"/>
          </w:rPr>
          <w:delText xml:space="preserve"> Z. z. o príspevku poskytovanom z európskych štrukturálnych a investičných fondov a o zmene a doplnení niektorých zákonov (ďalej len „</w:delText>
        </w:r>
      </w:del>
      <w:del w:id="401" w:author="Adriana Giménez" w:date="2021-03-24T01:05:00Z">
        <w:r w:rsidRPr="00A43838" w:rsidDel="00ED2B01">
          <w:rPr>
            <w:rFonts w:ascii="Arial Narrow" w:hAnsi="Arial Narrow"/>
          </w:rPr>
          <w:delText>z</w:delText>
        </w:r>
      </w:del>
      <w:del w:id="402" w:author="Adriana Giménez" w:date="2021-03-24T01:08:00Z">
        <w:r w:rsidRPr="00A43838" w:rsidDel="00ED2B01">
          <w:rPr>
            <w:rFonts w:ascii="Arial Narrow" w:hAnsi="Arial Narrow"/>
          </w:rPr>
          <w:delText xml:space="preserve">ákon o EŠIF") CKO zabezpečuje tvorbu ITMS2014+ a plní úlohy súvisiace s prevádzkou a správou ITMS2014+. </w:delText>
        </w:r>
        <w:r w:rsidRPr="006976E9" w:rsidDel="00ED2B01">
          <w:rPr>
            <w:rFonts w:ascii="Arial Narrow" w:hAnsi="Arial Narrow"/>
            <w:highlight w:val="green"/>
          </w:rPr>
          <w:delText>Zákon o pomoci a podpore v § 49</w:delText>
        </w:r>
        <w:r w:rsidRPr="00A43838" w:rsidDel="00ED2B01">
          <w:rPr>
            <w:rFonts w:ascii="Arial Narrow" w:hAnsi="Arial Narrow"/>
          </w:rPr>
          <w:delText xml:space="preserve"> určuje, že ITMS2014+ zahŕňa štandardizované procesy programového a projektového riadenia. ITMS2014+ obsahuje údaje, ktoré sú potrebné na transparentné a efektívne riadenie, finančné riadenie a kontrolu pomoci a podpory a na zabezpečenie informácií podľa osobitných predpisov.</w:delText>
        </w:r>
      </w:del>
    </w:p>
    <w:p w14:paraId="2FD02F3D" w14:textId="77777777" w:rsidR="003E2A8B" w:rsidRPr="00A43838" w:rsidDel="00714189" w:rsidRDefault="003E2A8B">
      <w:pPr>
        <w:spacing w:before="120" w:after="120"/>
        <w:ind w:firstLine="709"/>
        <w:jc w:val="both"/>
        <w:rPr>
          <w:del w:id="403" w:author="Adriana Giménez" w:date="2021-03-04T22:31:00Z"/>
          <w:rFonts w:ascii="Arial Narrow" w:hAnsi="Arial Narrow" w:cs="Arial Narrow"/>
          <w:highlight w:val="yellow"/>
        </w:rPr>
        <w:pPrChange w:id="404" w:author="Adriana Giménez" w:date="2021-03-04T22:31:00Z">
          <w:pPr>
            <w:ind w:firstLine="709"/>
            <w:jc w:val="both"/>
          </w:pPr>
        </w:pPrChange>
      </w:pPr>
    </w:p>
    <w:p w14:paraId="60B10D40" w14:textId="77777777" w:rsidR="003E2A8B" w:rsidRPr="00A43838" w:rsidRDefault="003E2A8B" w:rsidP="006976E9">
      <w:pPr>
        <w:spacing w:before="120" w:after="120"/>
        <w:ind w:firstLine="709"/>
        <w:contextualSpacing/>
        <w:jc w:val="both"/>
        <w:rPr>
          <w:rFonts w:ascii="Arial Narrow" w:hAnsi="Arial Narrow" w:cs="Arial Narrow"/>
        </w:rPr>
      </w:pPr>
      <w:del w:id="405" w:author="Adriana Giménez" w:date="2021-03-24T01:07:00Z">
        <w:r w:rsidRPr="00A43838" w:rsidDel="00ED2B01">
          <w:rPr>
            <w:rFonts w:ascii="Arial Narrow" w:hAnsi="Arial Narrow" w:cs="Arial Narrow"/>
          </w:rPr>
          <w:delText xml:space="preserve">Okrem vyššie uvedeného </w:delText>
        </w:r>
      </w:del>
      <w:r w:rsidRPr="00A43838">
        <w:rPr>
          <w:rFonts w:ascii="Arial Narrow" w:hAnsi="Arial Narrow" w:cs="Arial Narrow"/>
        </w:rPr>
        <w:t xml:space="preserve">ITMS2014+ reflektuje na požiadavky definované v legislatíve a normách EÚ a SR, v riadiacej dokumentácii a v iných metodických dokumentoch vydávaných na úrovni SR. Ide najmä </w:t>
      </w:r>
      <w:del w:id="406" w:author="kmetova.lenda@gmail.com" w:date="2021-03-24T12:05:00Z">
        <w:r w:rsidRPr="00A43838" w:rsidDel="00AB7C24">
          <w:rPr>
            <w:rFonts w:ascii="Arial Narrow" w:hAnsi="Arial Narrow" w:cs="Arial Narrow"/>
          </w:rPr>
          <w:delText xml:space="preserve">a </w:delText>
        </w:r>
      </w:del>
      <w:ins w:id="407" w:author="kmetova.lenda@gmail.com" w:date="2021-03-24T12:05:00Z">
        <w:r w:rsidR="00AB7C24">
          <w:rPr>
            <w:rFonts w:ascii="Arial Narrow" w:hAnsi="Arial Narrow" w:cs="Arial Narrow"/>
          </w:rPr>
          <w:t>o</w:t>
        </w:r>
        <w:r w:rsidR="00AB7C24" w:rsidRPr="00A43838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>tieto normy a dokumenty:</w:t>
      </w:r>
    </w:p>
    <w:p w14:paraId="03564524" w14:textId="77777777" w:rsidR="003E2A8B" w:rsidRPr="003E2721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Nariadenie Európskeho parlamentu a </w:t>
      </w:r>
      <w:ins w:id="408" w:author="kmetova.lenda@gmail.com" w:date="2021-03-24T12:02:00Z">
        <w:r w:rsidR="00AB7C24">
          <w:rPr>
            <w:rFonts w:ascii="Arial Narrow" w:hAnsi="Arial Narrow" w:cs="Arial Narrow"/>
          </w:rPr>
          <w:t>R</w:t>
        </w:r>
      </w:ins>
      <w:del w:id="409" w:author="kmetova.lenda@gmail.com" w:date="2021-03-24T12:02:00Z">
        <w:r w:rsidRPr="003E2721" w:rsidDel="00AB7C24">
          <w:rPr>
            <w:rFonts w:ascii="Arial Narrow" w:hAnsi="Arial Narrow" w:cs="Arial Narrow"/>
          </w:rPr>
          <w:delText>r</w:delText>
        </w:r>
      </w:del>
      <w:r w:rsidRPr="003E2721">
        <w:rPr>
          <w:rFonts w:ascii="Arial Narrow" w:hAnsi="Arial Narrow" w:cs="Arial Narrow"/>
        </w:rPr>
        <w:t>ady</w:t>
      </w:r>
      <w:ins w:id="410" w:author="kmetova.lenda@gmail.com" w:date="2021-03-24T12:02:00Z">
        <w:r w:rsidR="00AB7C24">
          <w:rPr>
            <w:rFonts w:ascii="Arial Narrow" w:hAnsi="Arial Narrow" w:cs="Arial Narrow"/>
          </w:rPr>
          <w:t xml:space="preserve"> (EÚ)</w:t>
        </w:r>
      </w:ins>
      <w:r w:rsidRPr="003E2721">
        <w:rPr>
          <w:rFonts w:ascii="Arial Narrow" w:hAnsi="Arial Narrow" w:cs="Arial Narrow"/>
        </w:rPr>
        <w:t xml:space="preserve"> č. 1303/2013</w:t>
      </w:r>
      <w:ins w:id="411" w:author="kmetova.lenda@gmail.com" w:date="2021-03-24T12:03:00Z">
        <w:r w:rsidR="00AB7C24">
          <w:rPr>
            <w:rFonts w:ascii="Arial Narrow" w:hAnsi="Arial Narrow" w:cs="Arial Narrow"/>
          </w:rPr>
          <w:t xml:space="preserve"> zo 17. decembra 2013</w:t>
        </w:r>
      </w:ins>
      <w:ins w:id="412" w:author="kmetova.lenda@gmail.com" w:date="2021-03-24T12:10:00Z">
        <w:r w:rsidR="00646A79">
          <w:rPr>
            <w:rFonts w:ascii="Arial Narrow" w:hAnsi="Arial Narrow" w:cs="Arial Narrow"/>
          </w:rPr>
          <w:t>,</w:t>
        </w:r>
      </w:ins>
      <w:ins w:id="413" w:author="kmetova.lenda@gmail.com" w:date="2021-03-24T12:03:00Z">
        <w:r w:rsidR="00AB7C24">
          <w:rPr>
            <w:rFonts w:ascii="Arial Narrow" w:hAnsi="Arial Narrow" w:cs="Arial Narrow"/>
          </w:rPr>
          <w:t xml:space="preserve"> </w:t>
        </w:r>
      </w:ins>
      <w:ins w:id="414" w:author="kmetova.lenda@gmail.com" w:date="2021-03-24T12:05:00Z">
        <w:r w:rsidR="00AB7C24">
          <w:rPr>
            <w:rFonts w:ascii="Arial Narrow" w:hAnsi="Arial Narrow" w:cs="Arial Narrow"/>
          </w:rPr>
          <w:t>ktorým sa stanovujú spoločné ustanovenia o</w:t>
        </w:r>
      </w:ins>
      <w:ins w:id="415" w:author="kmetova.lenda@gmail.com" w:date="2021-03-24T12:06:00Z">
        <w:r w:rsidR="00AB7C24">
          <w:rPr>
            <w:rFonts w:ascii="Arial Narrow" w:hAnsi="Arial Narrow" w:cs="Arial Narrow"/>
          </w:rPr>
          <w:t> </w:t>
        </w:r>
      </w:ins>
      <w:ins w:id="416" w:author="kmetova.lenda@gmail.com" w:date="2021-03-24T12:05:00Z">
        <w:r w:rsidR="00AB7C24">
          <w:rPr>
            <w:rFonts w:ascii="Arial Narrow" w:hAnsi="Arial Narrow" w:cs="Arial Narrow"/>
          </w:rPr>
          <w:t>Eur</w:t>
        </w:r>
      </w:ins>
      <w:ins w:id="417" w:author="kmetova.lenda@gmail.com" w:date="2021-03-24T12:06:00Z">
        <w:r w:rsidR="00AB7C24">
          <w:rPr>
            <w:rFonts w:ascii="Arial Narrow" w:hAnsi="Arial Narrow" w:cs="Arial Narrow"/>
          </w:rPr>
          <w:t>ópskom fonde regionálneho rozvoja, Európskom sociálnom fonde, Kohéznom fonde, Európskom poľnohospodárskom fonde</w:t>
        </w:r>
      </w:ins>
      <w:ins w:id="418" w:author="kmetova.lenda@gmail.com" w:date="2021-03-24T12:08:00Z">
        <w:r w:rsidR="00646A79">
          <w:rPr>
            <w:rFonts w:ascii="Arial Narrow" w:hAnsi="Arial Narrow" w:cs="Arial Narrow"/>
          </w:rPr>
          <w:t xml:space="preserve"> </w:t>
        </w:r>
      </w:ins>
      <w:ins w:id="419" w:author="kmetova.lenda@gmail.com" w:date="2021-03-24T12:06:00Z">
        <w:r w:rsidR="00AB7C24">
          <w:rPr>
            <w:rFonts w:ascii="Arial Narrow" w:hAnsi="Arial Narrow" w:cs="Arial Narrow"/>
          </w:rPr>
          <w:t>pre rozvoj vidieka a</w:t>
        </w:r>
      </w:ins>
      <w:ins w:id="420" w:author="kmetova.lenda@gmail.com" w:date="2021-03-24T12:07:00Z">
        <w:r w:rsidR="00AB7C24">
          <w:rPr>
            <w:rFonts w:ascii="Arial Narrow" w:hAnsi="Arial Narrow" w:cs="Arial Narrow"/>
          </w:rPr>
          <w:t> </w:t>
        </w:r>
      </w:ins>
      <w:ins w:id="421" w:author="kmetova.lenda@gmail.com" w:date="2021-03-24T12:06:00Z">
        <w:r w:rsidR="00AB7C24">
          <w:rPr>
            <w:rFonts w:ascii="Arial Narrow" w:hAnsi="Arial Narrow" w:cs="Arial Narrow"/>
          </w:rPr>
          <w:t>Eur</w:t>
        </w:r>
      </w:ins>
      <w:ins w:id="422" w:author="kmetova.lenda@gmail.com" w:date="2021-03-24T12:07:00Z">
        <w:r w:rsidR="00AB7C24">
          <w:rPr>
            <w:rFonts w:ascii="Arial Narrow" w:hAnsi="Arial Narrow" w:cs="Arial Narrow"/>
          </w:rPr>
          <w:t>ópskom námornom a rybárskom fonde a ktorým sa ustanovujú všeobecné ustanovenia</w:t>
        </w:r>
      </w:ins>
      <w:ins w:id="423" w:author="kmetova.lenda@gmail.com" w:date="2021-03-24T12:08:00Z">
        <w:r w:rsidR="00646A79">
          <w:rPr>
            <w:rFonts w:ascii="Arial Narrow" w:hAnsi="Arial Narrow" w:cs="Arial Narrow"/>
          </w:rPr>
          <w:t xml:space="preserve"> o Európskom fonde regionálneho rozvoja, Európ</w:t>
        </w:r>
      </w:ins>
      <w:ins w:id="424" w:author="kmetova.lenda@gmail.com" w:date="2021-03-24T12:09:00Z">
        <w:r w:rsidR="00646A79">
          <w:rPr>
            <w:rFonts w:ascii="Arial Narrow" w:hAnsi="Arial Narrow" w:cs="Arial Narrow"/>
          </w:rPr>
          <w:t>s</w:t>
        </w:r>
      </w:ins>
      <w:ins w:id="425" w:author="kmetova.lenda@gmail.com" w:date="2021-03-24T12:08:00Z">
        <w:r w:rsidR="00646A79">
          <w:rPr>
            <w:rFonts w:ascii="Arial Narrow" w:hAnsi="Arial Narrow" w:cs="Arial Narrow"/>
          </w:rPr>
          <w:t xml:space="preserve">kom sociálnom fonde, Kohéznom </w:t>
        </w:r>
      </w:ins>
      <w:ins w:id="426" w:author="kmetova.lenda@gmail.com" w:date="2021-03-24T12:09:00Z">
        <w:r w:rsidR="00646A79">
          <w:rPr>
            <w:rFonts w:ascii="Arial Narrow" w:hAnsi="Arial Narrow" w:cs="Arial Narrow"/>
          </w:rPr>
          <w:t>fonde a</w:t>
        </w:r>
      </w:ins>
      <w:ins w:id="427" w:author="kmetova.lenda@gmail.com" w:date="2021-03-24T12:10:00Z">
        <w:r w:rsidR="00646A79">
          <w:rPr>
            <w:rFonts w:ascii="Arial Narrow" w:hAnsi="Arial Narrow" w:cs="Arial Narrow"/>
          </w:rPr>
          <w:t> </w:t>
        </w:r>
      </w:ins>
      <w:ins w:id="428" w:author="kmetova.lenda@gmail.com" w:date="2021-03-24T12:09:00Z">
        <w:r w:rsidR="00646A79">
          <w:rPr>
            <w:rFonts w:ascii="Arial Narrow" w:hAnsi="Arial Narrow" w:cs="Arial Narrow"/>
          </w:rPr>
          <w:t>Eur</w:t>
        </w:r>
      </w:ins>
      <w:ins w:id="429" w:author="kmetova.lenda@gmail.com" w:date="2021-03-24T12:10:00Z">
        <w:r w:rsidR="00646A79">
          <w:rPr>
            <w:rFonts w:ascii="Arial Narrow" w:hAnsi="Arial Narrow" w:cs="Arial Narrow"/>
          </w:rPr>
          <w:t>ópskom námornom a rybárskom fonde</w:t>
        </w:r>
      </w:ins>
      <w:ins w:id="430" w:author="kmetova.lenda@gmail.com" w:date="2021-03-24T12:12:00Z">
        <w:r w:rsidR="00646A79">
          <w:rPr>
            <w:rFonts w:ascii="Arial Narrow" w:hAnsi="Arial Narrow" w:cs="Arial Narrow"/>
          </w:rPr>
          <w:t>,</w:t>
        </w:r>
      </w:ins>
      <w:ins w:id="431" w:author="kmetova.lenda@gmail.com" w:date="2021-03-24T12:10:00Z">
        <w:r w:rsidR="00646A79">
          <w:rPr>
            <w:rFonts w:ascii="Arial Narrow" w:hAnsi="Arial Narrow" w:cs="Arial Narrow"/>
          </w:rPr>
          <w:t xml:space="preserve"> a ktorým sa zrušuje nariadenie Rady (ES) č. 1083/2006</w:t>
        </w:r>
      </w:ins>
      <w:ins w:id="432" w:author="kmetova.lenda@gmail.com" w:date="2021-03-24T12:06:00Z">
        <w:r w:rsidR="00AB7C24">
          <w:rPr>
            <w:rFonts w:ascii="Arial Narrow" w:hAnsi="Arial Narrow" w:cs="Arial Narrow"/>
          </w:rPr>
          <w:t xml:space="preserve"> </w:t>
        </w:r>
      </w:ins>
      <w:ins w:id="433" w:author="kmetova.lenda@gmail.com" w:date="2021-03-24T12:03:00Z">
        <w:r w:rsidR="00AB7C24">
          <w:rPr>
            <w:rFonts w:ascii="Arial Narrow" w:hAnsi="Arial Narrow" w:cs="Arial Narrow"/>
          </w:rPr>
          <w:t>(ďalej len „Nariadenie č. 1303/2013“)</w:t>
        </w:r>
      </w:ins>
      <w:r w:rsidRPr="003E2721">
        <w:rPr>
          <w:rFonts w:ascii="Arial Narrow" w:hAnsi="Arial Narrow" w:cs="Arial Narrow"/>
        </w:rPr>
        <w:t>,</w:t>
      </w:r>
    </w:p>
    <w:p w14:paraId="1FA73758" w14:textId="32B599CB" w:rsidR="003E2A8B" w:rsidRPr="001258BF" w:rsidRDefault="00646A79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ins w:id="434" w:author="kmetova.lenda@gmail.com" w:date="2021-03-24T12:13:00Z">
        <w:r>
          <w:rPr>
            <w:rFonts w:ascii="Arial Narrow" w:hAnsi="Arial Narrow" w:cs="Arial Narrow"/>
          </w:rPr>
          <w:t>Vykonávacie n</w:t>
        </w:r>
      </w:ins>
      <w:del w:id="435" w:author="kmetova.lenda@gmail.com" w:date="2021-03-24T12:13:00Z">
        <w:r w:rsidR="003E2A8B" w:rsidRPr="00A43838" w:rsidDel="00646A79">
          <w:rPr>
            <w:rFonts w:ascii="Arial Narrow" w:hAnsi="Arial Narrow" w:cs="Arial Narrow"/>
          </w:rPr>
          <w:delText>N</w:delText>
        </w:r>
      </w:del>
      <w:r w:rsidR="003E2A8B" w:rsidRPr="00A43838">
        <w:rPr>
          <w:rFonts w:ascii="Arial Narrow" w:hAnsi="Arial Narrow" w:cs="Arial Narrow"/>
        </w:rPr>
        <w:t>ariadenie Komisie (E</w:t>
      </w:r>
      <w:ins w:id="436" w:author="kmetova.lenda@gmail.com" w:date="2021-03-24T12:14:00Z">
        <w:r>
          <w:rPr>
            <w:rFonts w:ascii="Arial Narrow" w:hAnsi="Arial Narrow" w:cs="Arial Narrow"/>
          </w:rPr>
          <w:t>Ú</w:t>
        </w:r>
      </w:ins>
      <w:del w:id="437" w:author="kmetova.lenda@gmail.com" w:date="2021-03-24T12:14:00Z">
        <w:r w:rsidR="003E2A8B" w:rsidRPr="00A43838" w:rsidDel="00646A79">
          <w:rPr>
            <w:rFonts w:ascii="Arial Narrow" w:hAnsi="Arial Narrow" w:cs="Arial Narrow"/>
          </w:rPr>
          <w:delText>S</w:delText>
        </w:r>
      </w:del>
      <w:r w:rsidR="003E2A8B" w:rsidRPr="00A43838">
        <w:rPr>
          <w:rFonts w:ascii="Arial Narrow" w:hAnsi="Arial Narrow" w:cs="Arial Narrow"/>
        </w:rPr>
        <w:t>) č. 288/2014</w:t>
      </w:r>
      <w:ins w:id="438" w:author="kmetova.lenda@gmail.com" w:date="2021-03-24T12:14:00Z">
        <w:r>
          <w:rPr>
            <w:rFonts w:ascii="Arial Narrow" w:hAnsi="Arial Narrow" w:cs="Arial Narrow"/>
          </w:rPr>
          <w:t xml:space="preserve"> z 25. februára</w:t>
        </w:r>
      </w:ins>
      <w:ins w:id="439" w:author="Adriana Giménez" w:date="2021-03-29T17:39:00Z">
        <w:r w:rsidR="007E2BF3">
          <w:rPr>
            <w:rFonts w:ascii="Arial Narrow" w:hAnsi="Arial Narrow" w:cs="Arial Narrow"/>
          </w:rPr>
          <w:t xml:space="preserve"> </w:t>
        </w:r>
      </w:ins>
      <w:ins w:id="440" w:author="kmetova.lenda@gmail.com" w:date="2021-03-24T12:14:00Z">
        <w:r>
          <w:rPr>
            <w:rFonts w:ascii="Arial Narrow" w:hAnsi="Arial Narrow" w:cs="Arial Narrow"/>
          </w:rPr>
          <w:t>2014</w:t>
        </w:r>
      </w:ins>
      <w:r w:rsidR="003E2A8B" w:rsidRPr="00A43838">
        <w:rPr>
          <w:rFonts w:ascii="Arial Narrow" w:hAnsi="Arial Narrow" w:cs="Arial Narrow"/>
        </w:rPr>
        <w:t>,</w:t>
      </w:r>
      <w:ins w:id="441" w:author="kmetova.lenda@gmail.com" w:date="2021-03-24T12:19:00Z">
        <w:r w:rsidR="005A2C39">
          <w:rPr>
            <w:rFonts w:ascii="Arial Narrow" w:hAnsi="Arial Narrow" w:cs="Arial Narrow"/>
          </w:rPr>
          <w:t xml:space="preserve"> </w:t>
        </w:r>
      </w:ins>
      <w:ins w:id="442" w:author="kmetova.lenda@gmail.com" w:date="2021-03-24T12:15:00Z">
        <w:r>
          <w:rPr>
            <w:rFonts w:ascii="Arial Narrow" w:hAnsi="Arial Narrow" w:cs="Arial Narrow"/>
          </w:rPr>
          <w:t xml:space="preserve">ktorým sa stanovujú </w:t>
        </w:r>
      </w:ins>
      <w:ins w:id="443" w:author="kmetova.lenda@gmail.com" w:date="2021-03-24T12:16:00Z">
        <w:r>
          <w:rPr>
            <w:rFonts w:ascii="Arial Narrow" w:hAnsi="Arial Narrow" w:cs="Arial Narrow"/>
          </w:rPr>
          <w:t>pravidlá podľa Nariadenia č. 1303/2013, pokiaľ ide o vzor operačných programov v</w:t>
        </w:r>
      </w:ins>
      <w:ins w:id="444" w:author="kmetova.lenda@gmail.com" w:date="2021-03-24T12:17:00Z">
        <w:r>
          <w:rPr>
            <w:rFonts w:ascii="Arial Narrow" w:hAnsi="Arial Narrow" w:cs="Arial Narrow"/>
          </w:rPr>
          <w:t> </w:t>
        </w:r>
      </w:ins>
      <w:ins w:id="445" w:author="kmetova.lenda@gmail.com" w:date="2021-03-24T12:16:00Z">
        <w:r>
          <w:rPr>
            <w:rFonts w:ascii="Arial Narrow" w:hAnsi="Arial Narrow" w:cs="Arial Narrow"/>
          </w:rPr>
          <w:t xml:space="preserve">rámci </w:t>
        </w:r>
      </w:ins>
      <w:ins w:id="446" w:author="kmetova.lenda@gmail.com" w:date="2021-03-24T12:17:00Z">
        <w:r>
          <w:rPr>
            <w:rFonts w:ascii="Arial Narrow" w:hAnsi="Arial Narrow" w:cs="Arial Narrow"/>
          </w:rPr>
          <w:t xml:space="preserve">cieľa </w:t>
        </w:r>
        <w:r>
          <w:rPr>
            <w:rFonts w:ascii="Arial Narrow" w:hAnsi="Arial Narrow" w:cs="Arial Narrow"/>
          </w:rPr>
          <w:lastRenderedPageBreak/>
          <w:t xml:space="preserve">Investovanie do rastu a zamestnanosti, a podľa nariadenia Európskeho parlamentu a Rady (EÚ) č. </w:t>
        </w:r>
        <w:r w:rsidRPr="001258BF">
          <w:rPr>
            <w:rFonts w:ascii="Arial Narrow" w:hAnsi="Arial Narrow" w:cs="Arial Narrow"/>
          </w:rPr>
          <w:t>1299/2013 o</w:t>
        </w:r>
      </w:ins>
      <w:ins w:id="447" w:author="kmetova.lenda@gmail.com" w:date="2021-03-24T12:18:00Z">
        <w:r w:rsidRPr="001258BF">
          <w:rPr>
            <w:rFonts w:ascii="Arial Narrow" w:hAnsi="Arial Narrow" w:cs="Arial Narrow"/>
          </w:rPr>
          <w:t> </w:t>
        </w:r>
      </w:ins>
      <w:ins w:id="448" w:author="kmetova.lenda@gmail.com" w:date="2021-03-24T12:17:00Z">
        <w:r w:rsidRPr="001258BF">
          <w:rPr>
            <w:rFonts w:ascii="Arial Narrow" w:hAnsi="Arial Narrow" w:cs="Arial Narrow"/>
          </w:rPr>
          <w:t xml:space="preserve">osobitných </w:t>
        </w:r>
      </w:ins>
      <w:ins w:id="449" w:author="kmetova.lenda@gmail.com" w:date="2021-03-24T12:18:00Z">
        <w:r w:rsidRPr="001258BF">
          <w:rPr>
            <w:rFonts w:ascii="Arial Narrow" w:hAnsi="Arial Narrow" w:cs="Arial Narrow"/>
          </w:rPr>
          <w:t>ustanoveniach na podporu cieľa Európska územná spolupráca z Európskeho fondu regionálneho rozvoja, pokiaľ ide o vzor programov spolupráce</w:t>
        </w:r>
        <w:r w:rsidR="005A2C39" w:rsidRPr="001258BF">
          <w:rPr>
            <w:rFonts w:ascii="Arial Narrow" w:hAnsi="Arial Narrow" w:cs="Arial Narrow"/>
          </w:rPr>
          <w:t xml:space="preserve"> v</w:t>
        </w:r>
      </w:ins>
      <w:ins w:id="450" w:author="kmetova.lenda@gmail.com" w:date="2021-03-24T12:19:00Z">
        <w:r w:rsidR="005A2C39" w:rsidRPr="001258BF">
          <w:rPr>
            <w:rFonts w:ascii="Arial Narrow" w:hAnsi="Arial Narrow" w:cs="Arial Narrow"/>
          </w:rPr>
          <w:t> </w:t>
        </w:r>
      </w:ins>
      <w:ins w:id="451" w:author="kmetova.lenda@gmail.com" w:date="2021-03-24T12:18:00Z">
        <w:r w:rsidR="005A2C39" w:rsidRPr="001258BF">
          <w:rPr>
            <w:rFonts w:ascii="Arial Narrow" w:hAnsi="Arial Narrow" w:cs="Arial Narrow"/>
          </w:rPr>
          <w:t xml:space="preserve">rámci </w:t>
        </w:r>
      </w:ins>
      <w:ins w:id="452" w:author="kmetova.lenda@gmail.com" w:date="2021-03-24T12:19:00Z">
        <w:r w:rsidR="005A2C39" w:rsidRPr="001258BF">
          <w:rPr>
            <w:rFonts w:ascii="Arial Narrow" w:hAnsi="Arial Narrow" w:cs="Arial Narrow"/>
          </w:rPr>
          <w:t>cieľa Európska územná spolupráca,</w:t>
        </w:r>
      </w:ins>
    </w:p>
    <w:p w14:paraId="2C04B08F" w14:textId="77777777" w:rsidR="00471309" w:rsidRPr="001258BF" w:rsidRDefault="003E2A8B">
      <w:pPr>
        <w:numPr>
          <w:ilvl w:val="0"/>
          <w:numId w:val="4"/>
        </w:numPr>
        <w:spacing w:before="120" w:after="120"/>
        <w:contextualSpacing/>
        <w:jc w:val="both"/>
        <w:rPr>
          <w:ins w:id="453" w:author="kmetova.lenda@gmail.com" w:date="2021-03-24T12:24:00Z"/>
          <w:rFonts w:ascii="Arial Narrow" w:hAnsi="Arial Narrow"/>
        </w:rPr>
      </w:pPr>
      <w:r w:rsidRPr="001258BF">
        <w:rPr>
          <w:rFonts w:ascii="Arial Narrow" w:hAnsi="Arial Narrow" w:cs="Arial Narrow"/>
        </w:rPr>
        <w:t xml:space="preserve">Zákon </w:t>
      </w:r>
      <w:del w:id="454" w:author="kmetova.lenda@gmail.com" w:date="2021-03-24T12:23:00Z">
        <w:r w:rsidRPr="001258BF" w:rsidDel="00471309">
          <w:rPr>
            <w:rFonts w:ascii="Arial Narrow" w:hAnsi="Arial Narrow" w:cs="Arial Narrow"/>
          </w:rPr>
          <w:delText xml:space="preserve">č. 292/2014 Z. z. </w:delText>
        </w:r>
      </w:del>
      <w:ins w:id="455" w:author="Adriana Giménez" w:date="2021-03-17T01:32:00Z">
        <w:del w:id="456" w:author="kmetova.lenda@gmail.com" w:date="2021-03-24T12:23:00Z">
          <w:r w:rsidR="00735524" w:rsidRPr="001258BF" w:rsidDel="00471309">
            <w:rPr>
              <w:rFonts w:ascii="Arial Narrow" w:hAnsi="Arial Narrow"/>
            </w:rPr>
            <w:delText xml:space="preserve">o príspevku poskytovanom z európskych štrukturálnych a investičných fondov a o zmene a doplnení niektorých zákonov </w:delText>
          </w:r>
        </w:del>
      </w:ins>
      <w:ins w:id="457" w:author="kmetova.lenda@gmail.com" w:date="2021-03-24T12:23:00Z">
        <w:r w:rsidR="00471309" w:rsidRPr="001258BF">
          <w:rPr>
            <w:rFonts w:ascii="Arial Narrow" w:hAnsi="Arial Narrow" w:cs="Arial Narrow"/>
          </w:rPr>
          <w:t>o EŠIF</w:t>
        </w:r>
      </w:ins>
      <w:ins w:id="458" w:author="kmetova.lenda@gmail.com" w:date="2021-03-24T11:57:00Z">
        <w:r w:rsidR="008C43FE" w:rsidRPr="001258BF">
          <w:rPr>
            <w:rFonts w:ascii="Arial Narrow" w:hAnsi="Arial Narrow"/>
          </w:rPr>
          <w:t>,</w:t>
        </w:r>
      </w:ins>
    </w:p>
    <w:p w14:paraId="6E51A691" w14:textId="77777777" w:rsidR="00471309" w:rsidRPr="001258BF" w:rsidRDefault="00471309">
      <w:pPr>
        <w:numPr>
          <w:ilvl w:val="0"/>
          <w:numId w:val="4"/>
        </w:numPr>
        <w:spacing w:before="120" w:after="120"/>
        <w:contextualSpacing/>
        <w:jc w:val="both"/>
        <w:rPr>
          <w:ins w:id="459" w:author="kmetova.lenda@gmail.com" w:date="2021-03-24T12:26:00Z"/>
          <w:rFonts w:ascii="Arial Narrow" w:hAnsi="Arial Narrow"/>
        </w:rPr>
      </w:pPr>
      <w:ins w:id="460" w:author="kmetova.lenda@gmail.com" w:date="2021-03-24T12:24:00Z">
        <w:r w:rsidRPr="001258BF">
          <w:rPr>
            <w:rFonts w:ascii="Arial Narrow" w:hAnsi="Arial Narrow"/>
          </w:rPr>
          <w:t>Zákon č. 357/2015 Z. z. o finančnej kontrole a audite a o zmene a doplnení niektorých zákonov  v</w:t>
        </w:r>
      </w:ins>
      <w:ins w:id="461" w:author="kmetova.lenda@gmail.com" w:date="2021-03-24T12:25:00Z">
        <w:r w:rsidRPr="001258BF">
          <w:rPr>
            <w:rFonts w:ascii="Arial Narrow" w:hAnsi="Arial Narrow"/>
          </w:rPr>
          <w:t> </w:t>
        </w:r>
      </w:ins>
      <w:ins w:id="462" w:author="kmetova.lenda@gmail.com" w:date="2021-03-24T12:24:00Z">
        <w:r w:rsidRPr="001258BF">
          <w:rPr>
            <w:rFonts w:ascii="Arial Narrow" w:hAnsi="Arial Narrow"/>
          </w:rPr>
          <w:t xml:space="preserve">znení </w:t>
        </w:r>
      </w:ins>
      <w:ins w:id="463" w:author="kmetova.lenda@gmail.com" w:date="2021-03-24T12:25:00Z">
        <w:r w:rsidRPr="001258BF">
          <w:rPr>
            <w:rFonts w:ascii="Arial Narrow" w:hAnsi="Arial Narrow"/>
          </w:rPr>
          <w:t xml:space="preserve">neskorších predpisov, </w:t>
        </w:r>
      </w:ins>
    </w:p>
    <w:p w14:paraId="6D02E676" w14:textId="18589809" w:rsidR="003E2A8B" w:rsidRPr="001258BF" w:rsidRDefault="0047130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ins w:id="464" w:author="kmetova.lenda@gmail.com" w:date="2021-03-24T12:26:00Z">
        <w:r w:rsidRPr="001258BF">
          <w:rPr>
            <w:rFonts w:ascii="Arial Narrow" w:hAnsi="Arial Narrow"/>
          </w:rPr>
          <w:t>Zákon č. 343/2015</w:t>
        </w:r>
        <w:r>
          <w:rPr>
            <w:rFonts w:ascii="Arial Narrow" w:hAnsi="Arial Narrow"/>
          </w:rPr>
          <w:t xml:space="preserve"> Z. z. o</w:t>
        </w:r>
      </w:ins>
      <w:ins w:id="465" w:author="kmetova.lenda@gmail.com" w:date="2021-03-24T12:27:00Z">
        <w:r>
          <w:rPr>
            <w:rFonts w:ascii="Arial Narrow" w:hAnsi="Arial Narrow"/>
          </w:rPr>
          <w:t> </w:t>
        </w:r>
      </w:ins>
      <w:ins w:id="466" w:author="kmetova.lenda@gmail.com" w:date="2021-03-24T12:26:00Z">
        <w:r>
          <w:rPr>
            <w:rFonts w:ascii="Arial Narrow" w:hAnsi="Arial Narrow"/>
          </w:rPr>
          <w:t xml:space="preserve">verejnom </w:t>
        </w:r>
      </w:ins>
      <w:ins w:id="467" w:author="kmetova.lenda@gmail.com" w:date="2021-03-24T12:27:00Z">
        <w:r>
          <w:rPr>
            <w:rFonts w:ascii="Arial Narrow" w:hAnsi="Arial Narrow"/>
          </w:rPr>
          <w:t>obstarávaní a o zmene a doplnení niektorých zákonov v </w:t>
        </w:r>
        <w:r w:rsidRPr="001258BF">
          <w:rPr>
            <w:rFonts w:ascii="Arial Narrow" w:hAnsi="Arial Narrow"/>
          </w:rPr>
          <w:t xml:space="preserve">znení neskorších predpisov, </w:t>
        </w:r>
      </w:ins>
      <w:ins w:id="468" w:author="Adriana Giménez" w:date="2021-03-17T01:32:00Z">
        <w:del w:id="469" w:author="kmetova.lenda@gmail.com" w:date="2021-03-24T11:57:00Z">
          <w:r w:rsidR="00735524" w:rsidRPr="001258BF" w:rsidDel="008C43FE">
            <w:rPr>
              <w:rFonts w:ascii="Arial Narrow" w:hAnsi="Arial Narrow"/>
            </w:rPr>
            <w:delText>(ďalej len „Z</w:delText>
          </w:r>
        </w:del>
      </w:ins>
      <w:del w:id="470" w:author="kmetova.lenda@gmail.com" w:date="2021-03-24T11:57:00Z">
        <w:r w:rsidR="003E2A8B" w:rsidRPr="001258BF" w:rsidDel="008C43FE">
          <w:rPr>
            <w:rFonts w:ascii="Arial Narrow" w:hAnsi="Arial Narrow" w:cs="Arial Narrow"/>
          </w:rPr>
          <w:delText xml:space="preserve">zákon o </w:delText>
        </w:r>
      </w:del>
      <w:ins w:id="471" w:author="Adriana Giménez" w:date="2021-03-17T01:32:00Z">
        <w:del w:id="472" w:author="kmetova.lenda@gmail.com" w:date="2021-03-24T11:57:00Z">
          <w:r w:rsidR="00735524" w:rsidRPr="001258BF" w:rsidDel="008C43FE">
            <w:rPr>
              <w:rFonts w:ascii="Arial Narrow" w:hAnsi="Arial Narrow" w:cs="Arial Narrow"/>
            </w:rPr>
            <w:delText> </w:delText>
          </w:r>
        </w:del>
      </w:ins>
      <w:del w:id="473" w:author="kmetova.lenda@gmail.com" w:date="2021-03-24T11:57:00Z">
        <w:r w:rsidR="003E2A8B" w:rsidRPr="001258BF" w:rsidDel="008C43FE">
          <w:rPr>
            <w:rFonts w:ascii="Arial Narrow" w:hAnsi="Arial Narrow" w:cs="Arial Narrow"/>
          </w:rPr>
          <w:delText>EŠIF</w:delText>
        </w:r>
      </w:del>
      <w:ins w:id="474" w:author="Adriana Giménez" w:date="2021-03-17T01:32:00Z">
        <w:del w:id="475" w:author="kmetova.lenda@gmail.com" w:date="2021-03-24T11:57:00Z">
          <w:r w:rsidR="00735524" w:rsidRPr="001258BF" w:rsidDel="008C43FE">
            <w:rPr>
              <w:rFonts w:ascii="Arial Narrow" w:hAnsi="Arial Narrow" w:cs="Arial Narrow"/>
            </w:rPr>
            <w:delText>“)</w:delText>
          </w:r>
        </w:del>
      </w:ins>
      <w:del w:id="476" w:author="kmetova.lenda@gmail.com" w:date="2021-03-24T11:57:00Z">
        <w:r w:rsidR="003E2A8B" w:rsidRPr="001258BF" w:rsidDel="008C43FE">
          <w:rPr>
            <w:rFonts w:ascii="Arial Narrow" w:hAnsi="Arial Narrow" w:cs="Arial Narrow"/>
          </w:rPr>
          <w:delText>,</w:delText>
        </w:r>
      </w:del>
    </w:p>
    <w:p w14:paraId="23501F40" w14:textId="77777777" w:rsidR="003E2A8B" w:rsidRPr="001258BF" w:rsidDel="007E7A2E" w:rsidRDefault="003E2A8B">
      <w:pPr>
        <w:numPr>
          <w:ilvl w:val="0"/>
          <w:numId w:val="4"/>
        </w:numPr>
        <w:spacing w:before="120" w:after="120"/>
        <w:contextualSpacing/>
        <w:jc w:val="both"/>
        <w:rPr>
          <w:del w:id="477" w:author="Adriana Giménez" w:date="2021-03-23T10:36:00Z"/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Zákon č. 305/2013 Z. z. o elektronickej podobe výkonu pôsobnosti orgánov verejnej </w:t>
      </w:r>
    </w:p>
    <w:p w14:paraId="53CBA0C2" w14:textId="58A98313" w:rsidR="003E2A8B" w:rsidRPr="001258BF" w:rsidRDefault="003E2A8B">
      <w:pPr>
        <w:numPr>
          <w:ilvl w:val="0"/>
          <w:numId w:val="4"/>
        </w:numPr>
        <w:spacing w:before="120" w:after="120"/>
        <w:contextualSpacing/>
        <w:jc w:val="both"/>
        <w:rPr>
          <w:ins w:id="478" w:author="kmetova.lenda@gmail.com" w:date="2021-03-24T12:30:00Z"/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moci a o zmene a doplnení niektorých zákonov</w:t>
      </w:r>
      <w:ins w:id="479" w:author="kmetova.lenda@gmail.com" w:date="2021-03-24T12:29:00Z">
        <w:r w:rsidR="004C38A2" w:rsidRPr="001258BF">
          <w:rPr>
            <w:rFonts w:ascii="Arial Narrow" w:hAnsi="Arial Narrow" w:cs="Arial Narrow"/>
          </w:rPr>
          <w:t xml:space="preserve"> (zákon o e-Governmente) v</w:t>
        </w:r>
      </w:ins>
      <w:ins w:id="480" w:author="kmetova.lenda@gmail.com" w:date="2021-03-24T12:30:00Z">
        <w:r w:rsidR="004C38A2" w:rsidRPr="001258BF">
          <w:rPr>
            <w:rFonts w:ascii="Arial Narrow" w:hAnsi="Arial Narrow" w:cs="Arial Narrow"/>
          </w:rPr>
          <w:t> </w:t>
        </w:r>
      </w:ins>
      <w:ins w:id="481" w:author="kmetova.lenda@gmail.com" w:date="2021-03-24T12:29:00Z">
        <w:r w:rsidR="004C38A2" w:rsidRPr="001258BF">
          <w:rPr>
            <w:rFonts w:ascii="Arial Narrow" w:hAnsi="Arial Narrow" w:cs="Arial Narrow"/>
          </w:rPr>
          <w:t xml:space="preserve">znení </w:t>
        </w:r>
      </w:ins>
      <w:ins w:id="482" w:author="kmetova.lenda@gmail.com" w:date="2021-03-24T12:30:00Z">
        <w:r w:rsidR="004C38A2" w:rsidRPr="001258BF">
          <w:rPr>
            <w:rFonts w:ascii="Arial Narrow" w:hAnsi="Arial Narrow" w:cs="Arial Narrow"/>
          </w:rPr>
          <w:t>neskorších predpisov</w:t>
        </w:r>
      </w:ins>
      <w:r w:rsidRPr="001258BF">
        <w:rPr>
          <w:rFonts w:ascii="Arial Narrow" w:hAnsi="Arial Narrow" w:cs="Arial Narrow"/>
        </w:rPr>
        <w:t>,</w:t>
      </w:r>
    </w:p>
    <w:p w14:paraId="7A16459E" w14:textId="786A9CE8" w:rsidR="004C38A2" w:rsidRPr="001258BF" w:rsidRDefault="004C38A2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ins w:id="483" w:author="kmetova.lenda@gmail.com" w:date="2021-03-24T12:30:00Z">
        <w:r w:rsidRPr="001258BF">
          <w:rPr>
            <w:rFonts w:ascii="Arial Narrow" w:hAnsi="Arial Narrow" w:cs="Arial Narrow"/>
          </w:rPr>
          <w:t>Zákon č. 69/2018 Z. z. o kybernetickej bezpečnosti a o zmene a doplnení niektorých zákonov v</w:t>
        </w:r>
      </w:ins>
      <w:ins w:id="484" w:author="kmetova.lenda@gmail.com" w:date="2021-03-24T12:31:00Z">
        <w:r w:rsidRPr="001258BF">
          <w:rPr>
            <w:rFonts w:ascii="Arial Narrow" w:hAnsi="Arial Narrow" w:cs="Arial Narrow"/>
          </w:rPr>
          <w:t> </w:t>
        </w:r>
      </w:ins>
      <w:ins w:id="485" w:author="kmetova.lenda@gmail.com" w:date="2021-03-24T12:30:00Z">
        <w:r w:rsidRPr="001258BF">
          <w:rPr>
            <w:rFonts w:ascii="Arial Narrow" w:hAnsi="Arial Narrow" w:cs="Arial Narrow"/>
          </w:rPr>
          <w:t xml:space="preserve">znení </w:t>
        </w:r>
      </w:ins>
      <w:ins w:id="486" w:author="kmetova.lenda@gmail.com" w:date="2021-03-24T12:31:00Z">
        <w:r w:rsidRPr="001258BF">
          <w:rPr>
            <w:rFonts w:ascii="Arial Narrow" w:hAnsi="Arial Narrow" w:cs="Arial Narrow"/>
          </w:rPr>
          <w:t xml:space="preserve">neskorších predpisov, </w:t>
        </w:r>
      </w:ins>
    </w:p>
    <w:p w14:paraId="45E30965" w14:textId="29DE7DA4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ins w:id="487" w:author="kmetova.lenda@gmail.com" w:date="2021-03-24T12:31:00Z"/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Zákon č. </w:t>
      </w:r>
      <w:del w:id="488" w:author="kmetova.lenda@gmail.com" w:date="2021-03-24T12:27:00Z">
        <w:r w:rsidRPr="001258BF" w:rsidDel="00471309">
          <w:rPr>
            <w:rFonts w:ascii="Arial Narrow" w:hAnsi="Arial Narrow" w:cs="Arial Narrow"/>
          </w:rPr>
          <w:delText>275</w:delText>
        </w:r>
      </w:del>
      <w:ins w:id="489" w:author="kmetova.lenda@gmail.com" w:date="2021-03-24T12:27:00Z">
        <w:r w:rsidR="00471309" w:rsidRPr="001258BF">
          <w:rPr>
            <w:rFonts w:ascii="Arial Narrow" w:hAnsi="Arial Narrow" w:cs="Arial Narrow"/>
          </w:rPr>
          <w:t>95</w:t>
        </w:r>
      </w:ins>
      <w:r w:rsidRPr="001258BF">
        <w:rPr>
          <w:rFonts w:ascii="Arial Narrow" w:hAnsi="Arial Narrow" w:cs="Arial Narrow"/>
        </w:rPr>
        <w:t>/20</w:t>
      </w:r>
      <w:ins w:id="490" w:author="kmetova.lenda@gmail.com" w:date="2021-03-24T12:28:00Z">
        <w:r w:rsidR="00471309" w:rsidRPr="001258BF">
          <w:rPr>
            <w:rFonts w:ascii="Arial Narrow" w:hAnsi="Arial Narrow" w:cs="Arial Narrow"/>
          </w:rPr>
          <w:t>19</w:t>
        </w:r>
      </w:ins>
      <w:del w:id="491" w:author="kmetova.lenda@gmail.com" w:date="2021-03-24T12:28:00Z">
        <w:r w:rsidRPr="001258BF" w:rsidDel="00471309">
          <w:rPr>
            <w:rFonts w:ascii="Arial Narrow" w:hAnsi="Arial Narrow" w:cs="Arial Narrow"/>
          </w:rPr>
          <w:delText>06</w:delText>
        </w:r>
      </w:del>
      <w:r w:rsidRPr="001258BF">
        <w:rPr>
          <w:rFonts w:ascii="Arial Narrow" w:hAnsi="Arial Narrow" w:cs="Arial Narrow"/>
        </w:rPr>
        <w:t xml:space="preserve"> Z. z. o informačných </w:t>
      </w:r>
      <w:ins w:id="492" w:author="kmetova.lenda@gmail.com" w:date="2021-03-24T12:28:00Z">
        <w:r w:rsidR="00471309" w:rsidRPr="001258BF">
          <w:rPr>
            <w:rFonts w:ascii="Arial Narrow" w:hAnsi="Arial Narrow" w:cs="Arial Narrow"/>
          </w:rPr>
          <w:t>technológiách vo</w:t>
        </w:r>
      </w:ins>
      <w:del w:id="493" w:author="kmetova.lenda@gmail.com" w:date="2021-03-24T12:28:00Z">
        <w:r w:rsidRPr="001258BF" w:rsidDel="00471309">
          <w:rPr>
            <w:rFonts w:ascii="Arial Narrow" w:hAnsi="Arial Narrow" w:cs="Arial Narrow"/>
          </w:rPr>
          <w:delText>systémoch</w:delText>
        </w:r>
      </w:del>
      <w:r w:rsidRPr="001258BF">
        <w:rPr>
          <w:rFonts w:ascii="Arial Narrow" w:hAnsi="Arial Narrow" w:cs="Arial Narrow"/>
        </w:rPr>
        <w:t xml:space="preserve"> verejnej správ</w:t>
      </w:r>
      <w:ins w:id="494" w:author="kmetova.lenda@gmail.com" w:date="2021-03-24T12:28:00Z">
        <w:r w:rsidR="00471309" w:rsidRPr="001258BF">
          <w:rPr>
            <w:rFonts w:ascii="Arial Narrow" w:hAnsi="Arial Narrow" w:cs="Arial Narrow"/>
          </w:rPr>
          <w:t>e a o zmene a doplnení niektorých zákonov v znení neskorších predpisov</w:t>
        </w:r>
      </w:ins>
      <w:del w:id="495" w:author="kmetova.lenda@gmail.com" w:date="2021-03-24T12:28:00Z">
        <w:r w:rsidRPr="001258BF" w:rsidDel="00471309">
          <w:rPr>
            <w:rFonts w:ascii="Arial Narrow" w:hAnsi="Arial Narrow" w:cs="Arial Narrow"/>
          </w:rPr>
          <w:delText>y</w:delText>
        </w:r>
      </w:del>
      <w:r w:rsidRPr="001258BF">
        <w:rPr>
          <w:rFonts w:ascii="Arial Narrow" w:hAnsi="Arial Narrow" w:cs="Arial Narrow"/>
        </w:rPr>
        <w:t>,</w:t>
      </w:r>
    </w:p>
    <w:p w14:paraId="2D126D57" w14:textId="03DA914B" w:rsidR="004C38A2" w:rsidRPr="001258BF" w:rsidRDefault="004C38A2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ins w:id="496" w:author="kmetova.lenda@gmail.com" w:date="2021-03-24T12:31:00Z">
        <w:r w:rsidRPr="001258BF">
          <w:rPr>
            <w:rFonts w:ascii="Arial Narrow" w:hAnsi="Arial Narrow" w:cs="Arial Narrow"/>
          </w:rPr>
          <w:t xml:space="preserve">Zákon č. </w:t>
        </w:r>
      </w:ins>
      <w:ins w:id="497" w:author="kmetova.lenda@gmail.com" w:date="2021-03-24T12:32:00Z">
        <w:r w:rsidRPr="001258BF">
          <w:rPr>
            <w:rFonts w:ascii="Arial Narrow" w:hAnsi="Arial Narrow" w:cs="Arial Narrow"/>
          </w:rPr>
          <w:t>177/2018 Z. z. o niektorých opatreniach na znižovanie administratívnej záťaže využívaním informačných systémov verejnej správy a</w:t>
        </w:r>
      </w:ins>
      <w:ins w:id="498" w:author="kmetova.lenda@gmail.com" w:date="2021-03-24T12:33:00Z">
        <w:r w:rsidRPr="001258BF">
          <w:rPr>
            <w:rFonts w:ascii="Arial Narrow" w:hAnsi="Arial Narrow" w:cs="Arial Narrow"/>
          </w:rPr>
          <w:t> </w:t>
        </w:r>
      </w:ins>
      <w:ins w:id="499" w:author="kmetova.lenda@gmail.com" w:date="2021-03-24T12:32:00Z">
        <w:r w:rsidRPr="001258BF">
          <w:rPr>
            <w:rFonts w:ascii="Arial Narrow" w:hAnsi="Arial Narrow" w:cs="Arial Narrow"/>
          </w:rPr>
          <w:t>o</w:t>
        </w:r>
      </w:ins>
      <w:ins w:id="500" w:author="kmetova.lenda@gmail.com" w:date="2021-03-24T12:33:00Z">
        <w:r w:rsidRPr="001258BF">
          <w:rPr>
            <w:rFonts w:ascii="Arial Narrow" w:hAnsi="Arial Narrow" w:cs="Arial Narrow"/>
          </w:rPr>
          <w:t xml:space="preserve"> zmene a doplnení niektorých zákonov v znení neskorších predpisov, </w:t>
        </w:r>
      </w:ins>
    </w:p>
    <w:p w14:paraId="31EC3624" w14:textId="4F228D97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del w:id="501" w:author="kmetova.lenda@gmail.com" w:date="2021-03-24T12:33:00Z">
        <w:r w:rsidRPr="001258BF" w:rsidDel="004C38A2">
          <w:rPr>
            <w:rFonts w:ascii="Arial Narrow" w:hAnsi="Arial Narrow" w:cs="Arial Narrow"/>
          </w:rPr>
          <w:delText xml:space="preserve">Výnos </w:delText>
        </w:r>
      </w:del>
      <w:ins w:id="502" w:author="kmetova.lenda@gmail.com" w:date="2021-03-24T12:33:00Z">
        <w:r w:rsidR="004C38A2" w:rsidRPr="001258BF">
          <w:rPr>
            <w:rFonts w:ascii="Arial Narrow" w:hAnsi="Arial Narrow" w:cs="Arial Narrow"/>
          </w:rPr>
          <w:t xml:space="preserve">Vyhláška </w:t>
        </w:r>
      </w:ins>
      <w:ins w:id="503" w:author="kmetova.lenda@gmail.com" w:date="2021-03-24T12:34:00Z">
        <w:r w:rsidR="004C38A2" w:rsidRPr="001258BF">
          <w:rPr>
            <w:rFonts w:ascii="Arial Narrow" w:hAnsi="Arial Narrow" w:cs="Arial Narrow"/>
          </w:rPr>
          <w:t xml:space="preserve">Úradu podpredsedu vlády SR pre investície a informatizáciu </w:t>
        </w:r>
      </w:ins>
      <w:r w:rsidRPr="001258BF">
        <w:rPr>
          <w:rFonts w:ascii="Arial Narrow" w:hAnsi="Arial Narrow" w:cs="Arial Narrow"/>
        </w:rPr>
        <w:t xml:space="preserve">č. </w:t>
      </w:r>
      <w:del w:id="504" w:author="kmetova.lenda@gmail.com" w:date="2021-03-24T12:34:00Z">
        <w:r w:rsidRPr="001258BF" w:rsidDel="004C38A2">
          <w:rPr>
            <w:rFonts w:ascii="Arial Narrow" w:hAnsi="Arial Narrow" w:cs="Arial Narrow"/>
          </w:rPr>
          <w:delText xml:space="preserve">55 </w:delText>
        </w:r>
      </w:del>
      <w:ins w:id="505" w:author="kmetova.lenda@gmail.com" w:date="2021-03-24T12:34:00Z">
        <w:r w:rsidR="004C38A2" w:rsidRPr="001258BF">
          <w:rPr>
            <w:rFonts w:ascii="Arial Narrow" w:hAnsi="Arial Narrow" w:cs="Arial Narrow"/>
          </w:rPr>
          <w:t>78</w:t>
        </w:r>
      </w:ins>
      <w:r w:rsidRPr="001258BF">
        <w:rPr>
          <w:rFonts w:ascii="Arial Narrow" w:hAnsi="Arial Narrow" w:cs="Arial Narrow"/>
        </w:rPr>
        <w:t>/</w:t>
      </w:r>
      <w:del w:id="506" w:author="kmetova.lenda@gmail.com" w:date="2021-03-24T12:34:00Z">
        <w:r w:rsidRPr="001258BF" w:rsidDel="004C38A2">
          <w:rPr>
            <w:rFonts w:ascii="Arial Narrow" w:hAnsi="Arial Narrow" w:cs="Arial Narrow"/>
          </w:rPr>
          <w:delText xml:space="preserve">2014 </w:delText>
        </w:r>
      </w:del>
      <w:ins w:id="507" w:author="kmetova.lenda@gmail.com" w:date="2021-03-24T12:34:00Z">
        <w:r w:rsidR="004C38A2" w:rsidRPr="001258BF">
          <w:rPr>
            <w:rFonts w:ascii="Arial Narrow" w:hAnsi="Arial Narrow" w:cs="Arial Narrow"/>
          </w:rPr>
          <w:t xml:space="preserve">2020 </w:t>
        </w:r>
      </w:ins>
      <w:r w:rsidRPr="001258BF">
        <w:rPr>
          <w:rFonts w:ascii="Arial Narrow" w:hAnsi="Arial Narrow" w:cs="Arial Narrow"/>
        </w:rPr>
        <w:t xml:space="preserve">Z. z. o štandardoch pre informačné </w:t>
      </w:r>
      <w:del w:id="508" w:author="kmetova.lenda@gmail.com" w:date="2021-03-24T12:34:00Z">
        <w:r w:rsidRPr="001258BF" w:rsidDel="004C38A2">
          <w:rPr>
            <w:rFonts w:ascii="Arial Narrow" w:hAnsi="Arial Narrow" w:cs="Arial Narrow"/>
          </w:rPr>
          <w:delText>systémy</w:delText>
        </w:r>
      </w:del>
      <w:ins w:id="509" w:author="kmetova.lenda@gmail.com" w:date="2021-03-24T12:34:00Z">
        <w:r w:rsidR="004C38A2" w:rsidRPr="001258BF">
          <w:rPr>
            <w:rFonts w:ascii="Arial Narrow" w:hAnsi="Arial Narrow" w:cs="Arial Narrow"/>
          </w:rPr>
          <w:t>technológie verejnej správy</w:t>
        </w:r>
      </w:ins>
      <w:r w:rsidRPr="001258BF">
        <w:rPr>
          <w:rFonts w:ascii="Arial Narrow" w:hAnsi="Arial Narrow" w:cs="Arial Narrow"/>
        </w:rPr>
        <w:t>,</w:t>
      </w:r>
    </w:p>
    <w:p w14:paraId="4DE5E3BC" w14:textId="7B9EB9AF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Systém riadenia EŠIF </w:t>
      </w:r>
      <w:ins w:id="510" w:author="kmetova.lenda@gmail.com" w:date="2021-03-24T12:35:00Z">
        <w:r w:rsidR="004C38A2" w:rsidRPr="001258BF">
          <w:rPr>
            <w:rFonts w:ascii="Arial Narrow" w:hAnsi="Arial Narrow" w:cs="Arial Narrow"/>
          </w:rPr>
          <w:t xml:space="preserve">pre programové obdobie </w:t>
        </w:r>
      </w:ins>
      <w:r w:rsidRPr="001258BF">
        <w:rPr>
          <w:rFonts w:ascii="Arial Narrow" w:hAnsi="Arial Narrow" w:cs="Arial Narrow"/>
        </w:rPr>
        <w:t>2014-2020,</w:t>
      </w:r>
    </w:p>
    <w:p w14:paraId="075E8947" w14:textId="5541C251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Systém finančného riadenia EŠIF</w:t>
      </w:r>
      <w:ins w:id="511" w:author="kmetova.lenda@gmail.com" w:date="2021-03-24T12:36:00Z">
        <w:r w:rsidR="004C38A2" w:rsidRPr="001258BF">
          <w:rPr>
            <w:rFonts w:ascii="Arial Narrow" w:hAnsi="Arial Narrow" w:cs="Arial Narrow"/>
          </w:rPr>
          <w:t xml:space="preserve"> pre programové obdobie</w:t>
        </w:r>
      </w:ins>
      <w:r w:rsidRPr="001258BF">
        <w:rPr>
          <w:rFonts w:ascii="Arial Narrow" w:hAnsi="Arial Narrow" w:cs="Arial Narrow"/>
        </w:rPr>
        <w:t xml:space="preserve"> 2014-2020,</w:t>
      </w:r>
    </w:p>
    <w:p w14:paraId="50C5246F" w14:textId="77777777" w:rsidR="003E2A8B" w:rsidRPr="001258BF" w:rsidRDefault="003E2A8B" w:rsidP="006976E9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a iné.</w:t>
      </w:r>
    </w:p>
    <w:p w14:paraId="3613A6A5" w14:textId="7F642B23" w:rsidR="00ED2B01" w:rsidRPr="003E2721" w:rsidRDefault="00ED2B01" w:rsidP="003E2721">
      <w:pPr>
        <w:spacing w:before="120" w:after="120"/>
        <w:ind w:firstLine="709"/>
        <w:jc w:val="both"/>
        <w:rPr>
          <w:ins w:id="512" w:author="Adriana Giménez" w:date="2021-03-24T01:07:00Z"/>
          <w:rFonts w:ascii="Arial Narrow" w:hAnsi="Arial Narrow" w:cs="Arial Narrow"/>
        </w:rPr>
      </w:pPr>
      <w:ins w:id="513" w:author="Adriana Giménez" w:date="2021-03-24T01:07:00Z">
        <w:r w:rsidRPr="003E2721">
          <w:rPr>
            <w:rFonts w:ascii="Arial Narrow" w:hAnsi="Arial Narrow" w:cs="Arial Narrow"/>
          </w:rPr>
          <w:t xml:space="preserve">Nariadenie </w:t>
        </w:r>
        <w:del w:id="514" w:author="kmetova.lenda@gmail.com" w:date="2021-03-24T12:04:00Z">
          <w:r w:rsidRPr="003E2721" w:rsidDel="00AB7C24">
            <w:rPr>
              <w:rFonts w:ascii="Arial Narrow" w:hAnsi="Arial Narrow" w:cs="Arial Narrow"/>
            </w:rPr>
            <w:delText xml:space="preserve">Európskeho parlamentu a rady (EÚ) </w:delText>
          </w:r>
        </w:del>
        <w:r w:rsidRPr="003E2721">
          <w:rPr>
            <w:rFonts w:ascii="Arial Narrow" w:hAnsi="Arial Narrow" w:cs="Arial Narrow"/>
          </w:rPr>
          <w:t>č. 1303/2013 v čl. 125 ods. 2 písm. d) stanovuje požiadavku na existenciu spoľahlivého systému</w:t>
        </w:r>
      </w:ins>
      <w:ins w:id="515" w:author="kmetova.lenda@gmail.com" w:date="2021-03-24T12:39:00Z">
        <w:r w:rsidR="00D77A15">
          <w:rPr>
            <w:rFonts w:ascii="Arial Narrow" w:hAnsi="Arial Narrow" w:cs="Arial Narrow"/>
          </w:rPr>
          <w:t xml:space="preserve"> na zaznamenávanie a uchovávanie údajov</w:t>
        </w:r>
        <w:r w:rsidR="00054DC9">
          <w:rPr>
            <w:rFonts w:ascii="Arial Narrow" w:hAnsi="Arial Narrow" w:cs="Arial Narrow"/>
          </w:rPr>
          <w:t xml:space="preserve"> v elektronickej podobe o každej operácii, ktoré sú potrebné na moni</w:t>
        </w:r>
      </w:ins>
      <w:ins w:id="516" w:author="kmetova.lenda@gmail.com" w:date="2021-03-24T12:40:00Z">
        <w:r w:rsidR="00054DC9">
          <w:rPr>
            <w:rFonts w:ascii="Arial Narrow" w:hAnsi="Arial Narrow" w:cs="Arial Narrow"/>
          </w:rPr>
          <w:t>t</w:t>
        </w:r>
      </w:ins>
      <w:ins w:id="517" w:author="kmetova.lenda@gmail.com" w:date="2021-03-24T12:39:00Z">
        <w:r w:rsidR="00054DC9">
          <w:rPr>
            <w:rFonts w:ascii="Arial Narrow" w:hAnsi="Arial Narrow" w:cs="Arial Narrow"/>
          </w:rPr>
          <w:t xml:space="preserve">orovanie, hodnotenie, </w:t>
        </w:r>
      </w:ins>
      <w:ins w:id="518" w:author="kmetova.lenda@gmail.com" w:date="2021-03-24T12:40:00Z">
        <w:r w:rsidR="00054DC9">
          <w:rPr>
            <w:rFonts w:ascii="Arial Narrow" w:hAnsi="Arial Narrow" w:cs="Arial Narrow"/>
          </w:rPr>
          <w:t>finančné riadenie, overovanie a audit, vrátane podľa potreby aj údajov o jednotlivých účastníkoch operá</w:t>
        </w:r>
      </w:ins>
      <w:ins w:id="519" w:author="kmetova.lenda@gmail.com" w:date="2021-03-24T12:41:00Z">
        <w:r w:rsidR="00054DC9">
          <w:rPr>
            <w:rFonts w:ascii="Arial Narrow" w:hAnsi="Arial Narrow" w:cs="Arial Narrow"/>
          </w:rPr>
          <w:t>c</w:t>
        </w:r>
      </w:ins>
      <w:ins w:id="520" w:author="kmetova.lenda@gmail.com" w:date="2021-03-24T12:40:00Z">
        <w:r w:rsidR="00054DC9">
          <w:rPr>
            <w:rFonts w:ascii="Arial Narrow" w:hAnsi="Arial Narrow" w:cs="Arial Narrow"/>
          </w:rPr>
          <w:t>ií</w:t>
        </w:r>
      </w:ins>
      <w:ins w:id="521" w:author="Adriana Giménez" w:date="2021-03-24T01:07:00Z">
        <w:del w:id="522" w:author="kmetova.lenda@gmail.com" w:date="2021-03-24T12:41:00Z">
          <w:r w:rsidRPr="003E2721" w:rsidDel="00054DC9">
            <w:rPr>
              <w:rFonts w:ascii="Arial Narrow" w:hAnsi="Arial Narrow" w:cs="Arial Narrow"/>
            </w:rPr>
            <w:delText xml:space="preserve"> účtovníctva, monitorovania a finančného vykazovania v elektronickej podobe</w:delText>
          </w:r>
        </w:del>
        <w:r w:rsidRPr="003E2721">
          <w:rPr>
            <w:rFonts w:ascii="Arial Narrow" w:hAnsi="Arial Narrow" w:cs="Arial Narrow"/>
          </w:rPr>
          <w:t xml:space="preserve">. Túto úlohu v podmienkach Slovenskej republiky plní ITMS2014+ spolu s ďalšími informačnými systémami, predovšetkým </w:t>
        </w:r>
      </w:ins>
      <w:ins w:id="523" w:author="kmetova.lenda@gmail.com" w:date="2021-03-24T12:42:00Z">
        <w:r w:rsidR="00054DC9">
          <w:rPr>
            <w:rFonts w:ascii="Arial Narrow" w:hAnsi="Arial Narrow" w:cs="Arial Narrow"/>
          </w:rPr>
          <w:t xml:space="preserve">s </w:t>
        </w:r>
      </w:ins>
      <w:ins w:id="524" w:author="kmetova.lenda@gmail.com" w:date="2021-03-24T12:41:00Z">
        <w:r w:rsidR="00054DC9">
          <w:rPr>
            <w:rFonts w:ascii="Arial Narrow" w:hAnsi="Arial Narrow" w:cs="Arial Narrow"/>
          </w:rPr>
          <w:t>Informačným systémom účtovníctva fondov</w:t>
        </w:r>
      </w:ins>
      <w:ins w:id="525" w:author="kmetova.lenda@gmail.com" w:date="2021-03-24T12:42:00Z">
        <w:r w:rsidR="00054DC9">
          <w:rPr>
            <w:rFonts w:ascii="Arial Narrow" w:hAnsi="Arial Narrow" w:cs="Arial Narrow"/>
          </w:rPr>
          <w:t xml:space="preserve"> </w:t>
        </w:r>
      </w:ins>
      <w:ins w:id="526" w:author="kmetova.lenda@gmail.com" w:date="2021-03-24T12:41:00Z">
        <w:r w:rsidR="00054DC9">
          <w:rPr>
            <w:rFonts w:ascii="Arial Narrow" w:hAnsi="Arial Narrow" w:cs="Arial Narrow"/>
          </w:rPr>
          <w:t>(</w:t>
        </w:r>
      </w:ins>
      <w:ins w:id="527" w:author="Adriana Giménez" w:date="2021-03-24T01:07:00Z">
        <w:r w:rsidRPr="003E2721">
          <w:rPr>
            <w:rFonts w:ascii="Arial Narrow" w:hAnsi="Arial Narrow" w:cs="Arial Narrow"/>
          </w:rPr>
          <w:t>ISUF</w:t>
        </w:r>
      </w:ins>
      <w:ins w:id="528" w:author="kmetova.lenda@gmail.com" w:date="2021-03-24T12:42:00Z">
        <w:r w:rsidR="00054DC9">
          <w:rPr>
            <w:rFonts w:ascii="Arial Narrow" w:hAnsi="Arial Narrow" w:cs="Arial Narrow"/>
          </w:rPr>
          <w:t>)</w:t>
        </w:r>
      </w:ins>
      <w:ins w:id="529" w:author="Adriana Giménez" w:date="2021-03-24T01:07:00Z">
        <w:r w:rsidRPr="003E2721">
          <w:rPr>
            <w:rFonts w:ascii="Arial Narrow" w:hAnsi="Arial Narrow" w:cs="Arial Narrow"/>
          </w:rPr>
          <w:t xml:space="preserve"> a</w:t>
        </w:r>
        <w:del w:id="530" w:author="kmetova.lenda@gmail.com" w:date="2021-03-24T12:42:00Z">
          <w:r w:rsidRPr="003E2721" w:rsidDel="00054DC9">
            <w:rPr>
              <w:rFonts w:ascii="Arial Narrow" w:hAnsi="Arial Narrow" w:cs="Arial Narrow"/>
            </w:rPr>
            <w:delText xml:space="preserve"> </w:delText>
          </w:r>
        </w:del>
      </w:ins>
      <w:ins w:id="531" w:author="kmetova.lenda@gmail.com" w:date="2021-03-24T12:42:00Z">
        <w:r w:rsidR="00054DC9">
          <w:rPr>
            <w:rFonts w:ascii="Arial Narrow" w:hAnsi="Arial Narrow" w:cs="Arial Narrow"/>
          </w:rPr>
          <w:t> Centrálnym elektronickým databázovým informačným systémom (</w:t>
        </w:r>
      </w:ins>
      <w:ins w:id="532" w:author="Adriana Giménez" w:date="2021-03-24T01:07:00Z">
        <w:r w:rsidRPr="003E2721">
          <w:rPr>
            <w:rFonts w:ascii="Arial Narrow" w:hAnsi="Arial Narrow" w:cs="Arial Narrow"/>
          </w:rPr>
          <w:t>CEDIS</w:t>
        </w:r>
      </w:ins>
      <w:ins w:id="533" w:author="kmetova.lenda@gmail.com" w:date="2021-03-24T12:43:00Z">
        <w:r w:rsidR="00054DC9">
          <w:rPr>
            <w:rFonts w:ascii="Arial Narrow" w:hAnsi="Arial Narrow" w:cs="Arial Narrow"/>
          </w:rPr>
          <w:t>)</w:t>
        </w:r>
      </w:ins>
      <w:ins w:id="534" w:author="Adriana Giménez" w:date="2021-03-24T01:07:00Z">
        <w:r w:rsidRPr="003E2721">
          <w:rPr>
            <w:rFonts w:ascii="Arial Narrow" w:hAnsi="Arial Narrow" w:cs="Arial Narrow"/>
          </w:rPr>
          <w:t>.</w:t>
        </w:r>
      </w:ins>
    </w:p>
    <w:p w14:paraId="2AECC622" w14:textId="1433CDB0" w:rsidR="00ED2B01" w:rsidRPr="0070065E" w:rsidRDefault="00ED2B01" w:rsidP="003E2721">
      <w:pPr>
        <w:spacing w:before="120" w:after="120"/>
        <w:ind w:firstLine="709"/>
        <w:jc w:val="both"/>
        <w:rPr>
          <w:ins w:id="535" w:author="Adriana Giménez" w:date="2021-03-24T01:07:00Z"/>
          <w:rFonts w:ascii="Arial Narrow" w:hAnsi="Arial Narrow" w:cs="Arial Narrow"/>
        </w:rPr>
      </w:pPr>
      <w:ins w:id="536" w:author="Adriana Giménez" w:date="2021-03-24T01:07:00Z">
        <w:r w:rsidRPr="003E2721">
          <w:rPr>
            <w:rFonts w:ascii="Arial Narrow" w:hAnsi="Arial Narrow" w:cs="Arial Narrow"/>
          </w:rPr>
          <w:t xml:space="preserve">V zmysle </w:t>
        </w:r>
      </w:ins>
      <w:moveToRangeStart w:id="537" w:author="kmetova.lenda@gmail.com" w:date="2021-03-24T14:04:00Z" w:name="move67487090"/>
      <w:moveTo w:id="538" w:author="kmetova.lenda@gmail.com" w:date="2021-03-24T14:04:00Z">
        <w:r w:rsidR="00BA3320" w:rsidRPr="003E2721">
          <w:rPr>
            <w:rFonts w:ascii="Arial Narrow" w:hAnsi="Arial Narrow" w:cs="Arial Narrow"/>
          </w:rPr>
          <w:t xml:space="preserve">čl. 74 ods. 4 </w:t>
        </w:r>
      </w:moveTo>
      <w:moveToRangeEnd w:id="537"/>
      <w:ins w:id="539" w:author="Adriana Giménez" w:date="2021-03-24T01:07:00Z">
        <w:r w:rsidRPr="003E2721">
          <w:rPr>
            <w:rFonts w:ascii="Arial Narrow" w:hAnsi="Arial Narrow" w:cs="Arial Narrow"/>
          </w:rPr>
          <w:t>Nariadenia</w:t>
        </w:r>
        <w:del w:id="540" w:author="kmetova.lenda@gmail.com" w:date="2021-03-24T12:04:00Z">
          <w:r w:rsidRPr="003E2721" w:rsidDel="00AB7C24">
            <w:rPr>
              <w:rFonts w:ascii="Arial Narrow" w:hAnsi="Arial Narrow" w:cs="Arial Narrow"/>
            </w:rPr>
            <w:delText xml:space="preserve"> Európskeho parlamentu a rady (EÚ</w:delText>
          </w:r>
        </w:del>
      </w:ins>
      <w:ins w:id="541" w:author="kmetova.lenda@gmail.com" w:date="2021-03-24T12:04:00Z">
        <w:r w:rsidR="00AB7C24">
          <w:rPr>
            <w:rFonts w:ascii="Arial Narrow" w:hAnsi="Arial Narrow" w:cs="Arial Narrow"/>
          </w:rPr>
          <w:t xml:space="preserve"> č.</w:t>
        </w:r>
      </w:ins>
      <w:ins w:id="542" w:author="Adriana Giménez" w:date="2021-03-24T01:07:00Z">
        <w:del w:id="543" w:author="kmetova.lenda@gmail.com" w:date="2021-03-24T12:04:00Z">
          <w:r w:rsidRPr="003E2721" w:rsidDel="00AB7C24">
            <w:rPr>
              <w:rFonts w:ascii="Arial Narrow" w:hAnsi="Arial Narrow" w:cs="Arial Narrow"/>
            </w:rPr>
            <w:delText>)</w:delText>
          </w:r>
        </w:del>
        <w:r w:rsidRPr="003E2721">
          <w:rPr>
            <w:rFonts w:ascii="Arial Narrow" w:hAnsi="Arial Narrow" w:cs="Arial Narrow"/>
          </w:rPr>
          <w:t xml:space="preserve"> 1303/2013 </w:t>
        </w:r>
      </w:ins>
      <w:moveFromRangeStart w:id="544" w:author="kmetova.lenda@gmail.com" w:date="2021-03-24T14:04:00Z" w:name="move67487090"/>
      <w:moveFrom w:id="545" w:author="kmetova.lenda@gmail.com" w:date="2021-03-24T14:04:00Z">
        <w:ins w:id="546" w:author="Adriana Giménez" w:date="2021-03-24T01:07:00Z">
          <w:r w:rsidRPr="003E2721" w:rsidDel="00BA3320">
            <w:rPr>
              <w:rFonts w:ascii="Arial Narrow" w:hAnsi="Arial Narrow" w:cs="Arial Narrow"/>
            </w:rPr>
            <w:t xml:space="preserve">čl. 74 ods. 4 </w:t>
          </w:r>
        </w:ins>
      </w:moveFrom>
      <w:moveFromRangeEnd w:id="544"/>
      <w:ins w:id="547" w:author="Adriana Giménez" w:date="2021-03-24T01:07:00Z">
        <w:r w:rsidRPr="003E2721">
          <w:rPr>
            <w:rFonts w:ascii="Arial Narrow" w:hAnsi="Arial Narrow" w:cs="Arial Narrow"/>
          </w:rPr>
          <w:t xml:space="preserve">je povinná </w:t>
        </w:r>
        <w:r w:rsidRPr="001258BF">
          <w:rPr>
            <w:rFonts w:ascii="Arial Narrow" w:hAnsi="Arial Narrow" w:cs="Arial Narrow"/>
          </w:rPr>
          <w:t>elektronická komunikácia členského štátu s EK pomocou systému elektronickej výmeny</w:t>
        </w:r>
      </w:ins>
      <w:ins w:id="548" w:author="kmetova.lenda@gmail.com" w:date="2021-03-24T14:04:00Z">
        <w:r w:rsidR="00BA3320" w:rsidRPr="001258BF">
          <w:rPr>
            <w:rFonts w:ascii="Arial Narrow" w:hAnsi="Arial Narrow" w:cs="Arial Narrow"/>
          </w:rPr>
          <w:t xml:space="preserve"> údajov</w:t>
        </w:r>
      </w:ins>
      <w:ins w:id="549" w:author="Adriana Giménez" w:date="2021-03-24T01:07:00Z">
        <w:r w:rsidRPr="001258BF">
          <w:rPr>
            <w:rFonts w:ascii="Arial Narrow" w:hAnsi="Arial Narrow" w:cs="Arial Narrow"/>
          </w:rPr>
          <w:t>. Ďalej</w:t>
        </w:r>
        <w:r w:rsidRPr="001258BF">
          <w:rPr>
            <w:rFonts w:ascii="Arial Narrow" w:hAnsi="Arial Narrow"/>
          </w:rPr>
          <w:t xml:space="preserve"> v zmysle § 6</w:t>
        </w:r>
      </w:ins>
      <w:ins w:id="550" w:author="kmetova.lenda@gmail.com" w:date="2021-03-24T14:02:00Z">
        <w:r w:rsidR="00BA3320" w:rsidRPr="001258BF">
          <w:rPr>
            <w:rFonts w:ascii="Arial Narrow" w:hAnsi="Arial Narrow"/>
          </w:rPr>
          <w:t xml:space="preserve"> ods. 2</w:t>
        </w:r>
      </w:ins>
      <w:ins w:id="551" w:author="Adriana Giménez" w:date="2021-03-24T01:07:00Z">
        <w:r w:rsidRPr="001258BF">
          <w:rPr>
            <w:rFonts w:ascii="Arial Narrow" w:hAnsi="Arial Narrow"/>
          </w:rPr>
          <w:t xml:space="preserve"> písm. d) </w:t>
        </w:r>
      </w:ins>
      <w:ins w:id="552" w:author="Adriana Giménez" w:date="2021-03-24T01:09:00Z">
        <w:r w:rsidRPr="001258BF">
          <w:rPr>
            <w:rFonts w:ascii="Arial Narrow" w:hAnsi="Arial Narrow"/>
          </w:rPr>
          <w:t xml:space="preserve"> </w:t>
        </w:r>
      </w:ins>
      <w:ins w:id="553" w:author="Adriana Giménez" w:date="2021-03-24T01:08:00Z">
        <w:r w:rsidRPr="001258BF">
          <w:rPr>
            <w:rFonts w:ascii="Arial Narrow" w:hAnsi="Arial Narrow"/>
          </w:rPr>
          <w:t>Zákon</w:t>
        </w:r>
      </w:ins>
      <w:ins w:id="554" w:author="Adriana Giménez" w:date="2021-03-24T01:09:00Z">
        <w:r w:rsidRPr="001258BF">
          <w:rPr>
            <w:rFonts w:ascii="Arial Narrow" w:hAnsi="Arial Narrow"/>
          </w:rPr>
          <w:t>a</w:t>
        </w:r>
      </w:ins>
      <w:ins w:id="555" w:author="Adriana Giménez" w:date="2021-03-24T01:08:00Z">
        <w:r w:rsidRPr="001258BF">
          <w:rPr>
            <w:rFonts w:ascii="Arial Narrow" w:hAnsi="Arial Narrow"/>
          </w:rPr>
          <w:t xml:space="preserve"> o</w:t>
        </w:r>
      </w:ins>
      <w:ins w:id="556" w:author="Adriana Giménez" w:date="2021-03-24T01:09:00Z">
        <w:r w:rsidRPr="001258BF">
          <w:rPr>
            <w:rFonts w:ascii="Arial Narrow" w:hAnsi="Arial Narrow"/>
          </w:rPr>
          <w:t> </w:t>
        </w:r>
      </w:ins>
      <w:ins w:id="557" w:author="Adriana Giménez" w:date="2021-03-24T01:08:00Z">
        <w:r w:rsidRPr="001258BF">
          <w:rPr>
            <w:rFonts w:ascii="Arial Narrow" w:hAnsi="Arial Narrow"/>
          </w:rPr>
          <w:t>EŠIF</w:t>
        </w:r>
      </w:ins>
      <w:ins w:id="558" w:author="Adriana Giménez" w:date="2021-03-24T01:09:00Z">
        <w:r w:rsidRPr="001258BF">
          <w:rPr>
            <w:rFonts w:ascii="Arial Narrow" w:hAnsi="Arial Narrow"/>
          </w:rPr>
          <w:t>,</w:t>
        </w:r>
      </w:ins>
      <w:ins w:id="559" w:author="Adriana Giménez" w:date="2021-03-24T01:08:00Z">
        <w:r w:rsidRPr="001258BF">
          <w:rPr>
            <w:rFonts w:ascii="Arial Narrow" w:hAnsi="Arial Narrow"/>
          </w:rPr>
          <w:t xml:space="preserve"> </w:t>
        </w:r>
      </w:ins>
      <w:ins w:id="560" w:author="Adriana Giménez" w:date="2021-03-24T01:07:00Z">
        <w:r w:rsidRPr="001258BF">
          <w:rPr>
            <w:rFonts w:ascii="Arial Narrow" w:hAnsi="Arial Narrow"/>
          </w:rPr>
          <w:t xml:space="preserve">CKO zabezpečuje tvorbu ITMS2014+ a plní úlohy súvisiace s prevádzkou </w:t>
        </w:r>
        <w:del w:id="561" w:author="kmetova.lenda@gmail.com" w:date="2021-03-24T14:04:00Z">
          <w:r w:rsidRPr="001258BF" w:rsidDel="00BA3320">
            <w:rPr>
              <w:rFonts w:ascii="Arial Narrow" w:hAnsi="Arial Narrow"/>
            </w:rPr>
            <w:delText xml:space="preserve">a správou </w:delText>
          </w:r>
        </w:del>
        <w:r w:rsidRPr="001258BF">
          <w:rPr>
            <w:rFonts w:ascii="Arial Narrow" w:hAnsi="Arial Narrow"/>
          </w:rPr>
          <w:t>ITMS2014+. Zákon o</w:t>
        </w:r>
        <w:del w:id="562" w:author="kmetova.lenda@gmail.com" w:date="2021-03-24T14:05:00Z">
          <w:r w:rsidRPr="001258BF" w:rsidDel="00BA3320">
            <w:rPr>
              <w:rFonts w:ascii="Arial Narrow" w:hAnsi="Arial Narrow"/>
            </w:rPr>
            <w:delText xml:space="preserve"> </w:delText>
          </w:r>
        </w:del>
      </w:ins>
      <w:ins w:id="563" w:author="kmetova.lenda@gmail.com" w:date="2021-03-24T14:05:00Z">
        <w:r w:rsidR="00BA3320" w:rsidRPr="001258BF">
          <w:rPr>
            <w:rFonts w:ascii="Arial Narrow" w:hAnsi="Arial Narrow"/>
          </w:rPr>
          <w:t> </w:t>
        </w:r>
      </w:ins>
      <w:ins w:id="564" w:author="Adriana Giménez" w:date="2021-03-24T01:07:00Z">
        <w:del w:id="565" w:author="kmetova.lenda@gmail.com" w:date="2021-03-24T14:05:00Z">
          <w:r w:rsidRPr="001258BF" w:rsidDel="00BA3320">
            <w:rPr>
              <w:rFonts w:ascii="Arial Narrow" w:hAnsi="Arial Narrow"/>
            </w:rPr>
            <w:delText>pomoci a podpore</w:delText>
          </w:r>
        </w:del>
      </w:ins>
      <w:ins w:id="566" w:author="kmetova.lenda@gmail.com" w:date="2021-03-24T14:05:00Z">
        <w:r w:rsidR="00BA3320" w:rsidRPr="001258BF">
          <w:rPr>
            <w:rFonts w:ascii="Arial Narrow" w:hAnsi="Arial Narrow"/>
          </w:rPr>
          <w:t>EŠIF ďalej</w:t>
        </w:r>
      </w:ins>
      <w:ins w:id="567" w:author="Adriana Giménez" w:date="2021-03-24T01:07:00Z">
        <w:r w:rsidRPr="001258BF">
          <w:rPr>
            <w:rFonts w:ascii="Arial Narrow" w:hAnsi="Arial Narrow"/>
          </w:rPr>
          <w:t xml:space="preserve"> v § 49 </w:t>
        </w:r>
      </w:ins>
      <w:ins w:id="568" w:author="kmetova.lenda@gmail.com" w:date="2021-03-24T14:06:00Z">
        <w:r w:rsidR="00BA3320" w:rsidRPr="001258BF">
          <w:rPr>
            <w:rFonts w:ascii="Arial Narrow" w:hAnsi="Arial Narrow"/>
          </w:rPr>
          <w:t xml:space="preserve">ods. 1 </w:t>
        </w:r>
      </w:ins>
      <w:ins w:id="569" w:author="Adriana Giménez" w:date="2021-03-24T01:07:00Z">
        <w:r w:rsidRPr="001258BF">
          <w:rPr>
            <w:rFonts w:ascii="Arial Narrow" w:hAnsi="Arial Narrow"/>
          </w:rPr>
          <w:t xml:space="preserve">určuje, že ITMS2014+ zahŕňa štandardizované procesy programového a projektového riadenia. ITMS2014+ obsahuje údaje, ktoré sú potrebné na transparentné a efektívne riadenie, finančné riadenie a kontrolu </w:t>
        </w:r>
        <w:del w:id="570" w:author="kmetova.lenda@gmail.com" w:date="2021-03-24T14:06:00Z">
          <w:r w:rsidRPr="001258BF" w:rsidDel="00BA3320">
            <w:rPr>
              <w:rFonts w:ascii="Arial Narrow" w:hAnsi="Arial Narrow"/>
            </w:rPr>
            <w:delText>pomoci a podpory</w:delText>
          </w:r>
        </w:del>
      </w:ins>
      <w:ins w:id="571" w:author="kmetova.lenda@gmail.com" w:date="2021-03-24T14:06:00Z">
        <w:r w:rsidR="00BA3320" w:rsidRPr="001258BF">
          <w:rPr>
            <w:rFonts w:ascii="Arial Narrow" w:hAnsi="Arial Narrow"/>
          </w:rPr>
          <w:t xml:space="preserve">poskytovania </w:t>
        </w:r>
      </w:ins>
      <w:ins w:id="572" w:author="kmetova.lenda@gmail.com" w:date="2021-03-24T14:11:00Z">
        <w:r w:rsidR="009A0661" w:rsidRPr="001258BF">
          <w:rPr>
            <w:rFonts w:ascii="Arial Narrow" w:hAnsi="Arial Narrow"/>
          </w:rPr>
          <w:t xml:space="preserve">nenávratného finančného </w:t>
        </w:r>
      </w:ins>
      <w:ins w:id="573" w:author="kmetova.lenda@gmail.com" w:date="2021-03-24T14:06:00Z">
        <w:r w:rsidR="00BA3320" w:rsidRPr="001258BF">
          <w:rPr>
            <w:rFonts w:ascii="Arial Narrow" w:hAnsi="Arial Narrow"/>
          </w:rPr>
          <w:t>príspevku</w:t>
        </w:r>
      </w:ins>
      <w:ins w:id="574" w:author="Adriana Giménez" w:date="2021-03-24T01:07:00Z">
        <w:r w:rsidRPr="003E2721">
          <w:rPr>
            <w:rFonts w:ascii="Arial Narrow" w:hAnsi="Arial Narrow"/>
          </w:rPr>
          <w:t xml:space="preserve"> </w:t>
        </w:r>
      </w:ins>
      <w:ins w:id="575" w:author="kmetova.lenda@gmail.com" w:date="2021-03-24T14:12:00Z">
        <w:r w:rsidR="009A0661">
          <w:rPr>
            <w:rFonts w:ascii="Arial Narrow" w:hAnsi="Arial Narrow"/>
          </w:rPr>
          <w:t xml:space="preserve">(ďalej </w:t>
        </w:r>
      </w:ins>
      <w:ins w:id="576" w:author="kmetova.lenda@gmail.com" w:date="2021-03-24T14:35:00Z">
        <w:r w:rsidR="00CD0EB9">
          <w:rPr>
            <w:rFonts w:ascii="Arial Narrow" w:hAnsi="Arial Narrow"/>
          </w:rPr>
          <w:t>aj</w:t>
        </w:r>
      </w:ins>
      <w:ins w:id="577" w:author="kmetova.lenda@gmail.com" w:date="2021-03-24T14:12:00Z">
        <w:r w:rsidR="009A0661">
          <w:rPr>
            <w:rFonts w:ascii="Arial Narrow" w:hAnsi="Arial Narrow"/>
          </w:rPr>
          <w:t xml:space="preserve"> „</w:t>
        </w:r>
        <w:r w:rsidR="00CD0EB9">
          <w:rPr>
            <w:rFonts w:ascii="Arial Narrow" w:hAnsi="Arial Narrow"/>
          </w:rPr>
          <w:t>príspev</w:t>
        </w:r>
      </w:ins>
      <w:ins w:id="578" w:author="kmetova.lenda@gmail.com" w:date="2021-03-24T14:35:00Z">
        <w:r w:rsidR="00CD0EB9">
          <w:rPr>
            <w:rFonts w:ascii="Arial Narrow" w:hAnsi="Arial Narrow"/>
          </w:rPr>
          <w:t>ok</w:t>
        </w:r>
      </w:ins>
      <w:ins w:id="579" w:author="kmetova.lenda@gmail.com" w:date="2021-03-24T14:12:00Z">
        <w:r w:rsidR="009A0661">
          <w:rPr>
            <w:rFonts w:ascii="Arial Narrow" w:hAnsi="Arial Narrow"/>
          </w:rPr>
          <w:t xml:space="preserve">“) </w:t>
        </w:r>
      </w:ins>
      <w:ins w:id="580" w:author="Adriana Giménez" w:date="2021-03-24T01:07:00Z">
        <w:r w:rsidRPr="003E2721">
          <w:rPr>
            <w:rFonts w:ascii="Arial Narrow" w:hAnsi="Arial Narrow"/>
          </w:rPr>
          <w:t>a na zabezpečenie informácií podľa osobitných predpisov.</w:t>
        </w:r>
      </w:ins>
      <w:ins w:id="581" w:author="kmetova.lenda@gmail.com" w:date="2021-03-24T14:07:00Z">
        <w:r w:rsidR="00BA3320">
          <w:rPr>
            <w:rFonts w:ascii="Arial Narrow" w:hAnsi="Arial Narrow"/>
          </w:rPr>
          <w:t xml:space="preserve"> ITMS2014+ slúži na evidenciu informácií a osobných údajov </w:t>
        </w:r>
        <w:r w:rsidR="00BA3320" w:rsidRPr="0070065E">
          <w:rPr>
            <w:rFonts w:ascii="Arial Narrow" w:hAnsi="Arial Narrow"/>
          </w:rPr>
          <w:t>fyzických osôb získavaných pri poskytovaní príspevku</w:t>
        </w:r>
      </w:ins>
    </w:p>
    <w:p w14:paraId="5879D70C" w14:textId="2B30788A" w:rsidR="003E2A8B" w:rsidRPr="0070065E" w:rsidDel="00ED2B01" w:rsidRDefault="009A0661" w:rsidP="006976E9">
      <w:pPr>
        <w:spacing w:before="120" w:after="120"/>
        <w:jc w:val="both"/>
        <w:rPr>
          <w:del w:id="582" w:author="Adriana Giménez" w:date="2021-03-04T22:31:00Z"/>
          <w:rFonts w:ascii="Arial Narrow" w:hAnsi="Arial Narrow" w:cs="Arial Narrow"/>
        </w:rPr>
      </w:pPr>
      <w:ins w:id="583" w:author="kmetova.lenda@gmail.com" w:date="2021-03-24T14:10:00Z">
        <w:r w:rsidRPr="0070065E">
          <w:rPr>
            <w:rFonts w:ascii="Arial Narrow" w:hAnsi="Arial Narrow" w:cs="Arial Narrow"/>
          </w:rPr>
          <w:t xml:space="preserve">V zmysle vyššie uvedeného, </w:t>
        </w:r>
      </w:ins>
    </w:p>
    <w:p w14:paraId="625D003F" w14:textId="1672590C" w:rsidR="001258BF" w:rsidRPr="0070065E" w:rsidRDefault="003E2A8B" w:rsidP="001258BF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70065E">
        <w:rPr>
          <w:rFonts w:ascii="Arial Narrow" w:hAnsi="Arial Narrow" w:cs="Arial Narrow"/>
        </w:rPr>
        <w:t>ITMS2014+ obsahuje aj osobné a/al</w:t>
      </w:r>
      <w:r w:rsidR="001258BF" w:rsidRPr="0070065E">
        <w:rPr>
          <w:rFonts w:ascii="Arial Narrow" w:hAnsi="Arial Narrow" w:cs="Arial Narrow"/>
        </w:rPr>
        <w:t>ebo iné citlivé údaje. Správa a prevádzkovateľ ITMS2014+ ako aj všetky subjekty pristupujúce do Neverejnej časti ITMS2014+</w:t>
      </w:r>
      <w:ins w:id="584" w:author="Adriana Giménez" w:date="2021-03-24T01:10:00Z">
        <w:r w:rsidR="00ED2B01" w:rsidRPr="0070065E">
          <w:rPr>
            <w:rFonts w:ascii="Arial Narrow" w:hAnsi="Arial Narrow" w:cs="Arial Narrow"/>
          </w:rPr>
          <w:t xml:space="preserve"> sú</w:t>
        </w:r>
      </w:ins>
      <w:ins w:id="585" w:author="kmetova.lenda@gmail.com" w:date="2021-03-24T14:11:00Z">
        <w:r w:rsidR="009A0661" w:rsidRPr="0070065E">
          <w:rPr>
            <w:rFonts w:ascii="Arial Narrow" w:hAnsi="Arial Narrow" w:cs="Arial Narrow"/>
          </w:rPr>
          <w:t xml:space="preserve"> </w:t>
        </w:r>
      </w:ins>
      <w:ins w:id="586" w:author="Adriana Giménez" w:date="2021-03-24T01:10:00Z">
        <w:del w:id="587" w:author="kmetova.lenda@gmail.com" w:date="2021-03-24T14:26:00Z">
          <w:r w:rsidR="00ED2B01" w:rsidRPr="0070065E" w:rsidDel="007E1152">
            <w:rPr>
              <w:rFonts w:ascii="Arial Narrow" w:hAnsi="Arial Narrow" w:cs="Arial Narrow"/>
            </w:rPr>
            <w:delText xml:space="preserve"> </w:delText>
          </w:r>
        </w:del>
      </w:ins>
      <w:r w:rsidRPr="0070065E">
        <w:rPr>
          <w:rFonts w:ascii="Arial Narrow" w:hAnsi="Arial Narrow" w:cs="Arial Narrow"/>
        </w:rPr>
        <w:t xml:space="preserve">pri spracúvaní osobných údajov </w:t>
      </w:r>
      <w:del w:id="588" w:author="Adriana Giménez" w:date="2021-03-24T01:10:00Z">
        <w:r w:rsidRPr="0070065E" w:rsidDel="00ED2B01">
          <w:rPr>
            <w:rFonts w:ascii="Arial Narrow" w:hAnsi="Arial Narrow" w:cs="Arial Narrow"/>
          </w:rPr>
          <w:delText xml:space="preserve">sú </w:delText>
        </w:r>
      </w:del>
      <w:r w:rsidRPr="0070065E">
        <w:rPr>
          <w:rFonts w:ascii="Arial Narrow" w:hAnsi="Arial Narrow" w:cs="Arial Narrow"/>
        </w:rPr>
        <w:t xml:space="preserve">povinné </w:t>
      </w:r>
      <w:ins w:id="589" w:author="kmetova.lenda@gmail.com" w:date="2021-03-24T14:16:00Z">
        <w:r w:rsidR="009A0661" w:rsidRPr="0070065E">
          <w:rPr>
            <w:rFonts w:ascii="Arial Narrow" w:hAnsi="Arial Narrow" w:cs="Arial Narrow"/>
          </w:rPr>
          <w:t xml:space="preserve">okrem iného </w:t>
        </w:r>
      </w:ins>
      <w:r w:rsidRPr="0070065E">
        <w:rPr>
          <w:rFonts w:ascii="Arial Narrow" w:hAnsi="Arial Narrow" w:cs="Arial Narrow"/>
        </w:rPr>
        <w:t>dodrž</w:t>
      </w:r>
      <w:ins w:id="590" w:author="kmetova.lenda@gmail.com" w:date="2021-03-24T14:16:00Z">
        <w:r w:rsidR="009A0661" w:rsidRPr="0070065E">
          <w:rPr>
            <w:rFonts w:ascii="Arial Narrow" w:hAnsi="Arial Narrow" w:cs="Arial Narrow"/>
          </w:rPr>
          <w:t>i</w:t>
        </w:r>
      </w:ins>
      <w:r w:rsidRPr="0070065E">
        <w:rPr>
          <w:rFonts w:ascii="Arial Narrow" w:hAnsi="Arial Narrow" w:cs="Arial Narrow"/>
        </w:rPr>
        <w:t>a</w:t>
      </w:r>
      <w:ins w:id="591" w:author="kmetova.lenda@gmail.com" w:date="2021-03-24T14:16:00Z">
        <w:r w:rsidR="009A0661" w:rsidRPr="0070065E">
          <w:rPr>
            <w:rFonts w:ascii="Arial Narrow" w:hAnsi="Arial Narrow" w:cs="Arial Narrow"/>
          </w:rPr>
          <w:t>va</w:t>
        </w:r>
      </w:ins>
      <w:r w:rsidRPr="0070065E">
        <w:rPr>
          <w:rFonts w:ascii="Arial Narrow" w:hAnsi="Arial Narrow" w:cs="Arial Narrow"/>
        </w:rPr>
        <w:t>ť</w:t>
      </w:r>
      <w:ins w:id="592" w:author="kmetova.lenda@gmail.com" w:date="2021-03-24T14:16:00Z">
        <w:r w:rsidR="009A0661" w:rsidRPr="0070065E">
          <w:rPr>
            <w:rFonts w:ascii="Arial Narrow" w:hAnsi="Arial Narrow" w:cs="Arial Narrow"/>
          </w:rPr>
          <w:t xml:space="preserve"> </w:t>
        </w:r>
      </w:ins>
      <w:del w:id="593" w:author="kmetova.lenda@gmail.com" w:date="2021-03-24T14:16:00Z">
        <w:r w:rsidRPr="0070065E" w:rsidDel="009A0661">
          <w:rPr>
            <w:rFonts w:ascii="Arial Narrow" w:hAnsi="Arial Narrow" w:cs="Arial Narrow"/>
          </w:rPr>
          <w:delText xml:space="preserve"> </w:delText>
        </w:r>
      </w:del>
      <w:r w:rsidRPr="0070065E">
        <w:rPr>
          <w:rFonts w:ascii="Arial Narrow" w:hAnsi="Arial Narrow" w:cs="Arial Narrow"/>
        </w:rPr>
        <w:t>ustanovenia zákona č. 1</w:t>
      </w:r>
      <w:ins w:id="594" w:author="kmetova.lenda@gmail.com" w:date="2021-03-24T14:13:00Z">
        <w:r w:rsidR="009A0661" w:rsidRPr="0070065E">
          <w:rPr>
            <w:rFonts w:ascii="Arial Narrow" w:hAnsi="Arial Narrow" w:cs="Arial Narrow"/>
          </w:rPr>
          <w:t>8</w:t>
        </w:r>
      </w:ins>
      <w:del w:id="595" w:author="kmetova.lenda@gmail.com" w:date="2021-03-24T14:13:00Z">
        <w:r w:rsidRPr="0070065E" w:rsidDel="009A0661">
          <w:rPr>
            <w:rFonts w:ascii="Arial Narrow" w:hAnsi="Arial Narrow" w:cs="Arial Narrow"/>
          </w:rPr>
          <w:delText>22</w:delText>
        </w:r>
      </w:del>
      <w:r w:rsidRPr="0070065E">
        <w:rPr>
          <w:rFonts w:ascii="Arial Narrow" w:hAnsi="Arial Narrow" w:cs="Arial Narrow"/>
        </w:rPr>
        <w:t>/</w:t>
      </w:r>
      <w:del w:id="596" w:author="kmetova.lenda@gmail.com" w:date="2021-03-24T14:13:00Z">
        <w:r w:rsidRPr="0070065E" w:rsidDel="009A0661">
          <w:rPr>
            <w:rFonts w:ascii="Arial Narrow" w:hAnsi="Arial Narrow" w:cs="Arial Narrow"/>
          </w:rPr>
          <w:delText xml:space="preserve">2013 </w:delText>
        </w:r>
      </w:del>
      <w:ins w:id="597" w:author="kmetova.lenda@gmail.com" w:date="2021-03-24T14:13:00Z">
        <w:r w:rsidR="009A0661" w:rsidRPr="0070065E">
          <w:rPr>
            <w:rFonts w:ascii="Arial Narrow" w:hAnsi="Arial Narrow" w:cs="Arial Narrow"/>
          </w:rPr>
          <w:t xml:space="preserve">2018 </w:t>
        </w:r>
      </w:ins>
      <w:r w:rsidRPr="0070065E">
        <w:rPr>
          <w:rFonts w:ascii="Arial Narrow" w:hAnsi="Arial Narrow" w:cs="Arial Narrow"/>
        </w:rPr>
        <w:t xml:space="preserve">Z. z. o ochrane osobných údajov a o zmene a doplnení niektorých zákonov </w:t>
      </w:r>
      <w:del w:id="598" w:author="Adriana Giménez" w:date="2021-03-26T00:11:00Z">
        <w:r w:rsidRPr="0070065E" w:rsidDel="000B27F5">
          <w:rPr>
            <w:rFonts w:ascii="Arial Narrow" w:hAnsi="Arial Narrow" w:cs="Arial Narrow"/>
          </w:rPr>
          <w:delText>v platnom znení</w:delText>
        </w:r>
      </w:del>
      <w:bookmarkEnd w:id="343"/>
      <w:ins w:id="599" w:author="kmetova.lenda@gmail.com" w:date="2021-03-24T14:13:00Z">
        <w:del w:id="600" w:author="Adriana Giménez" w:date="2021-03-26T00:11:00Z">
          <w:r w:rsidR="009A0661" w:rsidRPr="0070065E" w:rsidDel="000B27F5">
            <w:rPr>
              <w:rFonts w:ascii="Arial Narrow" w:hAnsi="Arial Narrow" w:cs="Arial Narrow"/>
            </w:rPr>
            <w:delText xml:space="preserve"> </w:delText>
          </w:r>
        </w:del>
        <w:r w:rsidR="009A0661" w:rsidRPr="0070065E">
          <w:rPr>
            <w:rFonts w:ascii="Arial Narrow" w:hAnsi="Arial Narrow" w:cs="Arial Narrow"/>
          </w:rPr>
          <w:t>v znení neskorších predpisov</w:t>
        </w:r>
      </w:ins>
      <w:ins w:id="601" w:author="Adriana Giménez" w:date="2021-03-24T01:09:00Z">
        <w:r w:rsidR="00ED2B01" w:rsidRPr="0070065E">
          <w:rPr>
            <w:rFonts w:ascii="Arial Narrow" w:hAnsi="Arial Narrow" w:cs="Arial Narrow"/>
          </w:rPr>
          <w:t xml:space="preserve">. </w:t>
        </w:r>
      </w:ins>
    </w:p>
    <w:p w14:paraId="4B08E30D" w14:textId="550201EC" w:rsidR="001258BF" w:rsidRDefault="001258BF" w:rsidP="001258BF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70065E">
        <w:rPr>
          <w:rFonts w:ascii="Arial Narrow" w:hAnsi="Arial Narrow" w:cs="Arial Narrow"/>
        </w:rPr>
        <w:t xml:space="preserve">Správca a Prevádzkovateľ ITMS2014+ </w:t>
      </w:r>
      <w:ins w:id="602" w:author="Adriana Giménez" w:date="2021-03-24T01:29:00Z">
        <w:r w:rsidRPr="0070065E">
          <w:rPr>
            <w:rFonts w:ascii="Arial Narrow" w:hAnsi="Arial Narrow" w:cs="Arial Narrow"/>
          </w:rPr>
          <w:t xml:space="preserve">sú </w:t>
        </w:r>
      </w:ins>
      <w:r w:rsidRPr="0070065E">
        <w:rPr>
          <w:rFonts w:ascii="Arial Narrow" w:hAnsi="Arial Narrow" w:cs="Arial Narrow"/>
        </w:rPr>
        <w:t xml:space="preserve">zároveň </w:t>
      </w:r>
      <w:ins w:id="603" w:author="Adriana Giménez" w:date="2021-03-24T01:29:00Z">
        <w:r w:rsidRPr="0070065E">
          <w:rPr>
            <w:rFonts w:ascii="Arial Narrow" w:hAnsi="Arial Narrow" w:cs="Arial Narrow"/>
          </w:rPr>
          <w:t>povinn</w:t>
        </w:r>
      </w:ins>
      <w:r w:rsidRPr="0070065E">
        <w:rPr>
          <w:rFonts w:ascii="Arial Narrow" w:hAnsi="Arial Narrow" w:cs="Arial Narrow"/>
        </w:rPr>
        <w:t>í</w:t>
      </w:r>
      <w:ins w:id="604" w:author="Adriana Giménez" w:date="2021-03-24T01:29:00Z">
        <w:r w:rsidRPr="0070065E">
          <w:rPr>
            <w:rFonts w:ascii="Arial Narrow" w:hAnsi="Arial Narrow" w:cs="Arial Narrow"/>
          </w:rPr>
          <w:t xml:space="preserve"> dodržiavať povinnosti vyplývajúce z bezpečnostného projektu ITMS2014+ ako súboru dokumentov upravujúcich rôzne aspekty bezpečnosti pri práci s ITMS2014+ na rôznych úrovniach.</w:t>
        </w:r>
      </w:ins>
    </w:p>
    <w:p w14:paraId="3BDD34B4" w14:textId="5E9A5E6E" w:rsidR="001258BF" w:rsidDel="0070065E" w:rsidRDefault="001258BF" w:rsidP="003E2721">
      <w:pPr>
        <w:spacing w:before="120" w:after="120"/>
        <w:jc w:val="both"/>
        <w:rPr>
          <w:del w:id="605" w:author="Adriana Giménez" w:date="2021-03-28T20:04:00Z"/>
          <w:rFonts w:ascii="Arial Narrow" w:hAnsi="Arial Narrow" w:cs="Arial Narrow"/>
          <w:color w:val="FF0000"/>
        </w:rPr>
      </w:pPr>
      <w:del w:id="606" w:author="Adriana Giménez" w:date="2021-03-28T20:04:00Z">
        <w:r w:rsidDel="0070065E">
          <w:rPr>
            <w:rFonts w:ascii="Arial Narrow" w:hAnsi="Arial Narrow" w:cs="Arial Narrow"/>
            <w:color w:val="FF0000"/>
          </w:rPr>
          <w:lastRenderedPageBreak/>
          <w:delText xml:space="preserve">Pozn. , kde bolo uvedene ze S sú pri spracúvaní OÚ povinné....... co evokovalo ze vsetky subjekty ktore maju pristup do ITMS... plus zaroven v druhej casti vety sa spominal bezp. projekt, cize to zase by sa malo tykat len nas a DC... prislo mi to ze sa tam miesali hrusky s jablkami, tak som to rozdelila na dve casti – tak ako je vyssie zvyraznene fuchsiovou. Pre referenciu prikladam povodny text: </w:delText>
        </w:r>
        <w:bookmarkStart w:id="607" w:name="_Toc67860543"/>
        <w:bookmarkEnd w:id="607"/>
      </w:del>
    </w:p>
    <w:p w14:paraId="73016AD5" w14:textId="77777777" w:rsidR="003E2A8B" w:rsidRPr="00A43838" w:rsidDel="00ED2B01" w:rsidRDefault="003E2A8B" w:rsidP="006976E9">
      <w:pPr>
        <w:spacing w:before="120" w:after="120"/>
        <w:ind w:firstLine="720"/>
        <w:jc w:val="both"/>
        <w:rPr>
          <w:del w:id="608" w:author="Adriana Giménez" w:date="2021-03-24T01:09:00Z"/>
          <w:rFonts w:ascii="Arial Narrow" w:hAnsi="Arial Narrow" w:cs="Arial Narrow"/>
        </w:rPr>
      </w:pPr>
      <w:del w:id="609" w:author="Adriana Giménez" w:date="2021-03-24T01:09:00Z">
        <w:r w:rsidRPr="00F55079" w:rsidDel="00ED2B01">
          <w:rPr>
            <w:rFonts w:ascii="Arial Narrow" w:hAnsi="Arial Narrow" w:cs="Arial Narrow"/>
          </w:rPr>
          <w:delText xml:space="preserve"> a sú povinné dodržiavať povinnosti vyplývaj</w:delText>
        </w:r>
        <w:r w:rsidRPr="005F6B02" w:rsidDel="00ED2B01">
          <w:rPr>
            <w:rFonts w:ascii="Arial Narrow" w:hAnsi="Arial Narrow" w:cs="Arial Narrow"/>
          </w:rPr>
          <w:delText>úce z bezpečnostného projektu ITMS2014+ ako súboru dokumentov upravujúcich rôzne aspekty bezpečnosti pri práci s ITMS2014+ na rôznych úrovniach.</w:delText>
        </w:r>
        <w:bookmarkStart w:id="610" w:name="_Toc67467514"/>
        <w:bookmarkStart w:id="611" w:name="_Toc67559238"/>
        <w:bookmarkStart w:id="612" w:name="_Toc67654344"/>
        <w:bookmarkStart w:id="613" w:name="_Toc67654380"/>
        <w:bookmarkStart w:id="614" w:name="_Toc67860544"/>
        <w:bookmarkEnd w:id="610"/>
        <w:bookmarkEnd w:id="611"/>
        <w:bookmarkEnd w:id="612"/>
        <w:bookmarkEnd w:id="613"/>
        <w:bookmarkEnd w:id="614"/>
      </w:del>
    </w:p>
    <w:p w14:paraId="186C5B87" w14:textId="77777777" w:rsidR="00BD6BA4" w:rsidRDefault="00BD6BA4" w:rsidP="00BD6BA4">
      <w:pPr>
        <w:pStyle w:val="Nadpis10"/>
        <w:rPr>
          <w:ins w:id="615" w:author="Adriana Giménez" w:date="2021-03-18T00:56:00Z"/>
        </w:rPr>
      </w:pPr>
      <w:bookmarkStart w:id="616" w:name="_Toc190151504"/>
      <w:bookmarkStart w:id="617" w:name="_Toc67860545"/>
      <w:bookmarkStart w:id="618" w:name="_Toc419287876"/>
      <w:bookmarkStart w:id="619" w:name="_Toc421279274"/>
      <w:bookmarkStart w:id="620" w:name="_Toc190150336"/>
      <w:bookmarkStart w:id="621" w:name="_Toc190151505"/>
      <w:bookmarkStart w:id="622" w:name="_Toc201034574"/>
      <w:bookmarkEnd w:id="616"/>
      <w:ins w:id="623" w:author="Adriana Giménez" w:date="2021-03-18T00:57:00Z">
        <w:r w:rsidRPr="00C7459F">
          <w:t>Základné informácie o systéme</w:t>
        </w:r>
        <w:r>
          <w:t xml:space="preserve"> ITMS2014+</w:t>
        </w:r>
      </w:ins>
      <w:bookmarkEnd w:id="617"/>
    </w:p>
    <w:p w14:paraId="0FFFFE1F" w14:textId="5B813872" w:rsidR="003E2A8B" w:rsidRPr="00A43838" w:rsidRDefault="00707A86" w:rsidP="003E2721">
      <w:pPr>
        <w:pStyle w:val="Nadpis2"/>
      </w:pPr>
      <w:bookmarkStart w:id="624" w:name="_Toc67860546"/>
      <w:ins w:id="625" w:author="Adriana Giménez" w:date="2021-03-25T10:03:00Z">
        <w:r>
          <w:t xml:space="preserve">2.1 </w:t>
        </w:r>
      </w:ins>
      <w:del w:id="626" w:author="Adriana Giménez" w:date="2021-03-17T00:17:00Z">
        <w:r w:rsidR="003E2A8B" w:rsidRPr="00845CF4" w:rsidDel="002069F0">
          <w:delText>Všeobecné</w:delText>
        </w:r>
        <w:r w:rsidR="003E2A8B" w:rsidRPr="00A43838" w:rsidDel="002069F0">
          <w:delText xml:space="preserve"> </w:delText>
        </w:r>
      </w:del>
      <w:ins w:id="627" w:author="Adriana Giménez" w:date="2021-03-18T01:00:00Z">
        <w:r w:rsidR="00BD6BA4">
          <w:t>Stručná c</w:t>
        </w:r>
      </w:ins>
      <w:ins w:id="628" w:author="Adriana Giménez" w:date="2021-03-18T00:31:00Z">
        <w:r w:rsidR="003D5EE6">
          <w:t>harakteristika</w:t>
        </w:r>
      </w:ins>
      <w:del w:id="629" w:author="Adriana Giménez" w:date="2021-03-18T00:32:00Z">
        <w:r w:rsidR="003E2A8B" w:rsidRPr="00A43838" w:rsidDel="003D5EE6">
          <w:delText>informácie o</w:delText>
        </w:r>
      </w:del>
      <w:del w:id="630" w:author="Adriana Giménez" w:date="2021-03-17T00:17:00Z">
        <w:r w:rsidR="003E2A8B" w:rsidRPr="00A43838" w:rsidDel="002069F0">
          <w:delText> </w:delText>
        </w:r>
      </w:del>
      <w:ins w:id="631" w:author="Adriana Giménez" w:date="2021-03-17T00:17:00Z">
        <w:r w:rsidR="003D5EE6">
          <w:t> </w:t>
        </w:r>
        <w:r w:rsidR="002069F0">
          <w:t xml:space="preserve"> </w:t>
        </w:r>
      </w:ins>
      <w:r w:rsidR="003E2A8B" w:rsidRPr="00A43838">
        <w:t>ITMS2014+</w:t>
      </w:r>
      <w:bookmarkEnd w:id="618"/>
      <w:bookmarkEnd w:id="619"/>
      <w:bookmarkEnd w:id="624"/>
      <w:r w:rsidR="003E2A8B" w:rsidRPr="00A43838">
        <w:t xml:space="preserve"> </w:t>
      </w:r>
      <w:bookmarkEnd w:id="620"/>
      <w:bookmarkEnd w:id="621"/>
      <w:bookmarkEnd w:id="622"/>
    </w:p>
    <w:p w14:paraId="6AC4A7F4" w14:textId="77777777" w:rsidR="003E2A8B" w:rsidRPr="00A43838" w:rsidDel="00F77788" w:rsidRDefault="003E2A8B" w:rsidP="006976E9">
      <w:pPr>
        <w:spacing w:before="120" w:after="120"/>
        <w:jc w:val="both"/>
        <w:rPr>
          <w:del w:id="632" w:author="Adriana Giménez" w:date="2021-03-04T22:41:00Z"/>
          <w:rFonts w:ascii="Arial Narrow" w:hAnsi="Arial Narrow" w:cs="Arial Narrow"/>
        </w:rPr>
      </w:pPr>
      <w:bookmarkStart w:id="633" w:name="_Toc190150337"/>
    </w:p>
    <w:p w14:paraId="156C1A6E" w14:textId="77777777" w:rsidR="003E2A8B" w:rsidRPr="00A43838" w:rsidDel="003D5EE6" w:rsidRDefault="003E2A8B" w:rsidP="006976E9">
      <w:pPr>
        <w:spacing w:before="120" w:after="120"/>
        <w:ind w:firstLine="720"/>
        <w:jc w:val="both"/>
        <w:rPr>
          <w:del w:id="634" w:author="Adriana Giménez" w:date="2021-03-18T00:32:00Z"/>
          <w:rFonts w:ascii="Arial Narrow" w:hAnsi="Arial Narrow" w:cs="Arial Narrow"/>
          <w:highlight w:val="yellow"/>
        </w:rPr>
      </w:pPr>
      <w:del w:id="635" w:author="Adriana Giménez" w:date="2021-03-04T22:41:00Z">
        <w:r w:rsidRPr="00845CF4" w:rsidDel="00F77788">
          <w:rPr>
            <w:rFonts w:ascii="Arial Narrow" w:hAnsi="Arial Narrow" w:cs="Arial Narrow"/>
          </w:rPr>
          <w:delText>ITMS2014+ vzniká rozvojom aktuálne používaného ITMS II na základe požiadaviek definovaných legislatívou EÚ, právnym poriadkom SR a riadiacou dokumentáciou subjektov a orgánov zodpovedných za metodicko-procesné riadenie implementácie EŠIF v SR.</w:delText>
        </w:r>
        <w:r w:rsidRPr="006976E9" w:rsidDel="00F77788">
          <w:rPr>
            <w:rFonts w:ascii="Arial Narrow" w:hAnsi="Arial Narrow" w:cs="Arial Narrow"/>
            <w:color w:val="BFBFBF" w:themeColor="background1" w:themeShade="BF"/>
          </w:rPr>
          <w:delText xml:space="preserve"> </w:delText>
        </w:r>
      </w:del>
      <w:del w:id="636" w:author="Adriana Giménez" w:date="2021-03-18T00:32:00Z">
        <w:r w:rsidRPr="00A43838" w:rsidDel="003D5EE6">
          <w:rPr>
            <w:rFonts w:ascii="Arial Narrow" w:hAnsi="Arial Narrow" w:cs="Arial Narrow"/>
          </w:rPr>
          <w:delText xml:space="preserve">CKO pri modifikácii a vývoji ITMS2014+ spolupracuje s relevantnými subjektmi ako sú RO, CO, </w:delText>
        </w:r>
      </w:del>
      <w:del w:id="637" w:author="Adriana Giménez" w:date="2021-03-04T22:42:00Z">
        <w:r w:rsidRPr="00A43838" w:rsidDel="00F77788">
          <w:rPr>
            <w:rFonts w:ascii="Arial Narrow" w:hAnsi="Arial Narrow" w:cs="Arial Narrow"/>
          </w:rPr>
          <w:delText>r</w:delText>
        </w:r>
      </w:del>
      <w:del w:id="638" w:author="Adriana Giménez" w:date="2021-03-18T00:32:00Z">
        <w:r w:rsidRPr="00A43838" w:rsidDel="003D5EE6">
          <w:rPr>
            <w:rFonts w:ascii="Arial Narrow" w:hAnsi="Arial Narrow" w:cs="Arial Narrow"/>
          </w:rPr>
          <w:delText xml:space="preserve">iadiaci výbor ITMS2014+ a pod. </w:delText>
        </w:r>
      </w:del>
    </w:p>
    <w:p w14:paraId="79230E87" w14:textId="77777777" w:rsidR="00CD0EB9" w:rsidRDefault="00F77788" w:rsidP="005172B0">
      <w:pPr>
        <w:spacing w:before="120" w:after="120"/>
        <w:ind w:firstLine="720"/>
        <w:jc w:val="both"/>
        <w:rPr>
          <w:ins w:id="639" w:author="kmetova.lenda@gmail.com" w:date="2021-03-24T14:33:00Z"/>
          <w:rFonts w:ascii="Arial Narrow" w:hAnsi="Arial Narrow" w:cs="Arial Narrow"/>
        </w:rPr>
      </w:pPr>
      <w:ins w:id="640" w:author="Adriana Giménez" w:date="2021-03-04T22:42:00Z">
        <w:r w:rsidRPr="006976E9">
          <w:rPr>
            <w:rFonts w:ascii="Arial Narrow" w:hAnsi="Arial Narrow" w:cs="Arial Narrow"/>
          </w:rPr>
          <w:t xml:space="preserve">ITMS2014+ je centrálny informačný systém slúžiaci na </w:t>
        </w:r>
      </w:ins>
    </w:p>
    <w:p w14:paraId="71397B96" w14:textId="795F9397" w:rsidR="00CD0EB9" w:rsidRDefault="00F77788" w:rsidP="00FF45C0">
      <w:pPr>
        <w:pStyle w:val="Odsekzoznamu"/>
        <w:numPr>
          <w:ilvl w:val="0"/>
          <w:numId w:val="23"/>
        </w:numPr>
        <w:spacing w:before="120" w:after="120"/>
        <w:jc w:val="both"/>
        <w:rPr>
          <w:ins w:id="641" w:author="kmetova.lenda@gmail.com" w:date="2021-03-24T14:33:00Z"/>
          <w:rFonts w:ascii="Arial Narrow" w:hAnsi="Arial Narrow" w:cs="Arial Narrow"/>
        </w:rPr>
      </w:pPr>
      <w:ins w:id="642" w:author="Adriana Giménez" w:date="2021-03-04T22:42:00Z">
        <w:r w:rsidRPr="00D25E75">
          <w:rPr>
            <w:rFonts w:ascii="Arial Narrow" w:hAnsi="Arial Narrow" w:cs="Arial Narrow"/>
          </w:rPr>
          <w:t xml:space="preserve">evidenciu, následné spracovávanie, export, výmenu dát, údajov a dokumentov medzi žiadateľmi/prijímateľmi </w:t>
        </w:r>
      </w:ins>
      <w:ins w:id="643" w:author="kmetova.lenda@gmail.com" w:date="2021-03-24T14:28:00Z">
        <w:r w:rsidR="007E1152" w:rsidRPr="00D25E75">
          <w:rPr>
            <w:rFonts w:ascii="Arial Narrow" w:hAnsi="Arial Narrow" w:cs="Arial Narrow"/>
          </w:rPr>
          <w:t xml:space="preserve">príspevku </w:t>
        </w:r>
      </w:ins>
      <w:ins w:id="644" w:author="Adriana Giménez" w:date="2021-03-04T22:42:00Z">
        <w:r w:rsidRPr="00D25E75">
          <w:rPr>
            <w:rFonts w:ascii="Arial Narrow" w:hAnsi="Arial Narrow" w:cs="Arial Narrow"/>
          </w:rPr>
          <w:t xml:space="preserve">na jednej strane a poskytovateľmi </w:t>
        </w:r>
        <w:del w:id="645" w:author="kmetova.lenda@gmail.com" w:date="2021-03-24T14:28:00Z">
          <w:r w:rsidRPr="00D25E75" w:rsidDel="007E1152">
            <w:rPr>
              <w:rFonts w:ascii="Arial Narrow" w:hAnsi="Arial Narrow" w:cs="Arial Narrow"/>
            </w:rPr>
            <w:delText>pomoci</w:delText>
          </w:r>
        </w:del>
      </w:ins>
      <w:ins w:id="646" w:author="kmetova.lenda@gmail.com" w:date="2021-03-24T14:28:00Z">
        <w:r w:rsidR="007E1152" w:rsidRPr="00D25E75">
          <w:rPr>
            <w:rFonts w:ascii="Arial Narrow" w:hAnsi="Arial Narrow" w:cs="Arial Narrow"/>
          </w:rPr>
          <w:t>príspe</w:t>
        </w:r>
      </w:ins>
      <w:ins w:id="647" w:author="kmetova.lenda@gmail.com" w:date="2021-03-24T14:29:00Z">
        <w:r w:rsidR="007E1152" w:rsidRPr="00D25E75">
          <w:rPr>
            <w:rFonts w:ascii="Arial Narrow" w:hAnsi="Arial Narrow" w:cs="Arial Narrow"/>
          </w:rPr>
          <w:t>v</w:t>
        </w:r>
      </w:ins>
      <w:ins w:id="648" w:author="kmetova.lenda@gmail.com" w:date="2021-03-24T14:28:00Z">
        <w:r w:rsidR="007E1152" w:rsidRPr="00D25E75">
          <w:rPr>
            <w:rFonts w:ascii="Arial Narrow" w:hAnsi="Arial Narrow" w:cs="Arial Narrow"/>
          </w:rPr>
          <w:t>ku</w:t>
        </w:r>
      </w:ins>
      <w:ins w:id="649" w:author="Adriana Giménez" w:date="2021-03-04T22:42:00Z">
        <w:r w:rsidRPr="00D25E75">
          <w:rPr>
            <w:rFonts w:ascii="Arial Narrow" w:hAnsi="Arial Narrow" w:cs="Arial Narrow"/>
          </w:rPr>
          <w:t xml:space="preserve"> a ďalšími orgánmi implementácie </w:t>
        </w:r>
        <w:r w:rsidR="00ED2B01" w:rsidRPr="00D25E75">
          <w:rPr>
            <w:rFonts w:ascii="Arial Narrow" w:hAnsi="Arial Narrow" w:cs="Arial Narrow"/>
          </w:rPr>
          <w:t>EŠIF</w:t>
        </w:r>
      </w:ins>
      <w:ins w:id="650" w:author="Adriana Giménez" w:date="2021-03-24T01:11:00Z">
        <w:r w:rsidR="00ED2B01">
          <w:rPr>
            <w:rStyle w:val="Odkaznapoznmkupodiarou"/>
            <w:rFonts w:ascii="Arial Narrow" w:hAnsi="Arial Narrow"/>
          </w:rPr>
          <w:footnoteReference w:id="1"/>
        </w:r>
      </w:ins>
      <w:ins w:id="658" w:author="Adriana Giménez" w:date="2021-03-04T22:42:00Z">
        <w:r w:rsidR="005504F4" w:rsidRPr="00D25E75">
          <w:rPr>
            <w:rFonts w:ascii="Arial Narrow" w:hAnsi="Arial Narrow" w:cs="Arial Narrow"/>
          </w:rPr>
          <w:t xml:space="preserve"> v SR na strane druhej, </w:t>
        </w:r>
      </w:ins>
    </w:p>
    <w:p w14:paraId="6F3E98E4" w14:textId="7E2587A2" w:rsidR="005504F4" w:rsidRPr="00D25E75" w:rsidRDefault="005504F4" w:rsidP="00FF45C0">
      <w:pPr>
        <w:pStyle w:val="Odsekzoznamu"/>
        <w:numPr>
          <w:ilvl w:val="0"/>
          <w:numId w:val="23"/>
        </w:numPr>
        <w:spacing w:before="120" w:after="120"/>
        <w:jc w:val="both"/>
        <w:rPr>
          <w:moveTo w:id="659" w:author="Adriana Giménez" w:date="2021-03-18T00:38:00Z"/>
          <w:rFonts w:ascii="Arial Narrow" w:hAnsi="Arial Narrow" w:cs="Arial Narrow"/>
        </w:rPr>
      </w:pPr>
      <w:ins w:id="660" w:author="Adriana Giménez" w:date="2021-03-04T22:42:00Z">
        <w:del w:id="661" w:author="kmetova.lenda@gmail.com" w:date="2021-03-24T14:33:00Z">
          <w:r w:rsidRPr="00D25E75" w:rsidDel="00CD0EB9">
            <w:rPr>
              <w:rFonts w:ascii="Arial Narrow" w:hAnsi="Arial Narrow" w:cs="Arial Narrow"/>
            </w:rPr>
            <w:delText>a</w:delText>
          </w:r>
        </w:del>
      </w:ins>
      <w:ins w:id="662" w:author="Adriana Giménez" w:date="2021-03-18T00:38:00Z">
        <w:del w:id="663" w:author="kmetova.lenda@gmail.com" w:date="2021-03-24T14:33:00Z">
          <w:r w:rsidRPr="00D25E75" w:rsidDel="00CD0EB9">
            <w:rPr>
              <w:rFonts w:ascii="Arial Narrow" w:hAnsi="Arial Narrow" w:cs="Arial Narrow"/>
            </w:rPr>
            <w:delText xml:space="preserve">ko aj na </w:delText>
          </w:r>
        </w:del>
      </w:ins>
      <w:ins w:id="664" w:author="Adriana Giménez" w:date="2021-03-18T00:39:00Z">
        <w:r w:rsidRPr="00D25E75">
          <w:rPr>
            <w:rFonts w:ascii="Arial Narrow" w:hAnsi="Arial Narrow" w:cs="Arial Narrow"/>
          </w:rPr>
          <w:t xml:space="preserve">vzájomnú </w:t>
        </w:r>
      </w:ins>
      <w:ins w:id="665" w:author="Adriana Giménez" w:date="2021-03-18T00:38:00Z">
        <w:r w:rsidRPr="00D25E75">
          <w:rPr>
            <w:rFonts w:ascii="Arial Narrow" w:hAnsi="Arial Narrow" w:cs="Arial Narrow"/>
          </w:rPr>
          <w:t>výmenu d</w:t>
        </w:r>
      </w:ins>
      <w:ins w:id="666" w:author="Adriana Giménez" w:date="2021-03-18T00:39:00Z">
        <w:r w:rsidRPr="00D25E75">
          <w:rPr>
            <w:rFonts w:ascii="Arial Narrow" w:hAnsi="Arial Narrow" w:cs="Arial Narrow"/>
          </w:rPr>
          <w:t xml:space="preserve">át medzi jednotlivými orgánmi zapojenými do riadenia a implementácie </w:t>
        </w:r>
      </w:ins>
      <w:moveToRangeStart w:id="667" w:author="Adriana Giménez" w:date="2021-03-18T00:38:00Z" w:name="move66920313"/>
      <w:moveTo w:id="668" w:author="Adriana Giménez" w:date="2021-03-18T00:38:00Z">
        <w:del w:id="669" w:author="Adriana Giménez" w:date="2021-03-18T00:39:00Z">
          <w:r w:rsidRPr="00D25E75" w:rsidDel="005172B0">
            <w:rPr>
              <w:rFonts w:ascii="Arial Narrow" w:hAnsi="Arial Narrow" w:cs="Arial Narrow"/>
            </w:rPr>
            <w:delText>ITMS2014+</w:delText>
          </w:r>
          <w:r w:rsidRPr="00D25E75" w:rsidDel="005172B0">
            <w:rPr>
              <w:rFonts w:ascii="Arial Narrow" w:hAnsi="Arial Narrow"/>
            </w:rPr>
            <w:delText xml:space="preserve"> </w:delText>
          </w:r>
          <w:r w:rsidRPr="00D25E75" w:rsidDel="005172B0">
            <w:rPr>
              <w:rFonts w:ascii="Arial Narrow" w:hAnsi="Arial Narrow" w:cs="Arial Narrow"/>
            </w:rPr>
            <w:delText xml:space="preserve">predstavuje centrálny informačný systém, ktorý slúži na evidenciu, následné spracovávanie, export, výmenu dát, údajov a dokumentov medzi žiadateľom/prijímateľom, poskytovateľom pomoci a ďalšími orgánmi zapojenými do implementácie </w:delText>
          </w:r>
        </w:del>
        <w:del w:id="670" w:author="Adriana Giménez" w:date="2021-03-24T01:11:00Z">
          <w:r w:rsidRPr="00D25E75" w:rsidDel="00ED2B01">
            <w:rPr>
              <w:rFonts w:ascii="Arial Narrow" w:hAnsi="Arial Narrow" w:cs="Arial Narrow"/>
            </w:rPr>
            <w:delText>európskych štrukturálnych a investičných fondov (ďalej aj „</w:delText>
          </w:r>
        </w:del>
        <w:r w:rsidRPr="00D25E75">
          <w:rPr>
            <w:rFonts w:ascii="Arial Narrow" w:hAnsi="Arial Narrow" w:cs="Arial Narrow"/>
          </w:rPr>
          <w:t>EŠIF</w:t>
        </w:r>
        <w:del w:id="671" w:author="Adriana Giménez" w:date="2021-03-24T01:11:00Z">
          <w:r w:rsidRPr="00D25E75" w:rsidDel="00ED2B01">
            <w:rPr>
              <w:rFonts w:ascii="Arial Narrow" w:hAnsi="Arial Narrow" w:cs="Arial Narrow"/>
            </w:rPr>
            <w:delText>“)</w:delText>
          </w:r>
        </w:del>
        <w:r w:rsidRPr="00D25E75">
          <w:rPr>
            <w:rFonts w:ascii="Arial Narrow" w:hAnsi="Arial Narrow" w:cs="Arial Narrow"/>
          </w:rPr>
          <w:t xml:space="preserve"> </w:t>
        </w:r>
        <w:del w:id="672" w:author="Adriana Giménez" w:date="2021-03-18T00:39:00Z">
          <w:r w:rsidRPr="00D25E75" w:rsidDel="005172B0">
            <w:rPr>
              <w:rFonts w:ascii="Arial Narrow" w:hAnsi="Arial Narrow" w:cs="Arial Narrow"/>
            </w:rPr>
            <w:delText xml:space="preserve">okrem EPFRV </w:delText>
          </w:r>
        </w:del>
        <w:r w:rsidRPr="00D25E75">
          <w:rPr>
            <w:rFonts w:ascii="Arial Narrow" w:hAnsi="Arial Narrow" w:cs="Arial Narrow"/>
          </w:rPr>
          <w:t xml:space="preserve">v </w:t>
        </w:r>
        <w:del w:id="673" w:author="kmetova.lenda@gmail.com" w:date="2021-03-24T14:29:00Z">
          <w:r w:rsidRPr="00D25E75" w:rsidDel="007E1152">
            <w:rPr>
              <w:rFonts w:ascii="Arial Narrow" w:hAnsi="Arial Narrow" w:cs="Arial Narrow"/>
            </w:rPr>
            <w:delText>Slovenskej republike (ďalej aj „</w:delText>
          </w:r>
        </w:del>
        <w:r w:rsidRPr="00D25E75">
          <w:rPr>
            <w:rFonts w:ascii="Arial Narrow" w:hAnsi="Arial Narrow" w:cs="Arial Narrow"/>
          </w:rPr>
          <w:t>SR</w:t>
        </w:r>
        <w:del w:id="674" w:author="kmetova.lenda@gmail.com" w:date="2021-03-24T14:29:00Z">
          <w:r w:rsidRPr="00D25E75" w:rsidDel="007E1152">
            <w:rPr>
              <w:rFonts w:ascii="Arial Narrow" w:hAnsi="Arial Narrow" w:cs="Arial Narrow"/>
            </w:rPr>
            <w:delText>“)</w:delText>
          </w:r>
        </w:del>
        <w:r w:rsidRPr="00D25E75">
          <w:rPr>
            <w:rFonts w:ascii="Arial Narrow" w:hAnsi="Arial Narrow" w:cs="Arial Narrow"/>
          </w:rPr>
          <w:t>.</w:t>
        </w:r>
      </w:moveTo>
    </w:p>
    <w:moveToRangeEnd w:id="667"/>
    <w:p w14:paraId="4F7C661A" w14:textId="77777777" w:rsidR="00F42AB0" w:rsidRPr="00A43838" w:rsidDel="00F77788" w:rsidRDefault="00F42AB0" w:rsidP="006976E9">
      <w:pPr>
        <w:spacing w:before="120" w:after="120"/>
        <w:ind w:firstLine="720"/>
        <w:jc w:val="both"/>
        <w:rPr>
          <w:del w:id="675" w:author="Adriana Giménez" w:date="2021-03-04T22:43:00Z"/>
          <w:rFonts w:ascii="Arial Narrow" w:hAnsi="Arial Narrow" w:cs="Arial Narrow"/>
          <w:highlight w:val="yellow"/>
        </w:rPr>
      </w:pPr>
    </w:p>
    <w:p w14:paraId="7265D646" w14:textId="62AE08E2" w:rsidR="003E2A8B" w:rsidRPr="00A43838" w:rsidRDefault="003E2A8B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ITMS2014+ </w:t>
      </w:r>
      <w:del w:id="676" w:author="Adriana Giménez" w:date="2021-03-04T22:43:00Z">
        <w:r w:rsidRPr="00A43838" w:rsidDel="00F77788">
          <w:rPr>
            <w:rFonts w:ascii="Arial Narrow" w:hAnsi="Arial Narrow" w:cs="Arial Narrow"/>
          </w:rPr>
          <w:delText xml:space="preserve">predstavuje </w:delText>
        </w:r>
      </w:del>
      <w:ins w:id="677" w:author="Adriana Giménez" w:date="2021-03-04T22:43:00Z">
        <w:r w:rsidR="00F77788">
          <w:rPr>
            <w:rFonts w:ascii="Arial Narrow" w:hAnsi="Arial Narrow" w:cs="Arial Narrow"/>
          </w:rPr>
          <w:t>je</w:t>
        </w:r>
        <w:r w:rsidR="00F77788" w:rsidRPr="00A43838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>moderný</w:t>
      </w:r>
      <w:ins w:id="678" w:author="Adriana Giménez" w:date="2021-03-04T22:43:00Z">
        <w:r w:rsidR="00F77788">
          <w:rPr>
            <w:rFonts w:ascii="Arial Narrow" w:hAnsi="Arial Narrow" w:cs="Arial Narrow"/>
          </w:rPr>
          <w:t>m</w:t>
        </w:r>
      </w:ins>
      <w:r w:rsidRPr="00A43838">
        <w:rPr>
          <w:rFonts w:ascii="Arial Narrow" w:hAnsi="Arial Narrow" w:cs="Arial Narrow"/>
        </w:rPr>
        <w:t>, ľahko rozširovateľný</w:t>
      </w:r>
      <w:ins w:id="679" w:author="Adriana Giménez" w:date="2021-03-04T22:43:00Z">
        <w:r w:rsidR="00F77788">
          <w:rPr>
            <w:rFonts w:ascii="Arial Narrow" w:hAnsi="Arial Narrow" w:cs="Arial Narrow"/>
          </w:rPr>
          <w:t>m</w:t>
        </w:r>
      </w:ins>
      <w:ins w:id="680" w:author="Adriana Giménez" w:date="2021-03-04T23:17:00Z">
        <w:r w:rsidR="000106BE">
          <w:rPr>
            <w:rFonts w:ascii="Arial Narrow" w:hAnsi="Arial Narrow" w:cs="Arial Narrow"/>
          </w:rPr>
          <w:t xml:space="preserve"> a</w:t>
        </w:r>
      </w:ins>
      <w:del w:id="681" w:author="Adriana Giménez" w:date="2021-03-04T23:17:00Z">
        <w:r w:rsidRPr="00A43838" w:rsidDel="000106BE">
          <w:rPr>
            <w:rFonts w:ascii="Arial Narrow" w:hAnsi="Arial Narrow" w:cs="Arial Narrow"/>
          </w:rPr>
          <w:delText>,</w:delText>
        </w:r>
      </w:del>
      <w:r w:rsidRPr="00A43838">
        <w:rPr>
          <w:rFonts w:ascii="Arial Narrow" w:hAnsi="Arial Narrow" w:cs="Arial Narrow"/>
        </w:rPr>
        <w:t xml:space="preserve"> ľahko prevádzkovateľný</w:t>
      </w:r>
      <w:ins w:id="682" w:author="Adriana Giménez" w:date="2021-03-04T22:43:00Z">
        <w:r w:rsidR="00F77788">
          <w:rPr>
            <w:rFonts w:ascii="Arial Narrow" w:hAnsi="Arial Narrow" w:cs="Arial Narrow"/>
          </w:rPr>
          <w:t xml:space="preserve">m </w:t>
        </w:r>
      </w:ins>
      <w:del w:id="683" w:author="Adriana Giménez" w:date="2021-03-04T22:43:00Z">
        <w:r w:rsidRPr="00A43838" w:rsidDel="00F77788">
          <w:rPr>
            <w:rFonts w:ascii="Arial Narrow" w:hAnsi="Arial Narrow" w:cs="Arial Narrow"/>
          </w:rPr>
          <w:delText xml:space="preserve"> </w:delText>
        </w:r>
      </w:del>
      <w:r w:rsidRPr="00A43838">
        <w:rPr>
          <w:rFonts w:ascii="Arial Narrow" w:hAnsi="Arial Narrow" w:cs="Arial Narrow"/>
        </w:rPr>
        <w:t>informačný</w:t>
      </w:r>
      <w:ins w:id="684" w:author="Adriana Giménez" w:date="2021-03-04T22:43:00Z">
        <w:r w:rsidR="00F77788">
          <w:rPr>
            <w:rFonts w:ascii="Arial Narrow" w:hAnsi="Arial Narrow" w:cs="Arial Narrow"/>
          </w:rPr>
          <w:t>m</w:t>
        </w:r>
      </w:ins>
      <w:r w:rsidRPr="00A43838">
        <w:rPr>
          <w:rFonts w:ascii="Arial Narrow" w:hAnsi="Arial Narrow" w:cs="Arial Narrow"/>
        </w:rPr>
        <w:t xml:space="preserve"> systém</w:t>
      </w:r>
      <w:ins w:id="685" w:author="Adriana Giménez" w:date="2021-03-04T22:43:00Z">
        <w:r w:rsidR="00F77788">
          <w:rPr>
            <w:rFonts w:ascii="Arial Narrow" w:hAnsi="Arial Narrow" w:cs="Arial Narrow"/>
          </w:rPr>
          <w:t>om</w:t>
        </w:r>
      </w:ins>
      <w:r w:rsidRPr="00A43838">
        <w:rPr>
          <w:rFonts w:ascii="Arial Narrow" w:hAnsi="Arial Narrow" w:cs="Arial Narrow"/>
        </w:rPr>
        <w:t xml:space="preserve"> postavený</w:t>
      </w:r>
      <w:ins w:id="686" w:author="kmetova.lenda@gmail.com" w:date="2021-03-24T14:34:00Z">
        <w:r w:rsidR="00CD0EB9">
          <w:rPr>
            <w:rFonts w:ascii="Arial Narrow" w:hAnsi="Arial Narrow" w:cs="Arial Narrow"/>
          </w:rPr>
          <w:t>m</w:t>
        </w:r>
      </w:ins>
      <w:r w:rsidRPr="00A43838">
        <w:rPr>
          <w:rFonts w:ascii="Arial Narrow" w:hAnsi="Arial Narrow" w:cs="Arial Narrow"/>
        </w:rPr>
        <w:t xml:space="preserve"> najmä na opensource produktoch a technológiách s vysokým dôrazom na orientáciu na koncového používateľa </w:t>
      </w:r>
      <w:del w:id="687" w:author="Adriana Giménez" w:date="2021-03-24T01:12:00Z">
        <w:r w:rsidRPr="00A43838" w:rsidDel="00ED2B01">
          <w:rPr>
            <w:rFonts w:ascii="Arial Narrow" w:hAnsi="Arial Narrow" w:cs="Arial Narrow"/>
          </w:rPr>
          <w:delText xml:space="preserve">systému </w:delText>
        </w:r>
      </w:del>
      <w:r w:rsidRPr="00A43838">
        <w:rPr>
          <w:rFonts w:ascii="Arial Narrow" w:hAnsi="Arial Narrow" w:cs="Arial Narrow"/>
        </w:rPr>
        <w:t>a na maximálnu využiteľnosť a analytické spracovanie uložených údajov a dát.</w:t>
      </w:r>
    </w:p>
    <w:p w14:paraId="47DA2BAC" w14:textId="77777777" w:rsidR="003E2A8B" w:rsidRPr="00A43838" w:rsidDel="00F77788" w:rsidRDefault="003E2A8B" w:rsidP="006976E9">
      <w:pPr>
        <w:spacing w:before="120" w:after="120"/>
        <w:ind w:firstLine="720"/>
        <w:jc w:val="both"/>
        <w:rPr>
          <w:del w:id="688" w:author="Adriana Giménez" w:date="2021-03-04T22:44:00Z"/>
          <w:rFonts w:ascii="Arial Narrow" w:hAnsi="Arial Narrow" w:cs="Arial Narrow"/>
        </w:rPr>
      </w:pPr>
      <w:del w:id="689" w:author="kmetova.lenda@gmail.com" w:date="2021-03-24T14:34:00Z">
        <w:r w:rsidRPr="00A43838" w:rsidDel="00CD0EB9">
          <w:rPr>
            <w:rFonts w:ascii="Arial Narrow" w:hAnsi="Arial Narrow" w:cs="Arial Narrow"/>
          </w:rPr>
          <w:delText xml:space="preserve"> </w:delText>
        </w:r>
      </w:del>
    </w:p>
    <w:p w14:paraId="17CA4339" w14:textId="77777777" w:rsidR="003E2A8B" w:rsidRPr="00A43838" w:rsidDel="003D5EE6" w:rsidRDefault="003E2A8B">
      <w:pPr>
        <w:spacing w:before="120" w:after="120"/>
        <w:ind w:firstLine="720"/>
        <w:jc w:val="both"/>
        <w:rPr>
          <w:del w:id="690" w:author="Adriana Giménez" w:date="2021-03-18T00:33:00Z"/>
          <w:rFonts w:ascii="Arial Narrow" w:hAnsi="Arial Narrow" w:cs="Arial Narrow"/>
        </w:rPr>
      </w:pPr>
      <w:del w:id="691" w:author="Adriana Giménez" w:date="2021-03-04T23:10:00Z">
        <w:r w:rsidRPr="00A43838" w:rsidDel="0098594F">
          <w:rPr>
            <w:rFonts w:ascii="Arial Narrow" w:hAnsi="Arial Narrow" w:cs="Arial Narrow"/>
          </w:rPr>
          <w:delText xml:space="preserve">ITMS2014+ je tvorený verejnou </w:delText>
        </w:r>
      </w:del>
      <w:del w:id="692" w:author="Adriana Giménez" w:date="2021-03-04T22:44:00Z">
        <w:r w:rsidRPr="00A43838" w:rsidDel="00F77788">
          <w:rPr>
            <w:rFonts w:ascii="Arial Narrow" w:hAnsi="Arial Narrow" w:cs="Arial Narrow"/>
          </w:rPr>
          <w:delText xml:space="preserve">(public) </w:delText>
        </w:r>
      </w:del>
      <w:del w:id="693" w:author="Adriana Giménez" w:date="2021-03-04T23:10:00Z">
        <w:r w:rsidRPr="00A43838" w:rsidDel="0098594F">
          <w:rPr>
            <w:rFonts w:ascii="Arial Narrow" w:hAnsi="Arial Narrow" w:cs="Arial Narrow"/>
          </w:rPr>
          <w:delText xml:space="preserve">a neverejnou </w:delText>
        </w:r>
      </w:del>
      <w:del w:id="694" w:author="Adriana Giménez" w:date="2021-03-04T22:44:00Z">
        <w:r w:rsidRPr="00A43838" w:rsidDel="00F77788">
          <w:rPr>
            <w:rFonts w:ascii="Arial Narrow" w:hAnsi="Arial Narrow" w:cs="Arial Narrow"/>
          </w:rPr>
          <w:delText xml:space="preserve">(private) </w:delText>
        </w:r>
      </w:del>
      <w:del w:id="695" w:author="Adriana Giménez" w:date="2021-03-04T23:10:00Z">
        <w:r w:rsidRPr="00A43838" w:rsidDel="0098594F">
          <w:rPr>
            <w:rFonts w:ascii="Arial Narrow" w:hAnsi="Arial Narrow" w:cs="Arial Narrow"/>
          </w:rPr>
          <w:delText>časťou</w:delText>
        </w:r>
      </w:del>
      <w:del w:id="696" w:author="Adriana Giménez" w:date="2021-03-03T01:01:00Z">
        <w:r w:rsidRPr="00A43838" w:rsidDel="00F42AB0">
          <w:rPr>
            <w:rFonts w:ascii="Arial Narrow" w:hAnsi="Arial Narrow" w:cs="Arial Narrow"/>
          </w:rPr>
          <w:delText>. Obe časti pracujú</w:delText>
        </w:r>
      </w:del>
      <w:del w:id="697" w:author="Adriana Giménez" w:date="2021-03-04T23:10:00Z">
        <w:r w:rsidRPr="00A43838" w:rsidDel="0098594F">
          <w:rPr>
            <w:rFonts w:ascii="Arial Narrow" w:hAnsi="Arial Narrow" w:cs="Arial Narrow"/>
          </w:rPr>
          <w:delText xml:space="preserve"> nad jednou spoločnou databázou. </w:delText>
        </w:r>
      </w:del>
      <w:del w:id="698" w:author="Adriana Giménez" w:date="2021-03-04T23:06:00Z">
        <w:r w:rsidRPr="00A43838" w:rsidDel="0098594F">
          <w:rPr>
            <w:rFonts w:ascii="Arial Narrow" w:hAnsi="Arial Narrow" w:cs="Arial Narrow"/>
          </w:rPr>
          <w:delText>Odborný garant a správc</w:delText>
        </w:r>
      </w:del>
      <w:del w:id="699" w:author="Adriana Giménez" w:date="2021-03-03T01:02:00Z">
        <w:r w:rsidRPr="00A43838" w:rsidDel="00F42AB0">
          <w:rPr>
            <w:rFonts w:ascii="Arial Narrow" w:hAnsi="Arial Narrow" w:cs="Arial Narrow"/>
          </w:rPr>
          <w:delText>a</w:delText>
        </w:r>
      </w:del>
      <w:del w:id="700" w:author="Adriana Giménez" w:date="2021-03-04T23:06:00Z">
        <w:r w:rsidRPr="00A43838" w:rsidDel="0098594F">
          <w:rPr>
            <w:rFonts w:ascii="Arial Narrow" w:hAnsi="Arial Narrow" w:cs="Arial Narrow"/>
          </w:rPr>
          <w:delText xml:space="preserve"> ITMS2014+ je CKO (ďalej aj „správca ITMS2014+". Subjekt zodpovedný</w:delText>
        </w:r>
      </w:del>
      <w:del w:id="701" w:author="Adriana Giménez" w:date="2021-03-18T00:58:00Z">
        <w:r w:rsidRPr="00A43838" w:rsidDel="00BD6BA4">
          <w:rPr>
            <w:rFonts w:ascii="Arial Narrow" w:hAnsi="Arial Narrow" w:cs="Arial Narrow"/>
          </w:rPr>
          <w:delText xml:space="preserve"> </w:delText>
        </w:r>
      </w:del>
      <w:del w:id="702" w:author="Adriana Giménez" w:date="2021-03-04T23:07:00Z">
        <w:r w:rsidRPr="00A43838" w:rsidDel="0098594F">
          <w:rPr>
            <w:rFonts w:ascii="Arial Narrow" w:hAnsi="Arial Narrow" w:cs="Arial Narrow"/>
          </w:rPr>
          <w:delText xml:space="preserve">za prevádzku ITMS2014+ je </w:delText>
        </w:r>
      </w:del>
      <w:del w:id="703" w:author="Adriana Giménez" w:date="2021-03-18T00:58:00Z">
        <w:r w:rsidRPr="00A43838" w:rsidDel="00BD6BA4">
          <w:rPr>
            <w:rFonts w:ascii="Arial Narrow" w:hAnsi="Arial Narrow" w:cs="Arial Narrow"/>
          </w:rPr>
          <w:delText>DataCentrum (ďalej aj „prevádzkovateľ ITMS2014+“).</w:delText>
        </w:r>
      </w:del>
    </w:p>
    <w:p w14:paraId="45819E19" w14:textId="2266824D" w:rsidR="003E2A8B" w:rsidDel="0098594F" w:rsidRDefault="0098594F">
      <w:pPr>
        <w:spacing w:before="120" w:after="120"/>
        <w:ind w:firstLine="720"/>
        <w:jc w:val="both"/>
        <w:rPr>
          <w:del w:id="704" w:author="Adriana Giménez" w:date="2021-03-04T23:07:00Z"/>
          <w:rFonts w:ascii="Arial Narrow" w:hAnsi="Arial Narrow" w:cs="Arial Narrow"/>
        </w:rPr>
      </w:pPr>
      <w:ins w:id="705" w:author="Adriana Giménez" w:date="2021-03-04T23:10:00Z">
        <w:r w:rsidRPr="00A43838">
          <w:rPr>
            <w:rFonts w:ascii="Arial Narrow" w:hAnsi="Arial Narrow" w:cs="Arial Narrow"/>
          </w:rPr>
          <w:t xml:space="preserve">ITMS2014+ je tvorený verejnou </w:t>
        </w:r>
      </w:ins>
      <w:ins w:id="706" w:author="Adriana Giménez" w:date="2021-03-16T23:35:00Z">
        <w:r w:rsidR="00C665CC">
          <w:rPr>
            <w:rFonts w:ascii="Arial Narrow" w:hAnsi="Arial Narrow" w:cs="Arial Narrow"/>
          </w:rPr>
          <w:t xml:space="preserve">časťou </w:t>
        </w:r>
      </w:ins>
      <w:ins w:id="707" w:author="Adriana Giménez" w:date="2021-03-04T23:10:00Z">
        <w:r w:rsidRPr="00A43838">
          <w:rPr>
            <w:rFonts w:ascii="Arial Narrow" w:hAnsi="Arial Narrow" w:cs="Arial Narrow"/>
          </w:rPr>
          <w:t>a neverejnou časťou</w:t>
        </w:r>
      </w:ins>
      <w:ins w:id="708" w:author="Adriana Giménez" w:date="2021-03-16T23:35:00Z">
        <w:r w:rsidR="00C665CC">
          <w:rPr>
            <w:rFonts w:ascii="Arial Narrow" w:hAnsi="Arial Narrow" w:cs="Arial Narrow"/>
          </w:rPr>
          <w:t xml:space="preserve">, ktoré </w:t>
        </w:r>
      </w:ins>
      <w:ins w:id="709" w:author="Adriana Giménez" w:date="2021-03-04T23:10:00Z">
        <w:r>
          <w:rPr>
            <w:rFonts w:ascii="Arial Narrow" w:hAnsi="Arial Narrow" w:cs="Arial Narrow"/>
          </w:rPr>
          <w:t>fungujú</w:t>
        </w:r>
        <w:r w:rsidRPr="00A43838">
          <w:rPr>
            <w:rFonts w:ascii="Arial Narrow" w:hAnsi="Arial Narrow" w:cs="Arial Narrow"/>
          </w:rPr>
          <w:t xml:space="preserve"> nad jednou spoločnou databázou. </w:t>
        </w:r>
      </w:ins>
      <w:ins w:id="710" w:author="Adriana Giménez" w:date="2021-03-04T23:09:00Z">
        <w:r w:rsidRPr="0035014E">
          <w:rPr>
            <w:rFonts w:ascii="Arial Narrow" w:hAnsi="Arial Narrow" w:cs="Arial Narrow"/>
            <w:b/>
          </w:rPr>
          <w:t>Verejná časť</w:t>
        </w:r>
        <w:r w:rsidRPr="00506689">
          <w:rPr>
            <w:rFonts w:ascii="Arial Narrow" w:hAnsi="Arial Narrow" w:cs="Arial Narrow"/>
          </w:rPr>
          <w:t xml:space="preserve"> ITMS2014+ (ďalej aj „VČ“) umožňuje žiadateľom a prijímateľom predkladanie preddefinovaných formulárov na orgány implementácie EŠIF v súvislosti s predkladaním žiadostí o</w:t>
        </w:r>
        <w:r>
          <w:rPr>
            <w:rFonts w:ascii="Arial Narrow" w:hAnsi="Arial Narrow" w:cs="Arial Narrow"/>
          </w:rPr>
          <w:t xml:space="preserve"> nenávratný finančný príspevok </w:t>
        </w:r>
        <w:r w:rsidRPr="00506689">
          <w:rPr>
            <w:rFonts w:ascii="Arial Narrow" w:hAnsi="Arial Narrow" w:cs="Arial Narrow"/>
          </w:rPr>
          <w:t>a</w:t>
        </w:r>
      </w:ins>
      <w:ins w:id="711" w:author="Adriana Giménez" w:date="2021-03-24T01:12:00Z">
        <w:r w:rsidR="00ED2B01">
          <w:rPr>
            <w:rFonts w:ascii="Arial Narrow" w:hAnsi="Arial Narrow" w:cs="Arial Narrow"/>
          </w:rPr>
          <w:t> v súvislosti s</w:t>
        </w:r>
      </w:ins>
      <w:ins w:id="712" w:author="Adriana Giménez" w:date="2021-03-04T23:09:00Z">
        <w:r w:rsidRPr="00506689">
          <w:rPr>
            <w:rFonts w:ascii="Arial Narrow" w:hAnsi="Arial Narrow" w:cs="Arial Narrow"/>
          </w:rPr>
          <w:t xml:space="preserve"> implementáciou projektov.</w:t>
        </w:r>
      </w:ins>
      <w:ins w:id="713" w:author="Adriana Giménez" w:date="2021-03-16T23:35:00Z">
        <w:r w:rsidR="00C665CC">
          <w:rPr>
            <w:rFonts w:ascii="Arial Narrow" w:hAnsi="Arial Narrow" w:cs="Arial Narrow"/>
          </w:rPr>
          <w:t xml:space="preserve"> </w:t>
        </w:r>
      </w:ins>
      <w:ins w:id="714" w:author="Adriana Giménez" w:date="2021-03-04T23:08:00Z">
        <w:r w:rsidRPr="0035014E">
          <w:rPr>
            <w:rFonts w:ascii="Arial Narrow" w:hAnsi="Arial Narrow" w:cs="Arial Narrow"/>
            <w:b/>
          </w:rPr>
          <w:t>Neverejná časť</w:t>
        </w:r>
        <w:r w:rsidRPr="00506689">
          <w:rPr>
            <w:rFonts w:ascii="Arial Narrow" w:hAnsi="Arial Narrow" w:cs="Arial Narrow"/>
          </w:rPr>
          <w:t xml:space="preserve"> ITMS2014+ (ďalej aj „NČ“) </w:t>
        </w:r>
        <w:r>
          <w:rPr>
            <w:rFonts w:ascii="Arial Narrow" w:hAnsi="Arial Narrow" w:cs="Arial Narrow"/>
          </w:rPr>
          <w:t xml:space="preserve">je prístupná </w:t>
        </w:r>
        <w:r w:rsidRPr="00506689">
          <w:rPr>
            <w:rFonts w:ascii="Arial Narrow" w:hAnsi="Arial Narrow" w:cs="Arial Narrow"/>
          </w:rPr>
          <w:t>orgánom implementácie fondov</w:t>
        </w:r>
        <w:r>
          <w:rPr>
            <w:rFonts w:ascii="Arial Narrow" w:hAnsi="Arial Narrow" w:cs="Arial Narrow"/>
          </w:rPr>
          <w:t>, ktorým umožňuje</w:t>
        </w:r>
        <w:r w:rsidRPr="00506689">
          <w:rPr>
            <w:rFonts w:ascii="Arial Narrow" w:hAnsi="Arial Narrow" w:cs="Arial Narrow"/>
          </w:rPr>
          <w:t xml:space="preserve"> spracovávanie formulárov predkladaných zo strany žiadateľov/prijímateľov, vrátane príslušnej komunikácie so žiadateľmi/prijímateľmi, a spracovanie ďalších formulárov a dát v rámci NČ v súvislosti s finančným riadením,  kontrolou, monitorovaním, hodnotením</w:t>
        </w:r>
        <w:del w:id="715" w:author="kmetova.lenda@gmail.com" w:date="2021-03-24T14:38:00Z">
          <w:r w:rsidRPr="00506689" w:rsidDel="00CD0EB9">
            <w:rPr>
              <w:rFonts w:ascii="Arial Narrow" w:hAnsi="Arial Narrow" w:cs="Arial Narrow"/>
            </w:rPr>
            <w:delText>,</w:delText>
          </w:r>
        </w:del>
        <w:r w:rsidRPr="00506689">
          <w:rPr>
            <w:rFonts w:ascii="Arial Narrow" w:hAnsi="Arial Narrow" w:cs="Arial Narrow"/>
          </w:rPr>
          <w:t xml:space="preserve"> a ostatnými procesmi implementácie operačných programov. </w:t>
        </w:r>
      </w:ins>
    </w:p>
    <w:p w14:paraId="189B0E5C" w14:textId="77777777" w:rsidR="0098594F" w:rsidRPr="006976E9" w:rsidRDefault="0098594F" w:rsidP="00BD6BA4">
      <w:pPr>
        <w:spacing w:before="120" w:after="120"/>
        <w:ind w:firstLine="720"/>
        <w:jc w:val="both"/>
        <w:rPr>
          <w:ins w:id="716" w:author="Adriana Giménez" w:date="2021-03-04T23:08:00Z"/>
          <w:rFonts w:ascii="Arial Narrow" w:hAnsi="Arial Narrow" w:cs="Arial Narrow"/>
        </w:rPr>
      </w:pPr>
    </w:p>
    <w:p w14:paraId="0F829AC5" w14:textId="77777777" w:rsidR="00F96DD8" w:rsidDel="000106BE" w:rsidRDefault="003E2A8B">
      <w:pPr>
        <w:spacing w:before="120" w:after="120"/>
        <w:ind w:firstLine="720"/>
        <w:jc w:val="both"/>
        <w:rPr>
          <w:del w:id="717" w:author="Adriana Giménez" w:date="2021-03-04T23:24:00Z"/>
          <w:rFonts w:ascii="Arial Narrow" w:hAnsi="Arial Narrow" w:cs="Arial Narrow"/>
        </w:rPr>
        <w:pPrChange w:id="718" w:author="Adriana Giménez" w:date="2021-03-04T23:26:00Z">
          <w:pPr>
            <w:ind w:firstLine="720"/>
            <w:jc w:val="both"/>
          </w:pPr>
        </w:pPrChange>
      </w:pPr>
      <w:del w:id="719" w:author="Adriana Giménez" w:date="2021-03-04T23:07:00Z">
        <w:r w:rsidRPr="00A43838" w:rsidDel="0098594F">
          <w:rPr>
            <w:rFonts w:ascii="Arial Narrow" w:hAnsi="Arial Narrow" w:cs="Arial Narrow"/>
          </w:rPr>
          <w:delText xml:space="preserve">Neverejná časť ITMS2014+ je prístupná subjektom verejnej správy zapojených do implementácie EŠIF v SR. </w:delText>
        </w:r>
      </w:del>
      <w:del w:id="720" w:author="Adriana Giménez" w:date="2021-03-04T23:09:00Z">
        <w:r w:rsidRPr="00A43838" w:rsidDel="0098594F">
          <w:rPr>
            <w:rFonts w:ascii="Arial Narrow" w:hAnsi="Arial Narrow" w:cs="Arial Narrow"/>
          </w:rPr>
          <w:delText xml:space="preserve">Neverejná časť ITMS2014+ slúži najmä na spracovanie predložených formulárov a dokumentov zo strany subjektov vystupujúcich v roli žiadateľov alebo prijímateľov pomoci. Neverejná časť ITMS2014+ zároveň slúži na vypracovanie ďalších formulárov a dokumentov súvisiacich s implementáciou EŠIF v SR zo strany subjektov verejnej správy zapojených do implementácie EŠIF. </w:delText>
        </w:r>
      </w:del>
      <w:del w:id="721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O prístup do neverejnej časti ITMS2014+ pre relevantných zamestnancov </w:delText>
        </w:r>
      </w:del>
      <w:del w:id="722" w:author="Adriana Giménez" w:date="2021-03-04T23:18:00Z">
        <w:r w:rsidRPr="00A43838" w:rsidDel="000106BE">
          <w:rPr>
            <w:rFonts w:ascii="Arial Narrow" w:hAnsi="Arial Narrow" w:cs="Arial Narrow"/>
          </w:rPr>
          <w:delText xml:space="preserve">je </w:delText>
        </w:r>
      </w:del>
      <w:del w:id="723" w:author="Adriana Giménez" w:date="2021-03-16T23:34:00Z">
        <w:r w:rsidRPr="00A43838" w:rsidDel="006C6568">
          <w:rPr>
            <w:rFonts w:ascii="Arial Narrow" w:hAnsi="Arial Narrow" w:cs="Arial Narrow"/>
          </w:rPr>
          <w:delText>oprávnen</w:delText>
        </w:r>
      </w:del>
      <w:del w:id="724" w:author="Adriana Giménez" w:date="2021-03-04T23:18:00Z">
        <w:r w:rsidRPr="00A43838" w:rsidDel="000106BE">
          <w:rPr>
            <w:rFonts w:ascii="Arial Narrow" w:hAnsi="Arial Narrow" w:cs="Arial Narrow"/>
          </w:rPr>
          <w:delText>ý</w:delText>
        </w:r>
      </w:del>
      <w:del w:id="725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 </w:delText>
        </w:r>
      </w:del>
      <w:del w:id="726" w:author="Adriana Giménez" w:date="2021-03-04T23:18:00Z">
        <w:r w:rsidRPr="00A43838" w:rsidDel="000106BE">
          <w:rPr>
            <w:rFonts w:ascii="Arial Narrow" w:hAnsi="Arial Narrow" w:cs="Arial Narrow"/>
          </w:rPr>
          <w:delText>po</w:delText>
        </w:r>
      </w:del>
      <w:del w:id="727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žiadať </w:delText>
        </w:r>
      </w:del>
      <w:del w:id="728" w:author="Adriana Giménez" w:date="2021-03-04T23:19:00Z">
        <w:r w:rsidRPr="00A43838" w:rsidDel="000106BE">
          <w:rPr>
            <w:rFonts w:ascii="Arial Narrow" w:hAnsi="Arial Narrow" w:cs="Arial Narrow"/>
          </w:rPr>
          <w:delText xml:space="preserve">každý </w:delText>
        </w:r>
      </w:del>
      <w:del w:id="729" w:author="Adriana Giménez" w:date="2021-03-16T23:34:00Z">
        <w:r w:rsidRPr="00A43838" w:rsidDel="006C6568">
          <w:rPr>
            <w:rFonts w:ascii="Arial Narrow" w:hAnsi="Arial Narrow" w:cs="Arial Narrow"/>
          </w:rPr>
          <w:delText>subjekt verejnej správy zapojen</w:delText>
        </w:r>
      </w:del>
      <w:del w:id="730" w:author="Adriana Giménez" w:date="2021-03-04T23:19:00Z">
        <w:r w:rsidRPr="00A43838" w:rsidDel="000106BE">
          <w:rPr>
            <w:rFonts w:ascii="Arial Narrow" w:hAnsi="Arial Narrow" w:cs="Arial Narrow"/>
          </w:rPr>
          <w:delText>ý</w:delText>
        </w:r>
      </w:del>
      <w:del w:id="731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 do implementácie EŠIF v</w:delText>
        </w:r>
      </w:del>
      <w:del w:id="732" w:author="Adriana Giménez" w:date="2021-03-04T23:18:00Z">
        <w:r w:rsidRPr="00A43838" w:rsidDel="000106BE">
          <w:rPr>
            <w:rFonts w:ascii="Arial Narrow" w:hAnsi="Arial Narrow" w:cs="Arial Narrow"/>
          </w:rPr>
          <w:delText xml:space="preserve"> </w:delText>
        </w:r>
      </w:del>
      <w:del w:id="733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SR. </w:delText>
        </w:r>
      </w:del>
      <w:del w:id="734" w:author="Adriana Giménez" w:date="2021-03-04T23:24:00Z">
        <w:r w:rsidRPr="00A43838" w:rsidDel="000106BE">
          <w:rPr>
            <w:rFonts w:ascii="Arial Narrow" w:hAnsi="Arial Narrow" w:cs="Arial Narrow"/>
          </w:rPr>
          <w:delText>Subjekt verejnej správy je povinný žiadosť o prístup predložiť na posúdenie prevádzkovateľovi ITMS2014+. Prevádzkovateľ ITMS2014+ v prípade identifikovaných chýb a/alebo nezrovnalostí v žiadosti je oprávnený takúto žiadosť zamietnuť. Subjekt verejnej správy je povinný postupovať v zmysle Manuálu pre prístupové práva.</w:delText>
        </w:r>
      </w:del>
    </w:p>
    <w:p w14:paraId="207825A6" w14:textId="77777777" w:rsidR="005632B8" w:rsidRPr="00A43838" w:rsidDel="005632B8" w:rsidRDefault="00820D7D">
      <w:pPr>
        <w:jc w:val="both"/>
        <w:rPr>
          <w:del w:id="735" w:author="Adriana Giménez" w:date="2021-03-04T23:36:00Z"/>
          <w:rFonts w:ascii="Arial Narrow" w:hAnsi="Arial Narrow" w:cs="Arial Narrow"/>
        </w:rPr>
        <w:pPrChange w:id="736" w:author="Adriana Giménez" w:date="2021-03-04T23:52:00Z">
          <w:pPr>
            <w:ind w:firstLine="720"/>
            <w:jc w:val="both"/>
          </w:pPr>
        </w:pPrChange>
      </w:pPr>
      <w:del w:id="737" w:author="Adriana Giménez" w:date="2021-03-16T23:34:00Z">
        <w:r w:rsidDel="006C6568">
          <w:rPr>
            <w:rFonts w:ascii="Arial Narrow" w:hAnsi="Arial Narrow" w:cs="Arial Narrow"/>
          </w:rPr>
          <w:delText>Subjekt je oprávnený pre konkrétneho používateľa žiadať prístup iba do jednej z častí</w:delText>
        </w:r>
        <w:r w:rsidR="003E2A8B" w:rsidRPr="00A43838" w:rsidDel="006C6568">
          <w:rPr>
            <w:rFonts w:ascii="Arial Narrow" w:hAnsi="Arial Narrow" w:cs="Arial Narrow"/>
          </w:rPr>
          <w:delText xml:space="preserve"> </w:delText>
        </w:r>
        <w:r w:rsidDel="006C6568">
          <w:rPr>
            <w:rFonts w:ascii="Arial Narrow" w:hAnsi="Arial Narrow" w:cs="Arial Narrow"/>
          </w:rPr>
          <w:delText>ITMS2014+, t.j. do verejnej</w:delText>
        </w:r>
        <w:r w:rsidRPr="00A43838" w:rsidDel="006C6568">
          <w:rPr>
            <w:rFonts w:ascii="Arial Narrow" w:hAnsi="Arial Narrow" w:cs="Arial Narrow"/>
          </w:rPr>
          <w:delText xml:space="preserve"> </w:delText>
        </w:r>
      </w:del>
      <w:del w:id="738" w:author="Adriana Giménez" w:date="2021-03-04T23:24:00Z">
        <w:r w:rsidRPr="00A43838" w:rsidDel="000106BE">
          <w:rPr>
            <w:rFonts w:ascii="Arial Narrow" w:hAnsi="Arial Narrow" w:cs="Arial Narrow"/>
          </w:rPr>
          <w:delText xml:space="preserve">(public) </w:delText>
        </w:r>
      </w:del>
      <w:del w:id="739" w:author="Adriana Giménez" w:date="2021-03-16T23:34:00Z">
        <w:r w:rsidRPr="00A43838" w:rsidDel="006C6568">
          <w:rPr>
            <w:rFonts w:ascii="Arial Narrow" w:hAnsi="Arial Narrow" w:cs="Arial Narrow"/>
          </w:rPr>
          <w:delText>a</w:delText>
        </w:r>
        <w:r w:rsidDel="006C6568">
          <w:rPr>
            <w:rFonts w:ascii="Arial Narrow" w:hAnsi="Arial Narrow" w:cs="Arial Narrow"/>
          </w:rPr>
          <w:delText xml:space="preserve">lebo neverejnej </w:delText>
        </w:r>
      </w:del>
      <w:del w:id="740" w:author="Adriana Giménez" w:date="2021-03-04T23:25:00Z">
        <w:r w:rsidDel="000106BE">
          <w:rPr>
            <w:rFonts w:ascii="Arial Narrow" w:hAnsi="Arial Narrow" w:cs="Arial Narrow"/>
          </w:rPr>
          <w:delText xml:space="preserve">(private) </w:delText>
        </w:r>
      </w:del>
      <w:del w:id="741" w:author="Adriana Giménez" w:date="2021-03-16T23:34:00Z">
        <w:r w:rsidDel="006C6568">
          <w:rPr>
            <w:rFonts w:ascii="Arial Narrow" w:hAnsi="Arial Narrow" w:cs="Arial Narrow"/>
          </w:rPr>
          <w:delText xml:space="preserve">časti. </w:delText>
        </w:r>
      </w:del>
      <w:del w:id="742" w:author="Adriana Giménez" w:date="2021-03-04T23:35:00Z">
        <w:r w:rsidDel="005632B8">
          <w:rPr>
            <w:rFonts w:ascii="Arial Narrow" w:hAnsi="Arial Narrow" w:cs="Arial Narrow"/>
          </w:rPr>
          <w:delText>V odôvodnených prípadoch, ak subjekt vystupuje ako orgán implementujúci EŠIF je oprávnený požadovať pre konkrétneho používateľa prístup aj do verejnej a súčasne neverejnej časti ITMS2014+ (napr. koordinátori HP, orgán OPTP)</w:delText>
        </w:r>
        <w:r w:rsidR="00523530" w:rsidDel="005632B8">
          <w:rPr>
            <w:rFonts w:ascii="Arial Narrow" w:hAnsi="Arial Narrow" w:cs="Arial Narrow"/>
          </w:rPr>
          <w:delText xml:space="preserve">. Odôvodnené prípady </w:delText>
        </w:r>
      </w:del>
      <w:del w:id="743" w:author="Adriana Giménez" w:date="2021-03-04T23:33:00Z">
        <w:r w:rsidR="00523530" w:rsidDel="005632B8">
          <w:rPr>
            <w:rFonts w:ascii="Arial Narrow" w:hAnsi="Arial Narrow" w:cs="Arial Narrow"/>
          </w:rPr>
          <w:delText xml:space="preserve">budú </w:delText>
        </w:r>
      </w:del>
      <w:del w:id="744" w:author="Adriana Giménez" w:date="2021-03-04T23:35:00Z">
        <w:r w:rsidR="00523530" w:rsidDel="005632B8">
          <w:rPr>
            <w:rFonts w:ascii="Arial Narrow" w:hAnsi="Arial Narrow" w:cs="Arial Narrow"/>
          </w:rPr>
          <w:delText>posudzované jednotlivo.</w:delText>
        </w:r>
      </w:del>
    </w:p>
    <w:p w14:paraId="3C491FFB" w14:textId="77777777" w:rsidR="003E2A8B" w:rsidRPr="00A43838" w:rsidDel="000106BE" w:rsidRDefault="003E2A8B" w:rsidP="006976E9">
      <w:pPr>
        <w:spacing w:before="120" w:after="120"/>
        <w:jc w:val="both"/>
        <w:rPr>
          <w:del w:id="745" w:author="Adriana Giménez" w:date="2021-03-04T23:26:00Z"/>
          <w:rFonts w:ascii="Arial Narrow" w:hAnsi="Arial Narrow" w:cs="Arial Narrow"/>
        </w:rPr>
      </w:pPr>
    </w:p>
    <w:p w14:paraId="5C5CAF62" w14:textId="77777777" w:rsidR="003E2A8B" w:rsidRPr="00A43838" w:rsidDel="006C6568" w:rsidRDefault="003E2A8B" w:rsidP="006976E9">
      <w:pPr>
        <w:spacing w:before="120" w:after="120"/>
        <w:jc w:val="both"/>
        <w:rPr>
          <w:del w:id="746" w:author="Adriana Giménez" w:date="2021-03-16T23:34:00Z"/>
          <w:rFonts w:ascii="Arial Narrow" w:hAnsi="Arial Narrow" w:cs="Arial Narrow"/>
        </w:rPr>
      </w:pPr>
      <w:del w:id="747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Základné princípy pre </w:delText>
        </w:r>
      </w:del>
      <w:del w:id="748" w:author="Adriana Giménez" w:date="2021-03-04T23:37:00Z">
        <w:r w:rsidRPr="00A43838" w:rsidDel="00845CF4">
          <w:rPr>
            <w:rFonts w:ascii="Arial Narrow" w:hAnsi="Arial Narrow" w:cs="Arial Narrow"/>
          </w:rPr>
          <w:delText>riadenie prístupov v</w:delText>
        </w:r>
      </w:del>
      <w:del w:id="749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 </w:delText>
        </w:r>
      </w:del>
      <w:del w:id="750" w:author="Adriana Giménez" w:date="2021-03-04T23:38:00Z">
        <w:r w:rsidRPr="00A43838" w:rsidDel="00845CF4">
          <w:rPr>
            <w:rFonts w:ascii="Arial Narrow" w:hAnsi="Arial Narrow" w:cs="Arial Narrow"/>
          </w:rPr>
          <w:delText>n</w:delText>
        </w:r>
      </w:del>
      <w:del w:id="751" w:author="Adriana Giménez" w:date="2021-03-16T23:34:00Z">
        <w:r w:rsidRPr="00A43838" w:rsidDel="006C6568">
          <w:rPr>
            <w:rFonts w:ascii="Arial Narrow" w:hAnsi="Arial Narrow" w:cs="Arial Narrow"/>
          </w:rPr>
          <w:delText>everejnej časti ITMS2014+:</w:delText>
        </w:r>
      </w:del>
    </w:p>
    <w:p w14:paraId="6AC11C37" w14:textId="77777777" w:rsidR="003E2A8B" w:rsidRPr="00A43838" w:rsidDel="006C6568" w:rsidRDefault="003E2A8B" w:rsidP="00FD3DB5">
      <w:pPr>
        <w:numPr>
          <w:ilvl w:val="0"/>
          <w:numId w:val="4"/>
        </w:numPr>
        <w:jc w:val="both"/>
        <w:rPr>
          <w:del w:id="752" w:author="Adriana Giménez" w:date="2021-03-16T23:34:00Z"/>
          <w:rFonts w:ascii="Arial Narrow" w:hAnsi="Arial Narrow" w:cs="Arial Narrow"/>
        </w:rPr>
      </w:pPr>
      <w:del w:id="753" w:author="Adriana Giménez" w:date="2021-03-16T23:34:00Z">
        <w:r w:rsidRPr="00A43838" w:rsidDel="006C6568">
          <w:rPr>
            <w:rFonts w:ascii="Arial Narrow" w:hAnsi="Arial Narrow" w:cs="Arial Narrow"/>
          </w:rPr>
          <w:delText>používatelia ITMS2014+ sú zaradení do logických skupín tzv. orgánov,</w:delText>
        </w:r>
      </w:del>
    </w:p>
    <w:p w14:paraId="0D644D1D" w14:textId="77777777" w:rsidR="003E2A8B" w:rsidRPr="00A43838" w:rsidDel="006C6568" w:rsidRDefault="003E2A8B" w:rsidP="00FD3DB5">
      <w:pPr>
        <w:numPr>
          <w:ilvl w:val="0"/>
          <w:numId w:val="4"/>
        </w:numPr>
        <w:jc w:val="both"/>
        <w:rPr>
          <w:del w:id="754" w:author="Adriana Giménez" w:date="2021-03-16T23:34:00Z"/>
          <w:rFonts w:ascii="Arial Narrow" w:hAnsi="Arial Narrow" w:cs="Arial Narrow"/>
        </w:rPr>
      </w:pPr>
      <w:del w:id="755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jeden používateľ s aktívnym kontom v ITMS2014+ </w:delText>
        </w:r>
      </w:del>
      <w:del w:id="756" w:author="Adriana Giménez" w:date="2021-03-04T23:38:00Z">
        <w:r w:rsidRPr="00A43838" w:rsidDel="00845CF4">
          <w:rPr>
            <w:rFonts w:ascii="Arial Narrow" w:hAnsi="Arial Narrow" w:cs="Arial Narrow"/>
          </w:rPr>
          <w:delText xml:space="preserve">je </w:delText>
        </w:r>
      </w:del>
      <w:del w:id="757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zaradený </w:delText>
        </w:r>
      </w:del>
      <w:del w:id="758" w:author="Adriana Giménez" w:date="2021-03-04T23:38:00Z">
        <w:r w:rsidRPr="00A43838" w:rsidDel="00845CF4">
          <w:rPr>
            <w:rFonts w:ascii="Arial Narrow" w:hAnsi="Arial Narrow" w:cs="Arial Narrow"/>
          </w:rPr>
          <w:delText>práve do jedného orgánu</w:delText>
        </w:r>
      </w:del>
      <w:del w:id="759" w:author="Adriana Giménez" w:date="2021-03-16T23:34:00Z">
        <w:r w:rsidRPr="00A43838" w:rsidDel="006C6568">
          <w:rPr>
            <w:rFonts w:ascii="Arial Narrow" w:hAnsi="Arial Narrow" w:cs="Arial Narrow"/>
          </w:rPr>
          <w:delText>,</w:delText>
        </w:r>
      </w:del>
    </w:p>
    <w:p w14:paraId="5BEF10EC" w14:textId="77777777" w:rsidR="003E2A8B" w:rsidRPr="00A43838" w:rsidDel="006C6568" w:rsidRDefault="003E2A8B" w:rsidP="00FD3DB5">
      <w:pPr>
        <w:numPr>
          <w:ilvl w:val="0"/>
          <w:numId w:val="4"/>
        </w:numPr>
        <w:jc w:val="both"/>
        <w:rPr>
          <w:del w:id="760" w:author="Adriana Giménez" w:date="2021-03-16T23:34:00Z"/>
          <w:rFonts w:ascii="Arial Narrow" w:hAnsi="Arial Narrow" w:cs="Arial Narrow"/>
        </w:rPr>
      </w:pPr>
      <w:del w:id="761" w:author="Adriana Giménez" w:date="2021-03-16T23:34:00Z">
        <w:r w:rsidRPr="00A43838" w:rsidDel="006C6568">
          <w:rPr>
            <w:rFonts w:ascii="Arial Narrow" w:hAnsi="Arial Narrow" w:cs="Arial Narrow"/>
          </w:rPr>
          <w:delText>každý orgán má definovanú rolu orgánu,</w:delText>
        </w:r>
      </w:del>
    </w:p>
    <w:p w14:paraId="7D692132" w14:textId="77777777" w:rsidR="003E2A8B" w:rsidRPr="00A43838" w:rsidDel="006C6568" w:rsidRDefault="003E2A8B" w:rsidP="00FD3DB5">
      <w:pPr>
        <w:numPr>
          <w:ilvl w:val="0"/>
          <w:numId w:val="4"/>
        </w:numPr>
        <w:jc w:val="both"/>
        <w:rPr>
          <w:del w:id="762" w:author="Adriana Giménez" w:date="2021-03-16T23:34:00Z"/>
          <w:rFonts w:ascii="Arial Narrow" w:hAnsi="Arial Narrow" w:cs="Arial Narrow"/>
        </w:rPr>
      </w:pPr>
      <w:del w:id="763" w:author="Adriana Giménez" w:date="2021-03-16T23:34:00Z">
        <w:r w:rsidRPr="00A43838" w:rsidDel="006C6568">
          <w:rPr>
            <w:rFonts w:ascii="Arial Narrow" w:hAnsi="Arial Narrow" w:cs="Arial Narrow"/>
          </w:rPr>
          <w:delText>každý orgán má definovanú programovú vizibilitu orgánu,</w:delText>
        </w:r>
      </w:del>
    </w:p>
    <w:p w14:paraId="452B77D8" w14:textId="77777777" w:rsidR="003E2A8B" w:rsidRPr="00A43838" w:rsidDel="006C6568" w:rsidRDefault="003E2A8B" w:rsidP="00FD3DB5">
      <w:pPr>
        <w:numPr>
          <w:ilvl w:val="0"/>
          <w:numId w:val="4"/>
        </w:numPr>
        <w:jc w:val="both"/>
        <w:rPr>
          <w:del w:id="764" w:author="Adriana Giménez" w:date="2021-03-16T23:34:00Z"/>
          <w:rFonts w:ascii="Arial Narrow" w:hAnsi="Arial Narrow" w:cs="Arial Narrow"/>
        </w:rPr>
      </w:pPr>
      <w:del w:id="765" w:author="Adriana Giménez" w:date="2021-03-16T23:34:00Z">
        <w:r w:rsidRPr="00A43838" w:rsidDel="006C6568">
          <w:rPr>
            <w:rFonts w:ascii="Arial Narrow" w:hAnsi="Arial Narrow" w:cs="Arial Narrow"/>
          </w:rPr>
          <w:delText>rola orgánu definuje sadu pracovných pozícií orgánu (ďalej aj „PPO“),</w:delText>
        </w:r>
      </w:del>
    </w:p>
    <w:p w14:paraId="2FA17CE6" w14:textId="77777777" w:rsidR="003E2A8B" w:rsidRPr="00845CF4" w:rsidDel="00845CF4" w:rsidRDefault="003E2A8B">
      <w:pPr>
        <w:numPr>
          <w:ilvl w:val="0"/>
          <w:numId w:val="4"/>
        </w:numPr>
        <w:jc w:val="both"/>
        <w:rPr>
          <w:del w:id="766" w:author="Adriana Giménez" w:date="2021-03-04T23:42:00Z"/>
          <w:rFonts w:ascii="Arial Narrow" w:hAnsi="Arial Narrow" w:cs="Arial Narrow"/>
        </w:rPr>
      </w:pPr>
      <w:del w:id="767" w:author="Adriana Giménez" w:date="2021-03-04T23:40:00Z">
        <w:r w:rsidRPr="00845CF4" w:rsidDel="00845CF4">
          <w:rPr>
            <w:rFonts w:ascii="Arial Narrow" w:hAnsi="Arial Narrow" w:cs="Arial Narrow"/>
          </w:rPr>
          <w:delText xml:space="preserve">PPO </w:delText>
        </w:r>
      </w:del>
      <w:del w:id="768" w:author="Adriana Giménez" w:date="2021-03-04T23:41:00Z">
        <w:r w:rsidRPr="00845CF4" w:rsidDel="00845CF4">
          <w:rPr>
            <w:rFonts w:ascii="Arial Narrow" w:hAnsi="Arial Narrow" w:cs="Arial Narrow"/>
          </w:rPr>
          <w:delText xml:space="preserve">definuje oprávnenia používateľa v ITMS2014+ v oblasti tzv. CRUD operácií nad jednotlivými evidenciami a časťami ITMS2014+,       </w:delText>
        </w:r>
      </w:del>
      <w:del w:id="769" w:author="Adriana Giménez" w:date="2021-03-04T23:42:00Z">
        <w:r w:rsidRPr="00845CF4" w:rsidDel="00845CF4">
          <w:rPr>
            <w:rFonts w:ascii="Arial Narrow" w:hAnsi="Arial Narrow" w:cs="Arial Narrow"/>
          </w:rPr>
          <w:delText xml:space="preserve">       </w:delText>
        </w:r>
      </w:del>
    </w:p>
    <w:p w14:paraId="61415ED1" w14:textId="77777777" w:rsidR="00845CF4" w:rsidRPr="00845CF4" w:rsidDel="00845CF4" w:rsidRDefault="003E2A8B">
      <w:pPr>
        <w:jc w:val="both"/>
        <w:rPr>
          <w:del w:id="770" w:author="Adriana Giménez" w:date="2021-03-04T23:45:00Z"/>
          <w:rFonts w:ascii="Arial Narrow" w:hAnsi="Arial Narrow" w:cs="Arial Narrow"/>
        </w:rPr>
        <w:pPrChange w:id="771" w:author="Adriana Giménez" w:date="2021-03-04T23:43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772" w:author="Adriana Giménez" w:date="2021-03-04T23:42:00Z">
        <w:r w:rsidRPr="00845CF4" w:rsidDel="00845CF4">
          <w:rPr>
            <w:rFonts w:ascii="Arial Narrow" w:hAnsi="Arial Narrow" w:cs="Arial Narrow"/>
          </w:rPr>
          <w:delText>z</w:delText>
        </w:r>
      </w:del>
      <w:del w:id="773" w:author="Adriana Giménez" w:date="2021-03-04T23:51:00Z">
        <w:r w:rsidRPr="00845CF4" w:rsidDel="006431F0">
          <w:rPr>
            <w:rFonts w:ascii="Arial Narrow" w:hAnsi="Arial Narrow" w:cs="Arial Narrow"/>
          </w:rPr>
          <w:delText>oznam a obsah jednotlivých PPO definuje manažér ITMS</w:delText>
        </w:r>
        <w:r w:rsidR="00E712D3" w:rsidRPr="00845CF4" w:rsidDel="006431F0">
          <w:rPr>
            <w:rFonts w:ascii="Arial Narrow" w:hAnsi="Arial Narrow" w:cs="Arial Narrow"/>
          </w:rPr>
          <w:delText>2014+ na</w:delText>
        </w:r>
        <w:r w:rsidRPr="00845CF4" w:rsidDel="006431F0">
          <w:rPr>
            <w:rFonts w:ascii="Arial Narrow" w:hAnsi="Arial Narrow" w:cs="Arial Narrow"/>
          </w:rPr>
          <w:delText xml:space="preserve"> CKO na základe </w:delText>
        </w:r>
      </w:del>
      <w:del w:id="774" w:author="Adriana Giménez" w:date="2021-03-04T23:43:00Z">
        <w:r w:rsidRPr="00845CF4" w:rsidDel="00845CF4">
          <w:rPr>
            <w:rFonts w:ascii="Arial Narrow" w:hAnsi="Arial Narrow" w:cs="Arial Narrow"/>
          </w:rPr>
          <w:delText xml:space="preserve">typov PPO, ktoré boli definované v rámci analýzy administratívnych kapacít a ďalších relevantných dokumentov, </w:delText>
        </w:r>
      </w:del>
    </w:p>
    <w:p w14:paraId="23DF5AE8" w14:textId="77777777" w:rsidR="00845CF4" w:rsidRPr="00A43838" w:rsidDel="00845CF4" w:rsidRDefault="003E2A8B" w:rsidP="00FD3DB5">
      <w:pPr>
        <w:numPr>
          <w:ilvl w:val="0"/>
          <w:numId w:val="4"/>
        </w:numPr>
        <w:jc w:val="both"/>
        <w:rPr>
          <w:del w:id="775" w:author="Adriana Giménez" w:date="2021-03-04T23:47:00Z"/>
          <w:rFonts w:ascii="Arial Narrow" w:hAnsi="Arial Narrow" w:cs="Arial Narrow"/>
        </w:rPr>
      </w:pPr>
      <w:del w:id="776" w:author="Adriana Giménez" w:date="2021-03-16T23:34:00Z">
        <w:r w:rsidRPr="00A43838" w:rsidDel="006C6568">
          <w:rPr>
            <w:rFonts w:ascii="Arial Narrow" w:hAnsi="Arial Narrow" w:cs="Arial Narrow"/>
          </w:rPr>
          <w:delText xml:space="preserve">používateľ môže mať pridelené iba tie PPO, ktoré definuje rola orgánu priradená orgánu, </w:delText>
        </w:r>
      </w:del>
      <w:del w:id="777" w:author="Adriana Giménez" w:date="2021-03-04T23:46:00Z">
        <w:r w:rsidRPr="00A43838" w:rsidDel="00845CF4">
          <w:rPr>
            <w:rFonts w:ascii="Arial Narrow" w:hAnsi="Arial Narrow" w:cs="Arial Narrow"/>
          </w:rPr>
          <w:delText xml:space="preserve">do ktorého </w:delText>
        </w:r>
      </w:del>
      <w:del w:id="778" w:author="Adriana Giménez" w:date="2021-03-16T23:34:00Z">
        <w:r w:rsidRPr="00A43838" w:rsidDel="006C6568">
          <w:rPr>
            <w:rFonts w:ascii="Arial Narrow" w:hAnsi="Arial Narrow" w:cs="Arial Narrow"/>
          </w:rPr>
          <w:delText>je používateľ zaradený,</w:delText>
        </w:r>
      </w:del>
    </w:p>
    <w:p w14:paraId="4AAF4E19" w14:textId="77777777" w:rsidR="003E2A8B" w:rsidRPr="00967D5D" w:rsidDel="006431F0" w:rsidRDefault="003E2A8B" w:rsidP="00967D5D">
      <w:pPr>
        <w:numPr>
          <w:ilvl w:val="0"/>
          <w:numId w:val="4"/>
        </w:numPr>
        <w:jc w:val="both"/>
        <w:rPr>
          <w:del w:id="779" w:author="Adriana Giménez" w:date="2021-03-04T23:52:00Z"/>
          <w:rFonts w:ascii="Arial Narrow" w:hAnsi="Arial Narrow" w:cs="Arial Narrow"/>
        </w:rPr>
      </w:pPr>
      <w:del w:id="780" w:author="Adriana Giménez" w:date="2021-03-04T23:52:00Z">
        <w:r w:rsidRPr="00A43838" w:rsidDel="006431F0">
          <w:rPr>
            <w:rFonts w:ascii="Arial Narrow" w:hAnsi="Arial Narrow" w:cs="Arial Narrow"/>
          </w:rPr>
          <w:delText xml:space="preserve">za </w:delText>
        </w:r>
      </w:del>
      <w:del w:id="781" w:author="Adriana Giménez" w:date="2021-03-04T23:46:00Z">
        <w:r w:rsidRPr="00A43838" w:rsidDel="00845CF4">
          <w:rPr>
            <w:rFonts w:ascii="Arial Narrow" w:hAnsi="Arial Narrow" w:cs="Arial Narrow"/>
          </w:rPr>
          <w:delText xml:space="preserve">aktualizáciu </w:delText>
        </w:r>
      </w:del>
      <w:del w:id="782" w:author="Adriana Giménez" w:date="2021-03-04T23:52:00Z">
        <w:r w:rsidRPr="00A43838" w:rsidDel="006431F0">
          <w:rPr>
            <w:rFonts w:ascii="Arial Narrow" w:hAnsi="Arial Narrow" w:cs="Arial Narrow"/>
          </w:rPr>
          <w:delText xml:space="preserve">používateľov a im priradených PPO </w:delText>
        </w:r>
      </w:del>
      <w:del w:id="783" w:author="Adriana Giménez" w:date="2021-03-04T23:46:00Z">
        <w:r w:rsidRPr="00A43838" w:rsidDel="00845CF4">
          <w:rPr>
            <w:rFonts w:ascii="Arial Narrow" w:hAnsi="Arial Narrow" w:cs="Arial Narrow"/>
          </w:rPr>
          <w:delText xml:space="preserve">v rámci orgánu </w:delText>
        </w:r>
      </w:del>
      <w:del w:id="784" w:author="Adriana Giménez" w:date="2021-03-04T23:52:00Z">
        <w:r w:rsidRPr="00A43838" w:rsidDel="006431F0">
          <w:rPr>
            <w:rFonts w:ascii="Arial Narrow" w:hAnsi="Arial Narrow" w:cs="Arial Narrow"/>
          </w:rPr>
          <w:delText xml:space="preserve">je zodpovedný </w:delText>
        </w:r>
      </w:del>
      <w:del w:id="785" w:author="Adriana Giménez" w:date="2021-03-04T23:47:00Z">
        <w:r w:rsidR="00967D5D" w:rsidDel="00845CF4">
          <w:rPr>
            <w:rFonts w:ascii="Arial Narrow" w:hAnsi="Arial Narrow" w:cs="Arial Narrow"/>
          </w:rPr>
          <w:delText xml:space="preserve">príslušný </w:delText>
        </w:r>
      </w:del>
      <w:del w:id="786" w:author="Adriana Giménez" w:date="2021-03-04T23:52:00Z">
        <w:r w:rsidRPr="00A43838" w:rsidDel="006431F0">
          <w:rPr>
            <w:rFonts w:ascii="Arial Narrow" w:hAnsi="Arial Narrow" w:cs="Arial Narrow"/>
          </w:rPr>
          <w:delText>manažér ITMS</w:delText>
        </w:r>
        <w:r w:rsidR="00967D5D" w:rsidDel="006431F0">
          <w:rPr>
            <w:rFonts w:ascii="Arial Narrow" w:hAnsi="Arial Narrow" w:cs="Arial Narrow"/>
          </w:rPr>
          <w:delText xml:space="preserve">2014+ na </w:delText>
        </w:r>
      </w:del>
      <w:del w:id="787" w:author="Adriana Giménez" w:date="2021-03-04T23:46:00Z">
        <w:r w:rsidR="00967D5D" w:rsidDel="00845CF4">
          <w:rPr>
            <w:rFonts w:ascii="Arial Narrow" w:hAnsi="Arial Narrow" w:cs="Arial Narrow"/>
          </w:rPr>
          <w:delText xml:space="preserve">RO/SO (PPO: RO_ADM, SORO_ADM, </w:delText>
        </w:r>
        <w:r w:rsidR="00967D5D" w:rsidRPr="00967D5D" w:rsidDel="00845CF4">
          <w:rPr>
            <w:rFonts w:ascii="Arial Narrow" w:hAnsi="Arial Narrow" w:cs="Arial Narrow"/>
          </w:rPr>
          <w:delText>PPO_ADM</w:delText>
        </w:r>
        <w:r w:rsidR="00967D5D" w:rsidDel="00845CF4">
          <w:rPr>
            <w:rFonts w:ascii="Arial Narrow" w:hAnsi="Arial Narrow" w:cs="Arial Narrow"/>
          </w:rPr>
          <w:delText>)</w:delText>
        </w:r>
        <w:r w:rsidRPr="00967D5D" w:rsidDel="00845CF4">
          <w:rPr>
            <w:rFonts w:ascii="Arial Narrow" w:hAnsi="Arial Narrow" w:cs="Arial Narrow"/>
          </w:rPr>
          <w:delText>.</w:delText>
        </w:r>
      </w:del>
    </w:p>
    <w:p w14:paraId="4253EA6D" w14:textId="77777777" w:rsidR="003E2A8B" w:rsidRPr="00A43838" w:rsidDel="006431F0" w:rsidRDefault="003E2A8B" w:rsidP="003E2A8B">
      <w:pPr>
        <w:ind w:firstLine="720"/>
        <w:jc w:val="both"/>
        <w:rPr>
          <w:del w:id="788" w:author="Adriana Giménez" w:date="2021-03-04T23:53:00Z"/>
          <w:rFonts w:ascii="Arial Narrow" w:hAnsi="Arial Narrow" w:cs="Arial Narrow"/>
        </w:rPr>
      </w:pPr>
    </w:p>
    <w:p w14:paraId="28552D2B" w14:textId="77777777" w:rsidR="00845CF4" w:rsidRPr="00355C20" w:rsidDel="006431F0" w:rsidRDefault="003E2A8B" w:rsidP="006976E9">
      <w:pPr>
        <w:spacing w:before="120" w:after="120"/>
        <w:ind w:firstLine="720"/>
        <w:jc w:val="both"/>
        <w:rPr>
          <w:del w:id="789" w:author="Adriana Giménez" w:date="2021-03-04T23:53:00Z"/>
          <w:rFonts w:ascii="Arial Narrow" w:hAnsi="Arial Narrow" w:cs="Arial Narrow"/>
        </w:rPr>
      </w:pPr>
      <w:del w:id="790" w:author="Adriana Giménez" w:date="2021-03-16T23:34:00Z">
        <w:r w:rsidRPr="00355C20" w:rsidDel="006C6568">
          <w:rPr>
            <w:rFonts w:ascii="Arial Narrow" w:hAnsi="Arial Narrow" w:cs="Arial Narrow"/>
          </w:rPr>
          <w:delText xml:space="preserve">Vyššie uvedené princípy </w:delText>
        </w:r>
      </w:del>
      <w:del w:id="791" w:author="Adriana Giménez" w:date="2021-03-04T23:52:00Z">
        <w:r w:rsidRPr="00355C20" w:rsidDel="006431F0">
          <w:rPr>
            <w:rFonts w:ascii="Arial Narrow" w:hAnsi="Arial Narrow" w:cs="Arial Narrow"/>
          </w:rPr>
          <w:delText xml:space="preserve">slúžia na zabezpečenie oddelenia výkonu činností v ITMS2014+ v rámci jednotlivých pracovných pozícií. </w:delText>
        </w:r>
      </w:del>
    </w:p>
    <w:bookmarkEnd w:id="633"/>
    <w:p w14:paraId="66B28EBB" w14:textId="77777777" w:rsidR="003E2A8B" w:rsidRPr="00A43838" w:rsidDel="006C6568" w:rsidRDefault="003E2A8B" w:rsidP="006976E9">
      <w:pPr>
        <w:spacing w:before="120" w:after="120"/>
        <w:ind w:firstLine="720"/>
        <w:jc w:val="both"/>
        <w:rPr>
          <w:del w:id="792" w:author="Adriana Giménez" w:date="2021-03-16T23:34:00Z"/>
          <w:rFonts w:ascii="Arial Narrow" w:hAnsi="Arial Narrow" w:cs="Arial Narrow"/>
        </w:rPr>
      </w:pPr>
    </w:p>
    <w:p w14:paraId="6B1A7A0B" w14:textId="77777777" w:rsidR="003E2A8B" w:rsidRPr="00A43838" w:rsidRDefault="003E2A8B" w:rsidP="003E2A8B">
      <w:pPr>
        <w:ind w:firstLine="720"/>
        <w:jc w:val="both"/>
        <w:rPr>
          <w:rFonts w:ascii="Arial Narrow" w:hAnsi="Arial Narrow" w:cs="Arial Narrow"/>
        </w:rPr>
      </w:pPr>
      <w:bookmarkStart w:id="793" w:name="_Toc190150338"/>
      <w:r w:rsidRPr="00A43838">
        <w:rPr>
          <w:rFonts w:ascii="Arial Narrow" w:hAnsi="Arial Narrow" w:cs="Arial Narrow"/>
        </w:rPr>
        <w:t xml:space="preserve">ITMS2014+  </w:t>
      </w:r>
      <w:del w:id="794" w:author="Adriana Giménez" w:date="2021-03-03T01:02:00Z">
        <w:r w:rsidRPr="00A43838" w:rsidDel="008A38B0">
          <w:rPr>
            <w:rFonts w:ascii="Arial Narrow" w:hAnsi="Arial Narrow" w:cs="Arial Narrow"/>
          </w:rPr>
          <w:delText xml:space="preserve">bude </w:delText>
        </w:r>
      </w:del>
      <w:r w:rsidRPr="00A43838">
        <w:rPr>
          <w:rFonts w:ascii="Arial Narrow" w:hAnsi="Arial Narrow" w:cs="Arial Narrow"/>
        </w:rPr>
        <w:t>podpor</w:t>
      </w:r>
      <w:ins w:id="795" w:author="Adriana Giménez" w:date="2021-03-03T01:02:00Z">
        <w:r w:rsidR="008A38B0">
          <w:rPr>
            <w:rFonts w:ascii="Arial Narrow" w:hAnsi="Arial Narrow" w:cs="Arial Narrow"/>
          </w:rPr>
          <w:t>uje</w:t>
        </w:r>
      </w:ins>
      <w:del w:id="796" w:author="Adriana Giménez" w:date="2021-03-03T01:03:00Z">
        <w:r w:rsidRPr="00A43838" w:rsidDel="008A38B0">
          <w:rPr>
            <w:rFonts w:ascii="Arial Narrow" w:hAnsi="Arial Narrow" w:cs="Arial Narrow"/>
          </w:rPr>
          <w:delText>ovať</w:delText>
        </w:r>
      </w:del>
      <w:ins w:id="797" w:author="Adriana Giménez" w:date="2021-03-03T01:03:00Z">
        <w:r w:rsidR="008A38B0">
          <w:rPr>
            <w:rFonts w:ascii="Arial Narrow" w:hAnsi="Arial Narrow" w:cs="Arial Narrow"/>
          </w:rPr>
          <w:t xml:space="preserve"> nasledovné</w:t>
        </w:r>
      </w:ins>
      <w:del w:id="798" w:author="Adriana Giménez" w:date="2021-03-03T01:03:00Z">
        <w:r w:rsidRPr="00A43838" w:rsidDel="008A38B0">
          <w:rPr>
            <w:rFonts w:ascii="Arial Narrow" w:hAnsi="Arial Narrow" w:cs="Arial Narrow"/>
          </w:rPr>
          <w:delText xml:space="preserve"> tieto</w:delText>
        </w:r>
      </w:del>
      <w:r w:rsidRPr="00A43838">
        <w:rPr>
          <w:rFonts w:ascii="Arial Narrow" w:hAnsi="Arial Narrow" w:cs="Arial Narrow"/>
        </w:rPr>
        <w:t xml:space="preserve"> hlavné činnosti v oblasti prípravy a realizácie implementácie EŠIF:</w:t>
      </w:r>
      <w:bookmarkEnd w:id="793"/>
    </w:p>
    <w:p w14:paraId="71C8D73A" w14:textId="34B962F5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bookmarkStart w:id="799" w:name="_Toc190150339"/>
      <w:r w:rsidRPr="00A43838">
        <w:rPr>
          <w:rFonts w:ascii="Arial Narrow" w:hAnsi="Arial Narrow" w:cs="Arial Narrow"/>
        </w:rPr>
        <w:t xml:space="preserve">programovanie (nastavenie všetkých atribútov operačných programov </w:t>
      </w:r>
      <w:del w:id="800" w:author="Adriana Giménez" w:date="2021-03-03T01:03:00Z">
        <w:r w:rsidRPr="00A43838" w:rsidDel="008A38B0">
          <w:rPr>
            <w:rFonts w:ascii="Arial Narrow" w:hAnsi="Arial Narrow" w:cs="Arial Narrow"/>
          </w:rPr>
          <w:delText>až na úroveň opatrení</w:delText>
        </w:r>
      </w:del>
      <w:ins w:id="801" w:author="Adriana Giménez" w:date="2021-03-03T01:03:00Z">
        <w:r w:rsidR="008A38B0">
          <w:rPr>
            <w:rFonts w:ascii="Arial Narrow" w:hAnsi="Arial Narrow" w:cs="Arial Narrow"/>
          </w:rPr>
          <w:t>na všetkých úrovniach programovej štruktúry</w:t>
        </w:r>
      </w:ins>
      <w:r w:rsidRPr="00A43838">
        <w:rPr>
          <w:rFonts w:ascii="Arial Narrow" w:hAnsi="Arial Narrow" w:cs="Arial Narrow"/>
        </w:rPr>
        <w:t>)</w:t>
      </w:r>
      <w:bookmarkStart w:id="802" w:name="_Toc190150340"/>
      <w:bookmarkEnd w:id="799"/>
      <w:r w:rsidRPr="00A43838">
        <w:rPr>
          <w:rFonts w:ascii="Arial Narrow" w:hAnsi="Arial Narrow" w:cs="Arial Narrow"/>
        </w:rPr>
        <w:t>,</w:t>
      </w:r>
    </w:p>
    <w:p w14:paraId="40F5C72E" w14:textId="5E4A1CBB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implementáciu projektov (evidencia výziev a ich parametrov, procesy predkladania, hodnoteni</w:t>
      </w:r>
      <w:ins w:id="803" w:author="Adriana Giménez" w:date="2021-03-03T01:04:00Z">
        <w:r w:rsidR="008A38B0">
          <w:rPr>
            <w:rFonts w:ascii="Arial Narrow" w:hAnsi="Arial Narrow" w:cs="Arial Narrow"/>
          </w:rPr>
          <w:t xml:space="preserve">a, </w:t>
        </w:r>
      </w:ins>
      <w:del w:id="804" w:author="Adriana Giménez" w:date="2021-03-03T01:04:00Z">
        <w:r w:rsidRPr="00A43838" w:rsidDel="008A38B0">
          <w:rPr>
            <w:rFonts w:ascii="Arial Narrow" w:hAnsi="Arial Narrow" w:cs="Arial Narrow"/>
          </w:rPr>
          <w:delText>e</w:delText>
        </w:r>
      </w:del>
      <w:r w:rsidRPr="00A43838">
        <w:rPr>
          <w:rFonts w:ascii="Arial Narrow" w:hAnsi="Arial Narrow" w:cs="Arial Narrow"/>
        </w:rPr>
        <w:t xml:space="preserve"> výberu a schvaľovani</w:t>
      </w:r>
      <w:ins w:id="805" w:author="Adriana Giménez" w:date="2021-03-03T01:04:00Z">
        <w:r w:rsidR="008A38B0">
          <w:rPr>
            <w:rFonts w:ascii="Arial Narrow" w:hAnsi="Arial Narrow" w:cs="Arial Narrow"/>
          </w:rPr>
          <w:t>a</w:t>
        </w:r>
      </w:ins>
      <w:del w:id="806" w:author="Adriana Giménez" w:date="2021-03-03T01:04:00Z">
        <w:r w:rsidRPr="00A43838" w:rsidDel="008A38B0">
          <w:rPr>
            <w:rFonts w:ascii="Arial Narrow" w:hAnsi="Arial Narrow" w:cs="Arial Narrow"/>
          </w:rPr>
          <w:delText>e</w:delText>
        </w:r>
      </w:del>
      <w:r w:rsidRPr="00A43838">
        <w:rPr>
          <w:rFonts w:ascii="Arial Narrow" w:hAnsi="Arial Narrow" w:cs="Arial Narrow"/>
        </w:rPr>
        <w:t xml:space="preserve"> ŽoNFP, </w:t>
      </w:r>
      <w:ins w:id="807" w:author="Adriana Giménez" w:date="2021-03-25T10:16:00Z">
        <w:r w:rsidR="00336B6C">
          <w:rPr>
            <w:rFonts w:ascii="Arial Narrow" w:hAnsi="Arial Narrow" w:cs="Arial Narrow"/>
          </w:rPr>
          <w:t>u</w:t>
        </w:r>
      </w:ins>
      <w:r w:rsidRPr="00A43838">
        <w:rPr>
          <w:rFonts w:ascii="Arial Narrow" w:hAnsi="Arial Narrow" w:cs="Arial Narrow"/>
        </w:rPr>
        <w:t>z</w:t>
      </w:r>
      <w:del w:id="808" w:author="Adriana Giménez" w:date="2021-03-25T10:17:00Z">
        <w:r w:rsidRPr="00A43838" w:rsidDel="00336B6C">
          <w:rPr>
            <w:rFonts w:ascii="Arial Narrow" w:hAnsi="Arial Narrow" w:cs="Arial Narrow"/>
          </w:rPr>
          <w:delText>a</w:delText>
        </w:r>
      </w:del>
      <w:ins w:id="809" w:author="Adriana Giménez" w:date="2021-03-25T10:16:00Z">
        <w:r w:rsidR="00336B6C">
          <w:rPr>
            <w:rFonts w:ascii="Arial Narrow" w:hAnsi="Arial Narrow" w:cs="Arial Narrow"/>
          </w:rPr>
          <w:t xml:space="preserve">atváranie zmlúv </w:t>
        </w:r>
      </w:ins>
      <w:del w:id="810" w:author="Adriana Giménez" w:date="2021-03-25T10:17:00Z">
        <w:r w:rsidRPr="00A43838" w:rsidDel="00336B6C">
          <w:rPr>
            <w:rFonts w:ascii="Arial Narrow" w:hAnsi="Arial Narrow" w:cs="Arial Narrow"/>
          </w:rPr>
          <w:delText>zmluv</w:delText>
        </w:r>
      </w:del>
      <w:del w:id="811" w:author="Adriana Giménez" w:date="2021-03-03T01:04:00Z">
        <w:r w:rsidRPr="00A43838" w:rsidDel="008A38B0">
          <w:rPr>
            <w:rFonts w:ascii="Arial Narrow" w:hAnsi="Arial Narrow" w:cs="Arial Narrow"/>
          </w:rPr>
          <w:delText>nenie</w:delText>
        </w:r>
      </w:del>
      <w:del w:id="812" w:author="Adriana Giménez" w:date="2021-03-25T10:17:00Z">
        <w:r w:rsidRPr="00A43838" w:rsidDel="00336B6C">
          <w:rPr>
            <w:rFonts w:ascii="Arial Narrow" w:hAnsi="Arial Narrow" w:cs="Arial Narrow"/>
          </w:rPr>
          <w:delText xml:space="preserve"> </w:delText>
        </w:r>
      </w:del>
      <w:r w:rsidRPr="00A43838">
        <w:rPr>
          <w:rFonts w:ascii="Arial Narrow" w:hAnsi="Arial Narrow" w:cs="Arial Narrow"/>
        </w:rPr>
        <w:t>a finančná realizácia projektov; administratívne, certifikačné overovanie a overovanie na mieste, nezrovnalosti)</w:t>
      </w:r>
      <w:bookmarkStart w:id="813" w:name="_Toc190150341"/>
      <w:bookmarkEnd w:id="802"/>
      <w:r w:rsidRPr="00A43838">
        <w:rPr>
          <w:rFonts w:ascii="Arial Narrow" w:hAnsi="Arial Narrow" w:cs="Arial Narrow"/>
        </w:rPr>
        <w:t>,</w:t>
      </w:r>
    </w:p>
    <w:p w14:paraId="2FE6F3F9" w14:textId="2E5E64CB" w:rsidR="00BD6BA4" w:rsidRDefault="00BD6BA4" w:rsidP="00FD3DB5">
      <w:pPr>
        <w:numPr>
          <w:ilvl w:val="0"/>
          <w:numId w:val="4"/>
        </w:numPr>
        <w:jc w:val="both"/>
        <w:rPr>
          <w:ins w:id="814" w:author="Adriana Giménez" w:date="2021-03-18T01:01:00Z"/>
          <w:rFonts w:ascii="Arial Narrow" w:hAnsi="Arial Narrow" w:cs="Arial Narrow"/>
        </w:rPr>
      </w:pPr>
      <w:ins w:id="815" w:author="Adriana Giménez" w:date="2021-03-18T01:01:00Z">
        <w:r w:rsidRPr="00A43838">
          <w:rPr>
            <w:rFonts w:ascii="Arial Narrow" w:hAnsi="Arial Narrow" w:cs="Arial Narrow"/>
          </w:rPr>
          <w:t xml:space="preserve">monitorovanie projektov (počas </w:t>
        </w:r>
        <w:r>
          <w:rPr>
            <w:rFonts w:ascii="Arial Narrow" w:hAnsi="Arial Narrow" w:cs="Arial Narrow"/>
          </w:rPr>
          <w:t>realizácie projektov</w:t>
        </w:r>
      </w:ins>
      <w:ins w:id="816" w:author="kmetova.lenda@gmail.com" w:date="2021-03-24T14:42:00Z">
        <w:r w:rsidR="004A798A">
          <w:rPr>
            <w:rFonts w:ascii="Arial Narrow" w:hAnsi="Arial Narrow" w:cs="Arial Narrow"/>
          </w:rPr>
          <w:t>,</w:t>
        </w:r>
      </w:ins>
      <w:ins w:id="817" w:author="Adriana Giménez" w:date="2021-03-18T01:01:00Z">
        <w:r>
          <w:rPr>
            <w:rFonts w:ascii="Arial Narrow" w:hAnsi="Arial Narrow" w:cs="Arial Narrow"/>
          </w:rPr>
          <w:t xml:space="preserve"> </w:t>
        </w:r>
        <w:r w:rsidRPr="00A43838">
          <w:rPr>
            <w:rFonts w:ascii="Arial Narrow" w:hAnsi="Arial Narrow" w:cs="Arial Narrow"/>
          </w:rPr>
          <w:t xml:space="preserve">aj po </w:t>
        </w:r>
        <w:r>
          <w:rPr>
            <w:rFonts w:ascii="Arial Narrow" w:hAnsi="Arial Narrow" w:cs="Arial Narrow"/>
          </w:rPr>
          <w:t xml:space="preserve">jej </w:t>
        </w:r>
        <w:r w:rsidRPr="00A43838">
          <w:rPr>
            <w:rFonts w:ascii="Arial Narrow" w:hAnsi="Arial Narrow" w:cs="Arial Narrow"/>
          </w:rPr>
          <w:t>ukončení),</w:t>
        </w:r>
      </w:ins>
    </w:p>
    <w:p w14:paraId="4A2A5D24" w14:textId="0CF74DCC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implementáciu programov (tvorba žiadostí o platbu na E</w:t>
      </w:r>
      <w:r w:rsidR="001258BF">
        <w:rPr>
          <w:rFonts w:ascii="Arial Narrow" w:hAnsi="Arial Narrow" w:cs="Arial Narrow"/>
        </w:rPr>
        <w:t>K, odhadu očakávaných výdavkov,</w:t>
      </w:r>
      <w:r w:rsidRPr="00A43838">
        <w:rPr>
          <w:rFonts w:ascii="Arial Narrow" w:hAnsi="Arial Narrow" w:cs="Arial Narrow"/>
        </w:rPr>
        <w:t xml:space="preserve"> systémové nezrovnalosti)</w:t>
      </w:r>
      <w:bookmarkStart w:id="818" w:name="_Toc190150342"/>
      <w:bookmarkEnd w:id="813"/>
      <w:r w:rsidRPr="00A43838">
        <w:rPr>
          <w:rFonts w:ascii="Arial Narrow" w:hAnsi="Arial Narrow" w:cs="Arial Narrow"/>
        </w:rPr>
        <w:t>,</w:t>
      </w:r>
    </w:p>
    <w:p w14:paraId="56440512" w14:textId="77777777" w:rsidR="003E2A8B" w:rsidRPr="00A43838" w:rsidDel="00BD6BA4" w:rsidRDefault="003E2A8B">
      <w:pPr>
        <w:numPr>
          <w:ilvl w:val="0"/>
          <w:numId w:val="4"/>
        </w:numPr>
        <w:jc w:val="both"/>
        <w:rPr>
          <w:del w:id="819" w:author="Adriana Giménez" w:date="2021-03-18T01:01:00Z"/>
          <w:rFonts w:ascii="Arial Narrow" w:hAnsi="Arial Narrow" w:cs="Arial Narrow"/>
        </w:rPr>
      </w:pPr>
      <w:del w:id="820" w:author="Adriana Giménez" w:date="2021-03-18T01:01:00Z">
        <w:r w:rsidRPr="00BD6BA4" w:rsidDel="00BD6BA4">
          <w:rPr>
            <w:rFonts w:ascii="Arial Narrow" w:hAnsi="Arial Narrow" w:cs="Arial Narrow"/>
          </w:rPr>
          <w:delText>monitorovanie projektov (počas aj po ukončení</w:delText>
        </w:r>
      </w:del>
      <w:del w:id="821" w:author="Adriana Giménez" w:date="2021-03-03T01:05:00Z">
        <w:r w:rsidRPr="00BD6BA4" w:rsidDel="008A38B0">
          <w:rPr>
            <w:rFonts w:ascii="Arial Narrow" w:hAnsi="Arial Narrow" w:cs="Arial Narrow"/>
          </w:rPr>
          <w:delText xml:space="preserve"> realizácii</w:delText>
        </w:r>
      </w:del>
      <w:del w:id="822" w:author="Adriana Giménez" w:date="2021-03-18T01:01:00Z">
        <w:r w:rsidRPr="00BD6BA4" w:rsidDel="00BD6BA4">
          <w:rPr>
            <w:rFonts w:ascii="Arial Narrow" w:hAnsi="Arial Narrow" w:cs="Arial Narrow"/>
          </w:rPr>
          <w:delText>)</w:delText>
        </w:r>
        <w:bookmarkStart w:id="823" w:name="_Toc190150343"/>
        <w:bookmarkEnd w:id="818"/>
        <w:r w:rsidRPr="00BD6BA4" w:rsidDel="00BD6BA4">
          <w:rPr>
            <w:rFonts w:ascii="Arial Narrow" w:hAnsi="Arial Narrow" w:cs="Arial Narrow"/>
          </w:rPr>
          <w:delText>,</w:delText>
        </w:r>
      </w:del>
    </w:p>
    <w:p w14:paraId="0A8358F6" w14:textId="1AB239BA" w:rsidR="003E2A8B" w:rsidRPr="00BD6BA4" w:rsidRDefault="003E2A8B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BD6BA4">
        <w:rPr>
          <w:rFonts w:ascii="Arial Narrow" w:hAnsi="Arial Narrow" w:cs="Arial Narrow"/>
        </w:rPr>
        <w:t>monitorovanie programov (agregácia údajov z projektovej úrovne</w:t>
      </w:r>
      <w:ins w:id="824" w:author="Adriana Giménez" w:date="2021-03-03T01:06:00Z">
        <w:r w:rsidR="008A38B0" w:rsidRPr="00BD6BA4">
          <w:rPr>
            <w:rFonts w:ascii="Arial Narrow" w:hAnsi="Arial Narrow" w:cs="Arial Narrow"/>
          </w:rPr>
          <w:t xml:space="preserve"> na úroveň programov</w:t>
        </w:r>
      </w:ins>
      <w:r w:rsidRPr="00BD6BA4">
        <w:rPr>
          <w:rFonts w:ascii="Arial Narrow" w:hAnsi="Arial Narrow" w:cs="Arial Narrow"/>
        </w:rPr>
        <w:t>)</w:t>
      </w:r>
      <w:bookmarkStart w:id="825" w:name="_Toc190150344"/>
      <w:bookmarkEnd w:id="823"/>
      <w:r w:rsidRPr="00BD6BA4">
        <w:rPr>
          <w:rFonts w:ascii="Arial Narrow" w:hAnsi="Arial Narrow" w:cs="Arial Narrow"/>
        </w:rPr>
        <w:t>,</w:t>
      </w:r>
    </w:p>
    <w:p w14:paraId="6BF88B8A" w14:textId="77777777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bookmarkStart w:id="826" w:name="_Toc190150345"/>
      <w:bookmarkEnd w:id="825"/>
      <w:r w:rsidRPr="00A43838">
        <w:rPr>
          <w:rFonts w:ascii="Arial Narrow" w:hAnsi="Arial Narrow" w:cs="Arial Narrow"/>
        </w:rPr>
        <w:t>poskytovanie širokého rozsahu dát pre hodnotenie programov z úrovne projektového a programového riadenia a</w:t>
      </w:r>
      <w:del w:id="827" w:author="Adriana Giménez" w:date="2021-03-03T01:07:00Z">
        <w:r w:rsidRPr="00A43838" w:rsidDel="008A38B0">
          <w:rPr>
            <w:rFonts w:ascii="Arial Narrow" w:hAnsi="Arial Narrow" w:cs="Arial Narrow"/>
          </w:rPr>
          <w:delText> </w:delText>
        </w:r>
      </w:del>
      <w:ins w:id="828" w:author="Adriana Giménez" w:date="2021-03-03T01:07:00Z">
        <w:r w:rsidR="008A38B0">
          <w:rPr>
            <w:rFonts w:ascii="Arial Narrow" w:hAnsi="Arial Narrow" w:cs="Arial Narrow"/>
          </w:rPr>
          <w:t> z </w:t>
        </w:r>
      </w:ins>
      <w:r w:rsidRPr="00A43838">
        <w:rPr>
          <w:rFonts w:ascii="Arial Narrow" w:hAnsi="Arial Narrow" w:cs="Arial Narrow"/>
        </w:rPr>
        <w:t>činnost</w:t>
      </w:r>
      <w:ins w:id="829" w:author="Adriana Giménez" w:date="2021-03-03T01:07:00Z">
        <w:r w:rsidR="008A38B0">
          <w:rPr>
            <w:rFonts w:ascii="Arial Narrow" w:hAnsi="Arial Narrow" w:cs="Arial Narrow"/>
          </w:rPr>
          <w:t xml:space="preserve">í </w:t>
        </w:r>
      </w:ins>
      <w:del w:id="830" w:author="Adriana Giménez" w:date="2021-03-03T01:07:00Z">
        <w:r w:rsidRPr="00A43838" w:rsidDel="008A38B0">
          <w:rPr>
            <w:rFonts w:ascii="Arial Narrow" w:hAnsi="Arial Narrow" w:cs="Arial Narrow"/>
          </w:rPr>
          <w:delText xml:space="preserve">i </w:delText>
        </w:r>
      </w:del>
      <w:r w:rsidRPr="00A43838">
        <w:rPr>
          <w:rFonts w:ascii="Arial Narrow" w:hAnsi="Arial Narrow" w:cs="Arial Narrow"/>
        </w:rPr>
        <w:t>jednotlivých orgánov.</w:t>
      </w:r>
      <w:bookmarkEnd w:id="826"/>
    </w:p>
    <w:p w14:paraId="390E137C" w14:textId="41074CCF" w:rsidR="003E2A8B" w:rsidRPr="00355C20" w:rsidRDefault="00707A86" w:rsidP="009354A5">
      <w:pPr>
        <w:pStyle w:val="Nadpis2"/>
      </w:pPr>
      <w:bookmarkStart w:id="831" w:name="_Toc190150349"/>
      <w:bookmarkStart w:id="832" w:name="_Toc190151507"/>
      <w:bookmarkStart w:id="833" w:name="_Toc201034576"/>
      <w:bookmarkStart w:id="834" w:name="_Toc419287877"/>
      <w:bookmarkStart w:id="835" w:name="_Toc421279275"/>
      <w:bookmarkStart w:id="836" w:name="_Toc67860547"/>
      <w:ins w:id="837" w:author="Adriana Giménez" w:date="2021-03-25T10:03:00Z">
        <w:r>
          <w:t xml:space="preserve">2.2 </w:t>
        </w:r>
      </w:ins>
      <w:r w:rsidR="003E2A8B" w:rsidRPr="00355C20">
        <w:t>Riadenie projektu ITMS</w:t>
      </w:r>
      <w:bookmarkEnd w:id="831"/>
      <w:bookmarkEnd w:id="832"/>
      <w:bookmarkEnd w:id="833"/>
      <w:r w:rsidR="003E2A8B" w:rsidRPr="00355C20">
        <w:t>2014+</w:t>
      </w:r>
      <w:bookmarkStart w:id="838" w:name="_Toc419287878"/>
      <w:bookmarkStart w:id="839" w:name="_Toc190150350"/>
      <w:bookmarkEnd w:id="834"/>
      <w:bookmarkEnd w:id="835"/>
      <w:bookmarkEnd w:id="836"/>
      <w:bookmarkEnd w:id="838"/>
    </w:p>
    <w:p w14:paraId="6C0E5AAE" w14:textId="66B189ED" w:rsidR="00BD6BA4" w:rsidRPr="00A43838" w:rsidRDefault="00BD6BA4" w:rsidP="00BD6BA4">
      <w:pPr>
        <w:spacing w:before="120" w:after="120"/>
        <w:ind w:firstLine="720"/>
        <w:jc w:val="both"/>
        <w:rPr>
          <w:ins w:id="840" w:author="Adriana Giménez" w:date="2021-03-18T00:58:00Z"/>
          <w:rFonts w:ascii="Arial Narrow" w:hAnsi="Arial Narrow" w:cs="Arial Narrow"/>
          <w:highlight w:val="yellow"/>
        </w:rPr>
      </w:pPr>
      <w:bookmarkStart w:id="841" w:name="_Toc419287879"/>
      <w:bookmarkEnd w:id="839"/>
      <w:ins w:id="842" w:author="Adriana Giménez" w:date="2021-03-18T00:58:00Z">
        <w:r w:rsidRPr="006976E9">
          <w:rPr>
            <w:rFonts w:ascii="Arial Narrow" w:hAnsi="Arial Narrow" w:cs="Arial Narrow"/>
          </w:rPr>
          <w:t xml:space="preserve">Gestorom, resp. odborným garantom </w:t>
        </w:r>
        <w:r>
          <w:rPr>
            <w:rFonts w:ascii="Arial Narrow" w:hAnsi="Arial Narrow" w:cs="Arial Narrow"/>
          </w:rPr>
          <w:t xml:space="preserve">a správcom </w:t>
        </w:r>
        <w:r w:rsidRPr="006976E9">
          <w:rPr>
            <w:rFonts w:ascii="Arial Narrow" w:hAnsi="Arial Narrow" w:cs="Arial Narrow"/>
          </w:rPr>
          <w:t xml:space="preserve">ITMS2014+ </w:t>
        </w:r>
        <w:r w:rsidRPr="00A43838">
          <w:rPr>
            <w:rFonts w:ascii="Arial Narrow" w:hAnsi="Arial Narrow" w:cs="Arial Narrow"/>
          </w:rPr>
          <w:t>(ďalej aj „správca ITMS2014+"</w:t>
        </w:r>
        <w:r>
          <w:rPr>
            <w:rFonts w:ascii="Arial Narrow" w:hAnsi="Arial Narrow" w:cs="Arial Narrow"/>
          </w:rPr>
          <w:t xml:space="preserve">) </w:t>
        </w:r>
        <w:r w:rsidRPr="006976E9">
          <w:rPr>
            <w:rFonts w:ascii="Arial Narrow" w:hAnsi="Arial Narrow" w:cs="Arial Narrow"/>
          </w:rPr>
          <w:t>je Ministerstvo investícií, regionálneho rozvoja a informatizácie SR</w:t>
        </w:r>
        <w:del w:id="843" w:author="kmetova.lenda@gmail.com" w:date="2021-03-24T14:43:00Z">
          <w:r w:rsidRPr="00845CF4" w:rsidDel="004A798A">
            <w:rPr>
              <w:rFonts w:ascii="Arial Narrow" w:hAnsi="Arial Narrow" w:cs="Arial Narrow"/>
            </w:rPr>
            <w:delText xml:space="preserve"> z</w:delText>
          </w:r>
          <w:r w:rsidDel="004A798A">
            <w:rPr>
              <w:rFonts w:ascii="Arial Narrow" w:hAnsi="Arial Narrow" w:cs="Arial Narrow"/>
            </w:rPr>
            <w:delText> </w:delText>
          </w:r>
          <w:r w:rsidRPr="00845CF4" w:rsidDel="004A798A">
            <w:rPr>
              <w:rFonts w:ascii="Arial Narrow" w:hAnsi="Arial Narrow" w:cs="Arial Narrow"/>
            </w:rPr>
            <w:delText xml:space="preserve">pozície </w:delText>
          </w:r>
          <w:r w:rsidDel="004A798A">
            <w:rPr>
              <w:rFonts w:ascii="Arial Narrow" w:hAnsi="Arial Narrow" w:cs="Arial Narrow"/>
            </w:rPr>
            <w:delText>plnenia úloh CKO</w:delText>
          </w:r>
        </w:del>
        <w:r w:rsidRPr="006976E9">
          <w:rPr>
            <w:rFonts w:ascii="Arial Narrow" w:hAnsi="Arial Narrow" w:cs="Arial Narrow"/>
          </w:rPr>
          <w:t>.</w:t>
        </w:r>
        <w:r>
          <w:rPr>
            <w:rFonts w:ascii="Arial Narrow" w:hAnsi="Arial Narrow" w:cs="Arial Narrow"/>
          </w:rPr>
          <w:t xml:space="preserve"> Za prevádzku ITMS2014+ zodpovedá</w:t>
        </w:r>
        <w:r w:rsidRPr="00A43838">
          <w:rPr>
            <w:rFonts w:ascii="Arial Narrow" w:hAnsi="Arial Narrow" w:cs="Arial Narrow"/>
          </w:rPr>
          <w:t xml:space="preserve"> DataCentrum (ďalej aj „prevádzkovateľ ITMS2014+“).</w:t>
        </w:r>
        <w:r w:rsidRPr="003D5EE6">
          <w:rPr>
            <w:rFonts w:ascii="Arial Narrow" w:hAnsi="Arial Narrow" w:cs="Arial Narrow"/>
          </w:rPr>
          <w:t xml:space="preserve"> </w:t>
        </w:r>
        <w:r w:rsidRPr="00A43838">
          <w:rPr>
            <w:rFonts w:ascii="Arial Narrow" w:hAnsi="Arial Narrow" w:cs="Arial Narrow"/>
          </w:rPr>
          <w:t xml:space="preserve">CKO </w:t>
        </w:r>
        <w:r>
          <w:rPr>
            <w:rFonts w:ascii="Arial Narrow" w:hAnsi="Arial Narrow" w:cs="Arial Narrow"/>
          </w:rPr>
          <w:t>vývoj jednotlivých</w:t>
        </w:r>
        <w:r w:rsidRPr="00A43838">
          <w:rPr>
            <w:rFonts w:ascii="Arial Narrow" w:hAnsi="Arial Narrow" w:cs="Arial Narrow"/>
          </w:rPr>
          <w:t xml:space="preserve"> </w:t>
        </w:r>
        <w:r>
          <w:rPr>
            <w:rFonts w:ascii="Arial Narrow" w:hAnsi="Arial Narrow" w:cs="Arial Narrow"/>
          </w:rPr>
          <w:t xml:space="preserve">funkcionalít </w:t>
        </w:r>
        <w:r w:rsidRPr="00A43838">
          <w:rPr>
            <w:rFonts w:ascii="Arial Narrow" w:hAnsi="Arial Narrow" w:cs="Arial Narrow"/>
          </w:rPr>
          <w:t xml:space="preserve">ITMS2014+ </w:t>
        </w:r>
      </w:ins>
      <w:ins w:id="844" w:author="kmetova.lenda@gmail.com" w:date="2021-03-24T14:46:00Z">
        <w:r w:rsidR="004A798A">
          <w:rPr>
            <w:rFonts w:ascii="Arial Narrow" w:hAnsi="Arial Narrow" w:cs="Arial Narrow"/>
          </w:rPr>
          <w:t xml:space="preserve">konzultuje a </w:t>
        </w:r>
      </w:ins>
      <w:ins w:id="845" w:author="Adriana Giménez" w:date="2021-03-18T00:58:00Z">
        <w:r>
          <w:rPr>
            <w:rFonts w:ascii="Arial Narrow" w:hAnsi="Arial Narrow" w:cs="Arial Narrow"/>
          </w:rPr>
          <w:t>realizuje v</w:t>
        </w:r>
        <w:del w:id="846" w:author="kmetova.lenda@gmail.com" w:date="2021-03-24T14:45:00Z">
          <w:r w:rsidDel="004A798A">
            <w:rPr>
              <w:rFonts w:ascii="Arial Narrow" w:hAnsi="Arial Narrow" w:cs="Arial Narrow"/>
            </w:rPr>
            <w:delText> </w:delText>
          </w:r>
        </w:del>
      </w:ins>
      <w:ins w:id="847" w:author="kmetova.lenda@gmail.com" w:date="2021-03-24T14:45:00Z">
        <w:r w:rsidR="004A798A">
          <w:rPr>
            <w:rFonts w:ascii="Arial Narrow" w:hAnsi="Arial Narrow" w:cs="Arial Narrow"/>
          </w:rPr>
          <w:t> </w:t>
        </w:r>
      </w:ins>
      <w:ins w:id="848" w:author="Adriana Giménez" w:date="2021-03-18T00:58:00Z">
        <w:del w:id="849" w:author="kmetova.lenda@gmail.com" w:date="2021-03-24T14:45:00Z">
          <w:r w:rsidDel="004A798A">
            <w:rPr>
              <w:rFonts w:ascii="Arial Narrow" w:hAnsi="Arial Narrow" w:cs="Arial Narrow"/>
            </w:rPr>
            <w:delText>konzultácii a </w:delText>
          </w:r>
        </w:del>
        <w:r>
          <w:rPr>
            <w:rFonts w:ascii="Arial Narrow" w:hAnsi="Arial Narrow" w:cs="Arial Narrow"/>
          </w:rPr>
          <w:t xml:space="preserve">spolupráci </w:t>
        </w:r>
        <w:r w:rsidRPr="00A43838">
          <w:rPr>
            <w:rFonts w:ascii="Arial Narrow" w:hAnsi="Arial Narrow" w:cs="Arial Narrow"/>
          </w:rPr>
          <w:t>s relevantnými subjekt</w:t>
        </w:r>
        <w:r>
          <w:rPr>
            <w:rFonts w:ascii="Arial Narrow" w:hAnsi="Arial Narrow" w:cs="Arial Narrow"/>
          </w:rPr>
          <w:t>ami – orgánmi implementácie fondov, predovšetkým s</w:t>
        </w:r>
        <w:del w:id="850" w:author="kmetova.lenda@gmail.com" w:date="2021-03-24T14:48:00Z">
          <w:r w:rsidDel="004A798A">
            <w:rPr>
              <w:rFonts w:ascii="Arial Narrow" w:hAnsi="Arial Narrow" w:cs="Arial Narrow"/>
            </w:rPr>
            <w:delText> </w:delText>
          </w:r>
        </w:del>
      </w:ins>
      <w:ins w:id="851" w:author="kmetova.lenda@gmail.com" w:date="2021-03-24T14:48:00Z">
        <w:r w:rsidR="004A798A">
          <w:rPr>
            <w:rFonts w:ascii="Arial Narrow" w:hAnsi="Arial Narrow" w:cs="Arial Narrow"/>
          </w:rPr>
          <w:t> </w:t>
        </w:r>
      </w:ins>
      <w:ins w:id="852" w:author="Adriana Giménez" w:date="2021-03-18T00:58:00Z">
        <w:r>
          <w:rPr>
            <w:rFonts w:ascii="Arial Narrow" w:hAnsi="Arial Narrow" w:cs="Arial Narrow"/>
          </w:rPr>
          <w:t>R</w:t>
        </w:r>
      </w:ins>
      <w:ins w:id="853" w:author="kmetova.lenda@gmail.com" w:date="2021-03-24T14:48:00Z">
        <w:r w:rsidR="004A798A">
          <w:rPr>
            <w:rFonts w:ascii="Arial Narrow" w:hAnsi="Arial Narrow" w:cs="Arial Narrow"/>
          </w:rPr>
          <w:t xml:space="preserve">iadiacimi orgánmi </w:t>
        </w:r>
      </w:ins>
      <w:ins w:id="854" w:author="Adriana Giménez" w:date="2021-03-25T10:17:00Z">
        <w:r w:rsidR="00336B6C">
          <w:rPr>
            <w:rFonts w:ascii="Arial Narrow" w:hAnsi="Arial Narrow" w:cs="Arial Narrow"/>
          </w:rPr>
          <w:t xml:space="preserve">(ďalej len „RO“) </w:t>
        </w:r>
      </w:ins>
      <w:ins w:id="855" w:author="Adriana Giménez" w:date="2021-03-18T00:58:00Z">
        <w:del w:id="856" w:author="kmetova.lenda@gmail.com" w:date="2021-03-24T14:48:00Z">
          <w:r w:rsidDel="004A798A">
            <w:rPr>
              <w:rFonts w:ascii="Arial Narrow" w:hAnsi="Arial Narrow" w:cs="Arial Narrow"/>
            </w:rPr>
            <w:delText xml:space="preserve">O </w:delText>
          </w:r>
        </w:del>
        <w:r>
          <w:rPr>
            <w:rFonts w:ascii="Arial Narrow" w:hAnsi="Arial Narrow" w:cs="Arial Narrow"/>
          </w:rPr>
          <w:t>a</w:t>
        </w:r>
        <w:del w:id="857" w:author="kmetova.lenda@gmail.com" w:date="2021-03-24T14:48:00Z">
          <w:r w:rsidDel="004A798A">
            <w:rPr>
              <w:rFonts w:ascii="Arial Narrow" w:hAnsi="Arial Narrow" w:cs="Arial Narrow"/>
            </w:rPr>
            <w:delText xml:space="preserve"> </w:delText>
          </w:r>
        </w:del>
      </w:ins>
      <w:ins w:id="858" w:author="kmetova.lenda@gmail.com" w:date="2021-03-24T14:48:00Z">
        <w:r w:rsidR="004A798A">
          <w:rPr>
            <w:rFonts w:ascii="Arial Narrow" w:hAnsi="Arial Narrow" w:cs="Arial Narrow"/>
          </w:rPr>
          <w:t> </w:t>
        </w:r>
      </w:ins>
      <w:ins w:id="859" w:author="Adriana Giménez" w:date="2021-03-18T00:58:00Z">
        <w:r w:rsidRPr="00A43838">
          <w:rPr>
            <w:rFonts w:ascii="Arial Narrow" w:hAnsi="Arial Narrow" w:cs="Arial Narrow"/>
          </w:rPr>
          <w:t>C</w:t>
        </w:r>
      </w:ins>
      <w:ins w:id="860" w:author="kmetova.lenda@gmail.com" w:date="2021-03-24T14:48:00Z">
        <w:r w:rsidR="004A798A">
          <w:rPr>
            <w:rFonts w:ascii="Arial Narrow" w:hAnsi="Arial Narrow" w:cs="Arial Narrow"/>
          </w:rPr>
          <w:t>ertifikačným orgánom</w:t>
        </w:r>
      </w:ins>
      <w:ins w:id="861" w:author="Adriana Giménez" w:date="2021-03-25T10:17:00Z">
        <w:r w:rsidR="00336B6C">
          <w:rPr>
            <w:rFonts w:ascii="Arial Narrow" w:hAnsi="Arial Narrow" w:cs="Arial Narrow"/>
          </w:rPr>
          <w:t xml:space="preserve"> (ďalej len „CO“)</w:t>
        </w:r>
      </w:ins>
      <w:ins w:id="862" w:author="Adriana Giménez" w:date="2021-03-18T00:58:00Z">
        <w:del w:id="863" w:author="kmetova.lenda@gmail.com" w:date="2021-03-24T14:48:00Z">
          <w:r w:rsidRPr="00A43838" w:rsidDel="004A798A">
            <w:rPr>
              <w:rFonts w:ascii="Arial Narrow" w:hAnsi="Arial Narrow" w:cs="Arial Narrow"/>
            </w:rPr>
            <w:delText>O</w:delText>
          </w:r>
        </w:del>
        <w:r w:rsidRPr="00A43838">
          <w:rPr>
            <w:rFonts w:ascii="Arial Narrow" w:hAnsi="Arial Narrow" w:cs="Arial Narrow"/>
          </w:rPr>
          <w:t xml:space="preserve">. </w:t>
        </w:r>
      </w:ins>
    </w:p>
    <w:p w14:paraId="7DB9AEDB" w14:textId="77777777" w:rsidR="003E2A8B" w:rsidRPr="00A43838" w:rsidDel="006431F0" w:rsidRDefault="003E2A8B" w:rsidP="003E2A8B">
      <w:pPr>
        <w:ind w:firstLine="720"/>
        <w:jc w:val="both"/>
        <w:rPr>
          <w:del w:id="864" w:author="Adriana Giménez" w:date="2021-03-04T23:54:00Z"/>
          <w:rFonts w:ascii="Arial Narrow" w:hAnsi="Arial Narrow" w:cs="Arial Narrow"/>
        </w:rPr>
      </w:pPr>
    </w:p>
    <w:p w14:paraId="57760C41" w14:textId="6A908535" w:rsidR="001E6D0A" w:rsidRDefault="003E2A8B" w:rsidP="006976E9">
      <w:pPr>
        <w:spacing w:before="120" w:after="120"/>
        <w:ind w:firstLine="720"/>
        <w:jc w:val="both"/>
        <w:rPr>
          <w:ins w:id="865" w:author="Adriana Giménez" w:date="2021-03-03T01:08:00Z"/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Riadenie projektu ITMS2014+ je vykonávané v zmysle platne uzatvorených zmluvných vzťahov</w:t>
      </w:r>
      <w:ins w:id="866" w:author="kmetova.lenda@gmail.com" w:date="2021-03-24T15:25:00Z">
        <w:r w:rsidR="009929AB">
          <w:rPr>
            <w:rFonts w:ascii="Arial Narrow" w:hAnsi="Arial Narrow" w:cs="Arial Narrow"/>
          </w:rPr>
          <w:t xml:space="preserve">. </w:t>
        </w:r>
      </w:ins>
      <w:ins w:id="867" w:author="Adriana Giménez" w:date="2021-03-04T23:56:00Z">
        <w:del w:id="868" w:author="kmetova.lenda@gmail.com" w:date="2021-03-24T15:25:00Z">
          <w:r w:rsidR="008B0A1A" w:rsidDel="009929AB">
            <w:rPr>
              <w:rFonts w:ascii="Arial Narrow" w:hAnsi="Arial Narrow" w:cs="Arial Narrow"/>
            </w:rPr>
            <w:delText xml:space="preserve"> medzi </w:delText>
          </w:r>
          <w:r w:rsidR="008B0A1A" w:rsidRPr="006976E9" w:rsidDel="009929AB">
            <w:rPr>
              <w:rFonts w:ascii="Arial Narrow" w:hAnsi="Arial Narrow" w:cs="Arial Narrow"/>
              <w:highlight w:val="green"/>
            </w:rPr>
            <w:delText>..........................</w:delText>
          </w:r>
        </w:del>
      </w:ins>
      <w:del w:id="869" w:author="kmetova.lenda@gmail.com" w:date="2021-03-24T15:25:00Z">
        <w:r w:rsidRPr="006976E9" w:rsidDel="009929AB">
          <w:rPr>
            <w:rFonts w:ascii="Arial Narrow" w:hAnsi="Arial Narrow" w:cs="Arial Narrow"/>
            <w:highlight w:val="green"/>
          </w:rPr>
          <w:delText>.</w:delText>
        </w:r>
        <w:r w:rsidRPr="00A43838" w:rsidDel="009929AB">
          <w:rPr>
            <w:rFonts w:ascii="Arial Narrow" w:hAnsi="Arial Narrow" w:cs="Arial Narrow"/>
          </w:rPr>
          <w:delText xml:space="preserve"> </w:delText>
        </w:r>
      </w:del>
      <w:r w:rsidRPr="00A43838">
        <w:rPr>
          <w:rFonts w:ascii="Arial Narrow" w:hAnsi="Arial Narrow" w:cs="Arial Narrow"/>
        </w:rPr>
        <w:t>Z úrovne správcu ITMS2014+</w:t>
      </w:r>
      <w:ins w:id="870" w:author="Adriana Giménez" w:date="2021-03-03T01:07:00Z">
        <w:r w:rsidR="001E6D0A">
          <w:rPr>
            <w:rFonts w:ascii="Arial Narrow" w:hAnsi="Arial Narrow" w:cs="Arial Narrow"/>
          </w:rPr>
          <w:t xml:space="preserve"> </w:t>
        </w:r>
      </w:ins>
      <w:del w:id="871" w:author="Adriana Giménez" w:date="2021-03-03T01:07:00Z">
        <w:r w:rsidRPr="00A43838" w:rsidDel="001E6D0A">
          <w:rPr>
            <w:rFonts w:ascii="Arial Narrow" w:hAnsi="Arial Narrow" w:cs="Arial Narrow"/>
          </w:rPr>
          <w:delText xml:space="preserve">, </w:delText>
        </w:r>
        <w:r w:rsidRPr="006976E9" w:rsidDel="001E6D0A">
          <w:rPr>
            <w:rFonts w:ascii="Arial Narrow" w:hAnsi="Arial Narrow" w:cs="Arial Narrow"/>
            <w:strike/>
          </w:rPr>
          <w:delText>t.j. Úradu vlády SR</w:delText>
        </w:r>
        <w:r w:rsidRPr="00A43838" w:rsidDel="001E6D0A">
          <w:rPr>
            <w:rFonts w:ascii="Arial Narrow" w:hAnsi="Arial Narrow" w:cs="Arial Narrow"/>
          </w:rPr>
          <w:delText xml:space="preserve"> </w:delText>
        </w:r>
      </w:del>
      <w:del w:id="872" w:author="Adriana Giménez" w:date="2021-03-03T01:08:00Z">
        <w:r w:rsidRPr="00A43838" w:rsidDel="001E6D0A">
          <w:rPr>
            <w:rFonts w:ascii="Arial Narrow" w:hAnsi="Arial Narrow" w:cs="Arial Narrow"/>
          </w:rPr>
          <w:delText xml:space="preserve">zabezpečuje </w:delText>
        </w:r>
      </w:del>
      <w:r w:rsidRPr="00A43838">
        <w:rPr>
          <w:rFonts w:ascii="Arial Narrow" w:hAnsi="Arial Narrow" w:cs="Arial Narrow"/>
        </w:rPr>
        <w:t xml:space="preserve">riadenie projektu ITMS2014+ </w:t>
      </w:r>
      <w:del w:id="873" w:author="kmetova.lenda@gmail.com" w:date="2021-03-24T14:47:00Z">
        <w:r w:rsidRPr="00A43838" w:rsidDel="004A798A">
          <w:rPr>
            <w:rFonts w:ascii="Arial Narrow" w:hAnsi="Arial Narrow" w:cs="Arial Narrow"/>
          </w:rPr>
          <w:delText xml:space="preserve"> </w:delText>
        </w:r>
      </w:del>
      <w:ins w:id="874" w:author="Adriana Giménez" w:date="2021-03-03T01:08:00Z">
        <w:r w:rsidR="001E6D0A" w:rsidRPr="00791BB4">
          <w:rPr>
            <w:rFonts w:ascii="Arial Narrow" w:hAnsi="Arial Narrow" w:cs="Arial Narrow"/>
          </w:rPr>
          <w:t xml:space="preserve">zabezpečuje </w:t>
        </w:r>
      </w:ins>
      <w:r w:rsidRPr="005172B0">
        <w:rPr>
          <w:rFonts w:ascii="Arial Narrow" w:hAnsi="Arial Narrow" w:cs="Arial Narrow"/>
        </w:rPr>
        <w:t>CKO</w:t>
      </w:r>
      <w:r w:rsidRPr="00791BB4">
        <w:rPr>
          <w:rFonts w:ascii="Arial Narrow" w:hAnsi="Arial Narrow" w:cs="Arial Narrow"/>
        </w:rPr>
        <w:t>.</w:t>
      </w:r>
      <w:r w:rsidRPr="00A43838">
        <w:rPr>
          <w:rFonts w:ascii="Arial Narrow" w:hAnsi="Arial Narrow" w:cs="Arial Narrow"/>
        </w:rPr>
        <w:t xml:space="preserve"> </w:t>
      </w:r>
    </w:p>
    <w:p w14:paraId="66C10DD3" w14:textId="0507750B" w:rsidR="001E6D0A" w:rsidRDefault="008B0A1A" w:rsidP="006976E9">
      <w:pPr>
        <w:spacing w:before="120" w:after="120"/>
        <w:ind w:firstLine="720"/>
        <w:jc w:val="both"/>
        <w:rPr>
          <w:ins w:id="875" w:author="Adriana Giménez" w:date="2021-03-03T01:08:00Z"/>
          <w:rFonts w:ascii="Arial Narrow" w:hAnsi="Arial Narrow" w:cs="Arial Narrow"/>
        </w:rPr>
      </w:pPr>
      <w:ins w:id="876" w:author="Adriana Giménez" w:date="2021-03-04T23:58:00Z">
        <w:r w:rsidRPr="005172B0">
          <w:rPr>
            <w:rFonts w:ascii="Arial Narrow" w:hAnsi="Arial Narrow" w:cs="Arial Narrow"/>
          </w:rPr>
          <w:lastRenderedPageBreak/>
          <w:t>Manažérske</w:t>
        </w:r>
        <w:r w:rsidRPr="00791BB4">
          <w:rPr>
            <w:rFonts w:ascii="Arial Narrow" w:hAnsi="Arial Narrow" w:cs="Arial Narrow"/>
          </w:rPr>
          <w:t xml:space="preserve"> riadenie projektu </w:t>
        </w:r>
      </w:ins>
      <w:ins w:id="877" w:author="Adriana Giménez" w:date="2021-03-05T00:00:00Z">
        <w:r w:rsidRPr="00791BB4">
          <w:rPr>
            <w:rFonts w:ascii="Arial Narrow" w:hAnsi="Arial Narrow" w:cs="Arial Narrow"/>
          </w:rPr>
          <w:t xml:space="preserve">zabezpečuje </w:t>
        </w:r>
      </w:ins>
      <w:ins w:id="878" w:author="Adriana Giménez" w:date="2021-03-17T00:27:00Z">
        <w:del w:id="879" w:author="kmetova.lenda@gmail.com" w:date="2021-03-24T14:55:00Z">
          <w:r w:rsidR="002B55D8" w:rsidRPr="00791BB4" w:rsidDel="00E06781">
            <w:rPr>
              <w:rFonts w:ascii="Arial Narrow" w:hAnsi="Arial Narrow" w:cs="Arial Narrow"/>
            </w:rPr>
            <w:delText xml:space="preserve">príslušný </w:delText>
          </w:r>
        </w:del>
        <w:r w:rsidR="002B55D8" w:rsidRPr="00791BB4">
          <w:rPr>
            <w:rFonts w:ascii="Arial Narrow" w:hAnsi="Arial Narrow" w:cs="Arial Narrow"/>
          </w:rPr>
          <w:t>generálny riaditeľ</w:t>
        </w:r>
      </w:ins>
      <w:ins w:id="880" w:author="Adriana Giménez" w:date="2021-03-17T00:28:00Z">
        <w:r w:rsidR="002B55D8" w:rsidRPr="00791BB4">
          <w:rPr>
            <w:rFonts w:ascii="Arial Narrow" w:hAnsi="Arial Narrow" w:cs="Arial Narrow"/>
          </w:rPr>
          <w:t xml:space="preserve"> </w:t>
        </w:r>
      </w:ins>
      <w:ins w:id="881" w:author="kmetova.lenda@gmail.com" w:date="2021-03-24T14:55:00Z">
        <w:r w:rsidR="00E06781">
          <w:rPr>
            <w:rFonts w:ascii="Arial Narrow" w:hAnsi="Arial Narrow" w:cs="Arial Narrow"/>
          </w:rPr>
          <w:t>vecne príslušn</w:t>
        </w:r>
      </w:ins>
      <w:ins w:id="882" w:author="kmetova.lenda@gmail.com" w:date="2021-03-24T14:56:00Z">
        <w:r w:rsidR="00E06781">
          <w:rPr>
            <w:rFonts w:ascii="Arial Narrow" w:hAnsi="Arial Narrow" w:cs="Arial Narrow"/>
          </w:rPr>
          <w:t xml:space="preserve">ej sekcie </w:t>
        </w:r>
      </w:ins>
      <w:del w:id="883" w:author="Adriana Giménez" w:date="2021-03-05T00:00:00Z">
        <w:r w:rsidR="003E2A8B" w:rsidRPr="005172B0" w:rsidDel="008B0A1A">
          <w:rPr>
            <w:rFonts w:ascii="Arial Narrow" w:hAnsi="Arial Narrow" w:cs="Arial Narrow"/>
            <w:strike/>
          </w:rPr>
          <w:delText>G</w:delText>
        </w:r>
      </w:del>
      <w:del w:id="884" w:author="Adriana Giménez" w:date="2021-03-17T00:29:00Z">
        <w:r w:rsidR="003E2A8B" w:rsidRPr="005172B0" w:rsidDel="002B55D8">
          <w:rPr>
            <w:rFonts w:ascii="Arial Narrow" w:hAnsi="Arial Narrow" w:cs="Arial Narrow"/>
            <w:strike/>
          </w:rPr>
          <w:delText>enerálny manažér CKO (generálny riaditeľ sekcie CKO)</w:delText>
        </w:r>
        <w:r w:rsidR="003E2A8B" w:rsidRPr="00791BB4" w:rsidDel="002B55D8">
          <w:rPr>
            <w:rFonts w:ascii="Arial Narrow" w:hAnsi="Arial Narrow" w:cs="Arial Narrow"/>
          </w:rPr>
          <w:delText xml:space="preserve"> </w:delText>
        </w:r>
      </w:del>
      <w:ins w:id="885" w:author="Adriana Giménez" w:date="2021-03-17T00:28:00Z">
        <w:r w:rsidR="002B55D8" w:rsidRPr="00791BB4">
          <w:rPr>
            <w:rFonts w:ascii="Arial Narrow" w:hAnsi="Arial Narrow" w:cs="Arial Narrow"/>
          </w:rPr>
          <w:t xml:space="preserve">v </w:t>
        </w:r>
      </w:ins>
      <w:r w:rsidR="003E2A8B" w:rsidRPr="00791BB4">
        <w:rPr>
          <w:rFonts w:ascii="Arial Narrow" w:hAnsi="Arial Narrow" w:cs="Arial Narrow"/>
        </w:rPr>
        <w:t>spolu</w:t>
      </w:r>
      <w:ins w:id="886" w:author="Adriana Giménez" w:date="2021-03-17T00:28:00Z">
        <w:r w:rsidR="002B55D8" w:rsidRPr="00791BB4">
          <w:rPr>
            <w:rFonts w:ascii="Arial Narrow" w:hAnsi="Arial Narrow" w:cs="Arial Narrow"/>
          </w:rPr>
          <w:t>práci</w:t>
        </w:r>
      </w:ins>
      <w:r w:rsidR="003E2A8B" w:rsidRPr="00791BB4">
        <w:rPr>
          <w:rFonts w:ascii="Arial Narrow" w:hAnsi="Arial Narrow" w:cs="Arial Narrow"/>
        </w:rPr>
        <w:t xml:space="preserve"> s </w:t>
      </w:r>
      <w:r w:rsidR="003E2A8B" w:rsidRPr="005172B0">
        <w:rPr>
          <w:rFonts w:ascii="Arial Narrow" w:hAnsi="Arial Narrow" w:cs="Arial Narrow"/>
        </w:rPr>
        <w:t>hlavným manažérom ITMS2014+ (</w:t>
      </w:r>
      <w:ins w:id="887" w:author="Adriana Giménez" w:date="2021-03-17T00:28:00Z">
        <w:del w:id="888" w:author="kmetova.lenda@gmail.com" w:date="2021-03-24T14:55:00Z">
          <w:r w:rsidR="002B55D8" w:rsidRPr="005172B0" w:rsidDel="00E06781">
            <w:rPr>
              <w:rFonts w:ascii="Arial Narrow" w:hAnsi="Arial Narrow" w:cs="Arial Narrow"/>
            </w:rPr>
            <w:delText xml:space="preserve">príslušný </w:delText>
          </w:r>
        </w:del>
      </w:ins>
      <w:r w:rsidR="003E2A8B" w:rsidRPr="005172B0">
        <w:rPr>
          <w:rFonts w:ascii="Arial Narrow" w:hAnsi="Arial Narrow" w:cs="Arial Narrow"/>
        </w:rPr>
        <w:t>riaditeľ</w:t>
      </w:r>
      <w:ins w:id="889" w:author="kmetova.lenda@gmail.com" w:date="2021-03-24T14:55:00Z">
        <w:r w:rsidR="00E06781">
          <w:rPr>
            <w:rFonts w:ascii="Arial Narrow" w:hAnsi="Arial Narrow" w:cs="Arial Narrow"/>
          </w:rPr>
          <w:t xml:space="preserve"> vecne príslušného</w:t>
        </w:r>
      </w:ins>
      <w:r w:rsidR="003E2A8B" w:rsidRPr="005172B0">
        <w:rPr>
          <w:rFonts w:ascii="Arial Narrow" w:hAnsi="Arial Narrow" w:cs="Arial Narrow"/>
        </w:rPr>
        <w:t xml:space="preserve"> odboru</w:t>
      </w:r>
      <w:del w:id="890" w:author="Adriana Giménez" w:date="2021-03-17T00:28:00Z">
        <w:r w:rsidR="003E2A8B" w:rsidRPr="005172B0" w:rsidDel="002B55D8">
          <w:rPr>
            <w:rFonts w:ascii="Arial Narrow" w:hAnsi="Arial Narrow" w:cs="Arial Narrow"/>
          </w:rPr>
          <w:delText xml:space="preserve"> ITMS</w:delText>
        </w:r>
      </w:del>
      <w:r w:rsidR="003E2A8B" w:rsidRPr="005172B0">
        <w:rPr>
          <w:rFonts w:ascii="Arial Narrow" w:hAnsi="Arial Narrow" w:cs="Arial Narrow"/>
        </w:rPr>
        <w:t>)</w:t>
      </w:r>
      <w:del w:id="891" w:author="Adriana Giménez" w:date="2021-03-05T00:00:00Z">
        <w:r w:rsidR="003E2A8B" w:rsidRPr="00791BB4" w:rsidDel="008B0A1A">
          <w:rPr>
            <w:rFonts w:ascii="Arial Narrow" w:hAnsi="Arial Narrow" w:cs="Arial Narrow"/>
          </w:rPr>
          <w:delText xml:space="preserve"> zabezpečujú riadenie projektu z manažérskej úrovne</w:delText>
        </w:r>
      </w:del>
      <w:r w:rsidR="003E2A8B" w:rsidRPr="00791BB4">
        <w:rPr>
          <w:rFonts w:ascii="Arial Narrow" w:hAnsi="Arial Narrow" w:cs="Arial Narrow"/>
        </w:rPr>
        <w:t>.</w:t>
      </w:r>
      <w:r w:rsidR="003E2A8B" w:rsidRPr="00A43838">
        <w:rPr>
          <w:rFonts w:ascii="Arial Narrow" w:hAnsi="Arial Narrow" w:cs="Arial Narrow"/>
        </w:rPr>
        <w:t xml:space="preserve"> </w:t>
      </w:r>
    </w:p>
    <w:p w14:paraId="173C4D4B" w14:textId="77777777" w:rsidR="008B0A1A" w:rsidRDefault="008B0A1A" w:rsidP="006976E9">
      <w:pPr>
        <w:spacing w:before="120" w:after="120"/>
        <w:ind w:firstLine="720"/>
        <w:jc w:val="both"/>
        <w:rPr>
          <w:ins w:id="892" w:author="Adriana Giménez" w:date="2021-03-04T23:58:00Z"/>
          <w:rFonts w:ascii="Arial Narrow" w:hAnsi="Arial Narrow" w:cs="Arial Narrow"/>
        </w:rPr>
      </w:pPr>
      <w:ins w:id="893" w:author="Adriana Giménez" w:date="2021-03-04T23:59:00Z">
        <w:r w:rsidRPr="00791BB4">
          <w:rPr>
            <w:rFonts w:ascii="Arial Narrow" w:hAnsi="Arial Narrow" w:cs="Arial Narrow"/>
          </w:rPr>
          <w:t>O</w:t>
        </w:r>
      </w:ins>
      <w:del w:id="894" w:author="Adriana Giménez" w:date="2021-03-04T23:59:00Z">
        <w:r w:rsidR="003E2A8B" w:rsidRPr="00791BB4" w:rsidDel="008B0A1A">
          <w:rPr>
            <w:rFonts w:ascii="Arial Narrow" w:hAnsi="Arial Narrow" w:cs="Arial Narrow"/>
          </w:rPr>
          <w:delText xml:space="preserve">Projektové </w:delText>
        </w:r>
      </w:del>
      <w:ins w:id="895" w:author="Adriana Giménez" w:date="2021-03-04T23:59:00Z">
        <w:r w:rsidRPr="00791BB4">
          <w:rPr>
            <w:rFonts w:ascii="Arial Narrow" w:hAnsi="Arial Narrow" w:cs="Arial Narrow"/>
          </w:rPr>
          <w:t xml:space="preserve">peratívnu úroveň riadenia projektu </w:t>
        </w:r>
      </w:ins>
      <w:del w:id="896" w:author="Adriana Giménez" w:date="2021-03-04T23:59:00Z">
        <w:r w:rsidR="003E2A8B" w:rsidRPr="00791BB4" w:rsidDel="008B0A1A">
          <w:rPr>
            <w:rFonts w:ascii="Arial Narrow" w:hAnsi="Arial Narrow" w:cs="Arial Narrow"/>
          </w:rPr>
          <w:delText xml:space="preserve">riadenie projektu </w:delText>
        </w:r>
      </w:del>
      <w:r w:rsidR="003E2A8B" w:rsidRPr="00791BB4">
        <w:rPr>
          <w:rFonts w:ascii="Arial Narrow" w:hAnsi="Arial Narrow" w:cs="Arial Narrow"/>
        </w:rPr>
        <w:t>zabezpečuje projektový manažér ITMS2014+ (</w:t>
      </w:r>
      <w:del w:id="897" w:author="Adriana Giménez" w:date="2021-03-04T23:59:00Z">
        <w:r w:rsidR="003E2A8B" w:rsidRPr="005172B0" w:rsidDel="008B0A1A">
          <w:rPr>
            <w:rFonts w:ascii="Arial Narrow" w:hAnsi="Arial Narrow" w:cs="Arial Narrow"/>
          </w:rPr>
          <w:delText xml:space="preserve">riadiaci </w:delText>
        </w:r>
      </w:del>
      <w:del w:id="898" w:author="Adriana Giménez" w:date="2021-03-17T00:29:00Z">
        <w:r w:rsidR="003E2A8B" w:rsidRPr="005172B0" w:rsidDel="002B55D8">
          <w:rPr>
            <w:rFonts w:ascii="Arial Narrow" w:hAnsi="Arial Narrow" w:cs="Arial Narrow"/>
          </w:rPr>
          <w:delText xml:space="preserve">manažér </w:delText>
        </w:r>
      </w:del>
      <w:ins w:id="899" w:author="Adriana Giménez" w:date="2021-03-17T00:29:00Z">
        <w:r w:rsidR="002B55D8">
          <w:rPr>
            <w:rFonts w:ascii="Arial Narrow" w:hAnsi="Arial Narrow" w:cs="Arial Narrow"/>
          </w:rPr>
          <w:t>príslušný vedúci oddelenia</w:t>
        </w:r>
      </w:ins>
      <w:del w:id="900" w:author="Adriana Giménez" w:date="2021-03-17T00:30:00Z">
        <w:r w:rsidR="003E2A8B" w:rsidRPr="005172B0" w:rsidDel="002B55D8">
          <w:rPr>
            <w:rFonts w:ascii="Arial Narrow" w:hAnsi="Arial Narrow" w:cs="Arial Narrow"/>
          </w:rPr>
          <w:delText>vývoja ITMS2014+</w:delText>
        </w:r>
      </w:del>
      <w:r w:rsidR="003E2A8B" w:rsidRPr="00791BB4">
        <w:rPr>
          <w:rFonts w:ascii="Arial Narrow" w:hAnsi="Arial Narrow" w:cs="Arial Narrow"/>
        </w:rPr>
        <w:t>).</w:t>
      </w:r>
      <w:r w:rsidR="003E2A8B" w:rsidRPr="00A43838">
        <w:rPr>
          <w:rFonts w:ascii="Arial Narrow" w:hAnsi="Arial Narrow" w:cs="Arial Narrow"/>
        </w:rPr>
        <w:t xml:space="preserve">  </w:t>
      </w:r>
    </w:p>
    <w:p w14:paraId="7F6DF076" w14:textId="5A08FDE8" w:rsidR="003E2A8B" w:rsidRPr="00A43838" w:rsidRDefault="003E2A8B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Najvyšším kolektívnym </w:t>
      </w:r>
      <w:ins w:id="901" w:author="Adriana Giménez" w:date="2021-03-05T00:00:00Z">
        <w:r w:rsidR="004D6851">
          <w:rPr>
            <w:rFonts w:ascii="Arial Narrow" w:hAnsi="Arial Narrow" w:cs="Arial Narrow"/>
          </w:rPr>
          <w:t>r</w:t>
        </w:r>
        <w:del w:id="902" w:author="kmetova.lenda@gmail.com" w:date="2021-03-24T14:53:00Z">
          <w:r w:rsidR="004D6851" w:rsidDel="00E06781">
            <w:rPr>
              <w:rFonts w:ascii="Arial Narrow" w:hAnsi="Arial Narrow" w:cs="Arial Narrow"/>
            </w:rPr>
            <w:delText>ozhodovacím</w:delText>
          </w:r>
        </w:del>
      </w:ins>
      <w:ins w:id="903" w:author="kmetova.lenda@gmail.com" w:date="2021-03-24T14:53:00Z">
        <w:r w:rsidR="00E06781">
          <w:rPr>
            <w:rFonts w:ascii="Arial Narrow" w:hAnsi="Arial Narrow" w:cs="Arial Narrow"/>
          </w:rPr>
          <w:t>iadiacim a koordinačným</w:t>
        </w:r>
      </w:ins>
      <w:ins w:id="904" w:author="Adriana Giménez" w:date="2021-03-05T00:00:00Z">
        <w:r w:rsidR="004D6851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>orgánom projektu ITMS2014+ je Riadiaci výbor ITMS2014+, ktorý sa riadi štatútom a rokovacím poriadkom.</w:t>
      </w:r>
      <w:bookmarkEnd w:id="841"/>
      <w:ins w:id="905" w:author="Adriana Giménez" w:date="2021-03-03T01:08:00Z">
        <w:r w:rsidR="001E6D0A">
          <w:rPr>
            <w:rFonts w:ascii="Arial Narrow" w:hAnsi="Arial Narrow" w:cs="Arial Narrow"/>
          </w:rPr>
          <w:t xml:space="preserve"> </w:t>
        </w:r>
      </w:ins>
    </w:p>
    <w:p w14:paraId="37AEE43E" w14:textId="5844F50B" w:rsidR="00791BB4" w:rsidRPr="0070065E" w:rsidRDefault="003D5EE6" w:rsidP="00BD6BA4">
      <w:pPr>
        <w:pStyle w:val="Nadpis10"/>
        <w:rPr>
          <w:ins w:id="906" w:author="Adriana Giménez" w:date="2021-03-17T00:52:00Z"/>
        </w:rPr>
      </w:pPr>
      <w:bookmarkStart w:id="907" w:name="_Toc67860548"/>
      <w:bookmarkStart w:id="908" w:name="_Toc185399756"/>
      <w:bookmarkStart w:id="909" w:name="_Toc190150353"/>
      <w:bookmarkStart w:id="910" w:name="_Toc190151510"/>
      <w:bookmarkStart w:id="911" w:name="_Toc201034579"/>
      <w:bookmarkStart w:id="912" w:name="_Toc419287880"/>
      <w:bookmarkStart w:id="913" w:name="_Toc421279276"/>
      <w:ins w:id="914" w:author="Adriana Giménez" w:date="2021-03-17T01:17:00Z">
        <w:r w:rsidRPr="0070065E">
          <w:t>Nastavenia</w:t>
        </w:r>
        <w:r w:rsidR="00640B96" w:rsidRPr="0070065E">
          <w:t xml:space="preserve"> </w:t>
        </w:r>
      </w:ins>
      <w:ins w:id="915" w:author="Adriana Giménez" w:date="2021-03-17T00:52:00Z">
        <w:r w:rsidR="00882A92" w:rsidRPr="0070065E">
          <w:t>o</w:t>
        </w:r>
        <w:r w:rsidR="00640B96" w:rsidRPr="0070065E">
          <w:t>rgánov</w:t>
        </w:r>
        <w:r w:rsidR="00791BB4" w:rsidRPr="0070065E">
          <w:t xml:space="preserve"> implementácie EŠIF </w:t>
        </w:r>
      </w:ins>
      <w:ins w:id="916" w:author="Adriana Giménez" w:date="2021-03-17T00:53:00Z">
        <w:r w:rsidR="00791BB4" w:rsidRPr="0070065E">
          <w:t>v ITMS2014+</w:t>
        </w:r>
      </w:ins>
      <w:bookmarkEnd w:id="907"/>
      <w:ins w:id="917" w:author="Adriana Giménez" w:date="2021-03-17T00:52:00Z">
        <w:r w:rsidR="00791BB4" w:rsidRPr="0070065E">
          <w:t xml:space="preserve"> </w:t>
        </w:r>
      </w:ins>
    </w:p>
    <w:p w14:paraId="4B76DE49" w14:textId="77777777" w:rsidR="00355C20" w:rsidRPr="0070065E" w:rsidDel="00791BB4" w:rsidRDefault="003E2A8B">
      <w:pPr>
        <w:pStyle w:val="Nadpis10"/>
        <w:rPr>
          <w:del w:id="918" w:author="Adriana Giménez" w:date="2021-03-17T00:53:00Z"/>
        </w:rPr>
        <w:pPrChange w:id="919" w:author="Adriana Giménez" w:date="2021-03-17T00:18:00Z">
          <w:pPr>
            <w:pStyle w:val="Nadpis1"/>
          </w:pPr>
        </w:pPrChange>
      </w:pPr>
      <w:del w:id="920" w:author="Adriana Giménez" w:date="2021-03-17T00:18:00Z">
        <w:r w:rsidRPr="0070065E" w:rsidDel="002069F0">
          <w:rPr>
            <w:b w:val="0"/>
            <w:bCs w:val="0"/>
            <w:caps w:val="0"/>
          </w:rPr>
          <w:delText>O</w:delText>
        </w:r>
      </w:del>
      <w:del w:id="921" w:author="Adriana Giménez" w:date="2021-03-17T00:53:00Z">
        <w:r w:rsidRPr="0070065E" w:rsidDel="00791BB4">
          <w:rPr>
            <w:b w:val="0"/>
            <w:bCs w:val="0"/>
            <w:caps w:val="0"/>
          </w:rPr>
          <w:delText>rgán</w:delText>
        </w:r>
      </w:del>
      <w:del w:id="922" w:author="Adriana Giménez" w:date="2021-03-16T23:55:00Z">
        <w:r w:rsidRPr="0070065E" w:rsidDel="00361EED">
          <w:rPr>
            <w:b w:val="0"/>
            <w:bCs w:val="0"/>
            <w:caps w:val="0"/>
          </w:rPr>
          <w:delText>y</w:delText>
        </w:r>
      </w:del>
      <w:del w:id="923" w:author="Adriana Giménez" w:date="2021-03-17T00:53:00Z">
        <w:r w:rsidRPr="0070065E" w:rsidDel="00791BB4">
          <w:rPr>
            <w:b w:val="0"/>
            <w:bCs w:val="0"/>
            <w:caps w:val="0"/>
          </w:rPr>
          <w:delText xml:space="preserve"> zapojen</w:delText>
        </w:r>
      </w:del>
      <w:del w:id="924" w:author="Adriana Giménez" w:date="2021-03-16T23:55:00Z">
        <w:r w:rsidRPr="0070065E" w:rsidDel="00361EED">
          <w:rPr>
            <w:b w:val="0"/>
            <w:bCs w:val="0"/>
            <w:caps w:val="0"/>
          </w:rPr>
          <w:delText>é</w:delText>
        </w:r>
      </w:del>
      <w:del w:id="925" w:author="Adriana Giménez" w:date="2021-03-17T00:53:00Z">
        <w:r w:rsidRPr="0070065E" w:rsidDel="00791BB4">
          <w:rPr>
            <w:b w:val="0"/>
            <w:bCs w:val="0"/>
            <w:caps w:val="0"/>
          </w:rPr>
          <w:delText xml:space="preserve"> do riadenia a implementácie EŠIF</w:delText>
        </w:r>
      </w:del>
      <w:del w:id="926" w:author="Adriana Giménez" w:date="2021-03-16T23:56:00Z">
        <w:r w:rsidRPr="0070065E" w:rsidDel="00361EED">
          <w:rPr>
            <w:b w:val="0"/>
            <w:bCs w:val="0"/>
            <w:caps w:val="0"/>
          </w:rPr>
          <w:delText xml:space="preserve">, ich úlohy a kompetencie </w:delText>
        </w:r>
      </w:del>
      <w:del w:id="927" w:author="Adriana Giménez" w:date="2021-03-17T00:53:00Z">
        <w:r w:rsidRPr="0070065E" w:rsidDel="00791BB4">
          <w:rPr>
            <w:b w:val="0"/>
            <w:bCs w:val="0"/>
            <w:caps w:val="0"/>
          </w:rPr>
          <w:delText>vo vzťahu k ITMS</w:delText>
        </w:r>
        <w:bookmarkEnd w:id="908"/>
        <w:bookmarkEnd w:id="909"/>
        <w:bookmarkEnd w:id="910"/>
        <w:bookmarkEnd w:id="911"/>
        <w:r w:rsidRPr="0070065E" w:rsidDel="00791BB4">
          <w:rPr>
            <w:b w:val="0"/>
            <w:bCs w:val="0"/>
            <w:caps w:val="0"/>
          </w:rPr>
          <w:delText>2014+</w:delText>
        </w:r>
        <w:bookmarkStart w:id="928" w:name="_Toc422923751"/>
        <w:bookmarkStart w:id="929" w:name="_Toc422923847"/>
        <w:bookmarkStart w:id="930" w:name="_Toc422924033"/>
        <w:bookmarkStart w:id="931" w:name="_Toc190150354"/>
        <w:bookmarkStart w:id="932" w:name="_Toc190151511"/>
        <w:bookmarkStart w:id="933" w:name="_Toc201034580"/>
        <w:bookmarkStart w:id="934" w:name="_Toc419287881"/>
        <w:bookmarkStart w:id="935" w:name="_Toc421279277"/>
        <w:bookmarkEnd w:id="912"/>
        <w:bookmarkEnd w:id="913"/>
        <w:bookmarkEnd w:id="928"/>
        <w:bookmarkEnd w:id="929"/>
        <w:bookmarkEnd w:id="930"/>
      </w:del>
    </w:p>
    <w:p w14:paraId="2A3A8677" w14:textId="77777777" w:rsidR="00A210B1" w:rsidRPr="0070065E" w:rsidDel="006431F0" w:rsidRDefault="00A210B1">
      <w:pPr>
        <w:pStyle w:val="Nadpis20"/>
        <w:ind w:left="360" w:firstLine="0"/>
        <w:rPr>
          <w:del w:id="936" w:author="Adriana Giménez" w:date="2021-03-04T23:54:00Z"/>
        </w:rPr>
        <w:pPrChange w:id="937" w:author="Adriana Giménez" w:date="2021-03-09T14:35:00Z">
          <w:pPr>
            <w:pStyle w:val="Odsekzoznamu"/>
            <w:keepNext/>
            <w:keepLines/>
            <w:spacing w:before="480"/>
            <w:ind w:left="0"/>
            <w:contextualSpacing w:val="0"/>
            <w:outlineLvl w:val="0"/>
          </w:pPr>
        </w:pPrChange>
      </w:pPr>
      <w:bookmarkStart w:id="938" w:name="_Toc65794553"/>
      <w:bookmarkEnd w:id="938"/>
    </w:p>
    <w:p w14:paraId="224544F2" w14:textId="77777777" w:rsidR="003E2A8B" w:rsidRPr="0070065E" w:rsidDel="002069F0" w:rsidRDefault="003E2A8B" w:rsidP="006976E9">
      <w:pPr>
        <w:pStyle w:val="Nadpis20"/>
        <w:numPr>
          <w:ilvl w:val="0"/>
          <w:numId w:val="10"/>
        </w:numPr>
        <w:rPr>
          <w:del w:id="939" w:author="Adriana Giménez" w:date="2021-03-17T00:20:00Z"/>
        </w:rPr>
      </w:pPr>
      <w:del w:id="940" w:author="Adriana Giménez" w:date="2021-03-17T00:20:00Z">
        <w:r w:rsidRPr="0070065E" w:rsidDel="002069F0">
          <w:rPr>
            <w:b w:val="0"/>
            <w:bCs w:val="0"/>
          </w:rPr>
          <w:delText>Zoznam orgánov</w:delText>
        </w:r>
        <w:bookmarkEnd w:id="931"/>
        <w:bookmarkEnd w:id="932"/>
        <w:bookmarkEnd w:id="933"/>
        <w:bookmarkEnd w:id="934"/>
        <w:bookmarkEnd w:id="935"/>
      </w:del>
    </w:p>
    <w:p w14:paraId="5672B6DA" w14:textId="77777777" w:rsidR="00355C20" w:rsidRPr="0070065E" w:rsidDel="006431F0" w:rsidRDefault="00355C20" w:rsidP="00355C20">
      <w:pPr>
        <w:rPr>
          <w:del w:id="941" w:author="Adriana Giménez" w:date="2021-03-04T23:54:00Z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3827"/>
      </w:tblGrid>
      <w:tr w:rsidR="00607DA7" w:rsidRPr="0070065E" w:rsidDel="002069F0" w14:paraId="1A173BAA" w14:textId="77777777" w:rsidTr="005172B0">
        <w:trPr>
          <w:trHeight w:val="969"/>
          <w:del w:id="942" w:author="Adriana Giménez" w:date="2021-03-17T00:20:00Z"/>
        </w:trPr>
        <w:tc>
          <w:tcPr>
            <w:tcW w:w="9209" w:type="dxa"/>
            <w:gridSpan w:val="3"/>
            <w:shd w:val="clear" w:color="auto" w:fill="C6D9F1"/>
          </w:tcPr>
          <w:p w14:paraId="09DDB937" w14:textId="77777777" w:rsidR="00607DA7" w:rsidRPr="0070065E" w:rsidDel="002069F0" w:rsidRDefault="00607DA7">
            <w:pPr>
              <w:spacing w:before="120" w:after="120"/>
              <w:jc w:val="center"/>
              <w:rPr>
                <w:del w:id="943" w:author="Adriana Giménez" w:date="2021-03-17T00:20:00Z"/>
                <w:rFonts w:ascii="Arial Narrow" w:hAnsi="Arial Narrow"/>
                <w:b/>
                <w:highlight w:val="yellow"/>
              </w:rPr>
            </w:pPr>
            <w:del w:id="944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>Určenie riadiacich orgánov</w:delText>
              </w:r>
            </w:del>
            <w:del w:id="945" w:author="Adriana Giménez" w:date="2021-03-05T00:11:00Z">
              <w:r w:rsidRPr="0070065E" w:rsidDel="00614E12">
                <w:rPr>
                  <w:rFonts w:ascii="Arial Narrow" w:hAnsi="Arial Narrow"/>
                  <w:b/>
                </w:rPr>
                <w:delText>,</w:delText>
              </w:r>
            </w:del>
            <w:del w:id="946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 xml:space="preserve"> sprostredkovateľských orgánov pre programy cieľ</w:delText>
              </w:r>
            </w:del>
            <w:del w:id="947" w:author="Adriana Giménez" w:date="2021-03-16T23:07:00Z">
              <w:r w:rsidRPr="0070065E" w:rsidDel="00607DA7">
                <w:rPr>
                  <w:rFonts w:ascii="Arial Narrow" w:hAnsi="Arial Narrow"/>
                  <w:b/>
                </w:rPr>
                <w:delText>a</w:delText>
              </w:r>
            </w:del>
            <w:del w:id="948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 xml:space="preserve"> Investovanie do rastu a zamestnanosti </w:delText>
              </w:r>
            </w:del>
            <w:del w:id="949" w:author="Adriana Giménez" w:date="2021-03-16T23:06:00Z">
              <w:r w:rsidRPr="0070065E" w:rsidDel="00607DA7">
                <w:rPr>
                  <w:rFonts w:ascii="Arial Narrow" w:hAnsi="Arial Narrow"/>
                  <w:b/>
                  <w:highlight w:val="yellow"/>
                </w:rPr>
                <w:delText>a</w:delText>
              </w:r>
            </w:del>
            <w:del w:id="950" w:author="Adriana Giménez" w:date="2021-03-05T00:11:00Z">
              <w:r w:rsidRPr="0070065E" w:rsidDel="00614E12">
                <w:rPr>
                  <w:rFonts w:ascii="Arial Narrow" w:hAnsi="Arial Narrow"/>
                  <w:b/>
                  <w:highlight w:val="yellow"/>
                </w:rPr>
                <w:delText> </w:delText>
              </w:r>
            </w:del>
            <w:del w:id="951" w:author="Adriana Giménez" w:date="2021-03-16T23:06:00Z">
              <w:r w:rsidRPr="0070065E" w:rsidDel="00607DA7">
                <w:rPr>
                  <w:rFonts w:ascii="Arial Narrow" w:hAnsi="Arial Narrow"/>
                  <w:b/>
                  <w:highlight w:val="yellow"/>
                </w:rPr>
                <w:delText>orgánov zodpovedných za výkon úloh v rámci programov</w:delText>
              </w:r>
            </w:del>
            <w:del w:id="952" w:author="Adriana Giménez" w:date="2021-03-17T00:20:00Z">
              <w:r w:rsidRPr="0070065E" w:rsidDel="002069F0">
                <w:rPr>
                  <w:rFonts w:ascii="Arial Narrow" w:hAnsi="Arial Narrow"/>
                  <w:b/>
                  <w:highlight w:val="yellow"/>
                </w:rPr>
                <w:delText xml:space="preserve"> </w:delText>
              </w:r>
            </w:del>
            <w:del w:id="953" w:author="Adriana Giménez" w:date="2021-03-16T23:06:00Z">
              <w:r w:rsidRPr="0070065E" w:rsidDel="00607DA7">
                <w:rPr>
                  <w:rFonts w:ascii="Arial Narrow" w:hAnsi="Arial Narrow"/>
                  <w:b/>
                  <w:highlight w:val="yellow"/>
                </w:rPr>
                <w:delText xml:space="preserve">cieľa </w:delText>
              </w:r>
            </w:del>
            <w:del w:id="954" w:author="Adriana Giménez" w:date="2021-03-17T00:20:00Z">
              <w:r w:rsidRPr="0070065E" w:rsidDel="002069F0">
                <w:rPr>
                  <w:rFonts w:ascii="Arial Narrow" w:hAnsi="Arial Narrow"/>
                  <w:b/>
                  <w:highlight w:val="yellow"/>
                </w:rPr>
                <w:delText>Európska územná spolupráca</w:delText>
              </w:r>
            </w:del>
            <w:del w:id="955" w:author="Adriana Giménez" w:date="2021-03-16T23:07:00Z">
              <w:r w:rsidRPr="0070065E" w:rsidDel="00607DA7">
                <w:rPr>
                  <w:rFonts w:ascii="Arial Narrow" w:hAnsi="Arial Narrow"/>
                  <w:b/>
                  <w:highlight w:val="yellow"/>
                </w:rPr>
                <w:delText>, ktoré nie sú riadiacim orgánom</w:delText>
              </w:r>
            </w:del>
          </w:p>
        </w:tc>
      </w:tr>
      <w:tr w:rsidR="00607DA7" w:rsidRPr="0070065E" w:rsidDel="002069F0" w14:paraId="12A1DCA5" w14:textId="77777777" w:rsidTr="005172B0">
        <w:trPr>
          <w:del w:id="956" w:author="Adriana Giménez" w:date="2021-03-17T00:20:00Z"/>
        </w:trPr>
        <w:tc>
          <w:tcPr>
            <w:tcW w:w="2830" w:type="dxa"/>
            <w:shd w:val="clear" w:color="auto" w:fill="auto"/>
          </w:tcPr>
          <w:p w14:paraId="0858A395" w14:textId="77777777" w:rsidR="00607DA7" w:rsidRPr="0070065E" w:rsidDel="002069F0" w:rsidRDefault="00607DA7">
            <w:pPr>
              <w:spacing w:before="120" w:after="120"/>
              <w:rPr>
                <w:del w:id="957" w:author="Adriana Giménez" w:date="2021-03-17T00:20:00Z"/>
                <w:rFonts w:ascii="Arial Narrow" w:hAnsi="Arial Narrow"/>
                <w:b/>
              </w:rPr>
              <w:pPrChange w:id="958" w:author="Adriana Giménez" w:date="2021-03-16T23:47:00Z">
                <w:pPr>
                  <w:spacing w:before="120" w:after="120"/>
                  <w:jc w:val="center"/>
                </w:pPr>
              </w:pPrChange>
            </w:pPr>
            <w:del w:id="959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>Operačný program</w:delText>
              </w:r>
            </w:del>
          </w:p>
        </w:tc>
        <w:tc>
          <w:tcPr>
            <w:tcW w:w="2552" w:type="dxa"/>
            <w:shd w:val="clear" w:color="auto" w:fill="auto"/>
          </w:tcPr>
          <w:p w14:paraId="4B882ECB" w14:textId="77777777" w:rsidR="00607DA7" w:rsidRPr="0070065E" w:rsidDel="002069F0" w:rsidRDefault="00607DA7" w:rsidP="006976E9">
            <w:pPr>
              <w:spacing w:before="120" w:after="120"/>
              <w:rPr>
                <w:del w:id="960" w:author="Adriana Giménez" w:date="2021-03-17T00:20:00Z"/>
                <w:rFonts w:ascii="Arial Narrow" w:hAnsi="Arial Narrow"/>
                <w:b/>
              </w:rPr>
            </w:pPr>
            <w:del w:id="961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>Riadiaci orgán</w:delText>
              </w:r>
            </w:del>
          </w:p>
        </w:tc>
        <w:tc>
          <w:tcPr>
            <w:tcW w:w="3827" w:type="dxa"/>
            <w:shd w:val="clear" w:color="auto" w:fill="auto"/>
          </w:tcPr>
          <w:p w14:paraId="42780D45" w14:textId="77777777" w:rsidR="00607DA7" w:rsidRPr="0070065E" w:rsidDel="002069F0" w:rsidRDefault="00607DA7">
            <w:pPr>
              <w:spacing w:before="120" w:after="120"/>
              <w:rPr>
                <w:del w:id="962" w:author="Adriana Giménez" w:date="2021-03-17T00:20:00Z"/>
                <w:rFonts w:ascii="Arial Narrow" w:hAnsi="Arial Narrow"/>
                <w:b/>
              </w:rPr>
              <w:pPrChange w:id="963" w:author="Adriana Giménez" w:date="2021-03-16T23:47:00Z">
                <w:pPr>
                  <w:spacing w:before="120" w:after="120"/>
                  <w:jc w:val="center"/>
                </w:pPr>
              </w:pPrChange>
            </w:pPr>
            <w:del w:id="964" w:author="Adriana Giménez" w:date="2021-03-17T00:20:00Z">
              <w:r w:rsidRPr="0070065E" w:rsidDel="002069F0">
                <w:rPr>
                  <w:rFonts w:ascii="Arial Narrow" w:hAnsi="Arial Narrow"/>
                  <w:b/>
                </w:rPr>
                <w:delText>Sprostredkovateľský orgán</w:delText>
              </w:r>
            </w:del>
          </w:p>
        </w:tc>
      </w:tr>
      <w:tr w:rsidR="00607DA7" w:rsidRPr="0070065E" w:rsidDel="002069F0" w14:paraId="5A039E58" w14:textId="77777777" w:rsidTr="00607DA7">
        <w:trPr>
          <w:trHeight w:val="395"/>
          <w:del w:id="965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669A71D7" w14:textId="77777777" w:rsidR="00607DA7" w:rsidRPr="0070065E" w:rsidDel="002069F0" w:rsidRDefault="00607DA7" w:rsidP="006976E9">
            <w:pPr>
              <w:spacing w:before="120" w:after="120"/>
              <w:rPr>
                <w:del w:id="966" w:author="Adriana Giménez" w:date="2021-03-17T00:20:00Z"/>
                <w:rFonts w:ascii="Arial Narrow" w:hAnsi="Arial Narrow"/>
              </w:rPr>
            </w:pPr>
            <w:del w:id="967" w:author="Adriana Giménez" w:date="2021-03-17T00:20:00Z">
              <w:r w:rsidRPr="0070065E" w:rsidDel="002069F0">
                <w:rPr>
                  <w:rFonts w:ascii="Arial Narrow" w:hAnsi="Arial Narrow"/>
                </w:rPr>
                <w:delText>Integrovaná infraštruktúra (II)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4E0E4562" w14:textId="77777777" w:rsidR="00607DA7" w:rsidRPr="0070065E" w:rsidDel="002069F0" w:rsidRDefault="00607DA7" w:rsidP="006976E9">
            <w:pPr>
              <w:spacing w:before="120" w:after="120"/>
              <w:rPr>
                <w:del w:id="968" w:author="Adriana Giménez" w:date="2021-03-17T00:20:00Z"/>
                <w:rFonts w:ascii="Arial Narrow" w:hAnsi="Arial Narrow"/>
              </w:rPr>
            </w:pPr>
            <w:del w:id="969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dopravy, výstavby a regionálneho rozvoja 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1488993F" w14:textId="77777777" w:rsidR="00607DA7" w:rsidRPr="0070065E" w:rsidDel="002069F0" w:rsidRDefault="00607DA7">
            <w:pPr>
              <w:spacing w:before="120" w:after="120"/>
              <w:rPr>
                <w:del w:id="970" w:author="Adriana Giménez" w:date="2021-03-17T00:20:00Z"/>
                <w:rFonts w:ascii="Arial Narrow" w:hAnsi="Arial Narrow"/>
              </w:rPr>
            </w:pPr>
            <w:del w:id="971" w:author="Adriana Giménez" w:date="2021-03-10T00:33:00Z">
              <w:r w:rsidRPr="0070065E" w:rsidDel="00B72FC4">
                <w:rPr>
                  <w:rFonts w:ascii="Arial Narrow" w:hAnsi="Arial Narrow"/>
                </w:rPr>
                <w:delText>Ministerstvo financií SR</w:delText>
              </w:r>
            </w:del>
          </w:p>
          <w:p w14:paraId="576BB4CA" w14:textId="77777777" w:rsidR="00607DA7" w:rsidRPr="0070065E" w:rsidDel="002069F0" w:rsidRDefault="00607DA7" w:rsidP="006976E9">
            <w:pPr>
              <w:spacing w:before="120" w:after="120"/>
              <w:rPr>
                <w:del w:id="972" w:author="Adriana Giménez" w:date="2021-03-17T00:20:00Z"/>
                <w:rFonts w:ascii="Arial Narrow" w:hAnsi="Arial Narrow"/>
              </w:rPr>
            </w:pPr>
          </w:p>
        </w:tc>
      </w:tr>
      <w:tr w:rsidR="00607DA7" w:rsidRPr="0070065E" w:rsidDel="002069F0" w14:paraId="7A26563C" w14:textId="77777777" w:rsidTr="005172B0">
        <w:trPr>
          <w:del w:id="973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57DE8490" w14:textId="77777777" w:rsidR="00607DA7" w:rsidRPr="0070065E" w:rsidDel="002069F0" w:rsidRDefault="00607DA7" w:rsidP="006976E9">
            <w:pPr>
              <w:spacing w:before="120" w:after="120"/>
              <w:rPr>
                <w:del w:id="974" w:author="Adriana Giménez" w:date="2021-03-17T00:20:00Z"/>
                <w:rFonts w:ascii="Arial Narrow" w:hAnsi="Arial Narrow"/>
              </w:rPr>
            </w:pPr>
            <w:del w:id="975" w:author="Adriana Giménez" w:date="2021-03-17T00:20:00Z">
              <w:r w:rsidRPr="0070065E" w:rsidDel="002069F0">
                <w:rPr>
                  <w:rFonts w:ascii="Arial Narrow" w:hAnsi="Arial Narrow"/>
                </w:rPr>
                <w:delText>Ľudské zdroje (ĽZ)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0E90660D" w14:textId="77777777" w:rsidR="00607DA7" w:rsidRPr="0070065E" w:rsidDel="002069F0" w:rsidRDefault="00607DA7" w:rsidP="006976E9">
            <w:pPr>
              <w:spacing w:before="120" w:after="120"/>
              <w:rPr>
                <w:del w:id="976" w:author="Adriana Giménez" w:date="2021-03-17T00:20:00Z"/>
                <w:rFonts w:ascii="Arial Narrow" w:hAnsi="Arial Narrow"/>
              </w:rPr>
            </w:pPr>
            <w:del w:id="977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práce, sociálnych vecí a rodiny 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54A7BD1D" w14:textId="77777777" w:rsidR="00607DA7" w:rsidRPr="0070065E" w:rsidDel="00614E12" w:rsidRDefault="00607DA7" w:rsidP="006976E9">
            <w:pPr>
              <w:spacing w:before="120" w:after="120"/>
              <w:rPr>
                <w:del w:id="978" w:author="Adriana Giménez" w:date="2021-03-05T00:15:00Z"/>
                <w:rFonts w:ascii="Arial Narrow" w:hAnsi="Arial Narrow"/>
              </w:rPr>
            </w:pPr>
            <w:del w:id="979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vnútra SR</w:delText>
              </w:r>
            </w:del>
          </w:p>
          <w:p w14:paraId="420EEACF" w14:textId="77777777" w:rsidR="00607DA7" w:rsidRPr="0070065E" w:rsidDel="002069F0" w:rsidRDefault="00607DA7" w:rsidP="006976E9">
            <w:pPr>
              <w:spacing w:before="120" w:after="120"/>
              <w:rPr>
                <w:del w:id="980" w:author="Adriana Giménez" w:date="2021-03-17T00:20:00Z"/>
                <w:rFonts w:ascii="Arial Narrow" w:hAnsi="Arial Narrow"/>
              </w:rPr>
            </w:pPr>
          </w:p>
          <w:p w14:paraId="5152E8E8" w14:textId="77777777" w:rsidR="00607DA7" w:rsidRPr="0070065E" w:rsidDel="00614E12" w:rsidRDefault="00607DA7" w:rsidP="006976E9">
            <w:pPr>
              <w:spacing w:before="120" w:after="120"/>
              <w:rPr>
                <w:del w:id="981" w:author="Adriana Giménez" w:date="2021-03-05T00:15:00Z"/>
                <w:rFonts w:ascii="Arial Narrow" w:hAnsi="Arial Narrow"/>
              </w:rPr>
            </w:pPr>
            <w:del w:id="982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školstva, vedy, výskumu a športu SR</w:delText>
              </w:r>
            </w:del>
          </w:p>
          <w:p w14:paraId="74BDE0B9" w14:textId="77777777" w:rsidR="00607DA7" w:rsidRPr="0070065E" w:rsidDel="002069F0" w:rsidRDefault="00607DA7" w:rsidP="006976E9">
            <w:pPr>
              <w:spacing w:before="120" w:after="120"/>
              <w:rPr>
                <w:del w:id="983" w:author="Adriana Giménez" w:date="2021-03-17T00:20:00Z"/>
                <w:rFonts w:ascii="Arial Narrow" w:hAnsi="Arial Narrow"/>
              </w:rPr>
            </w:pPr>
          </w:p>
          <w:p w14:paraId="33630E3F" w14:textId="77777777" w:rsidR="00607DA7" w:rsidRPr="0070065E" w:rsidDel="002069F0" w:rsidRDefault="00607DA7" w:rsidP="006976E9">
            <w:pPr>
              <w:spacing w:before="120" w:after="120"/>
              <w:rPr>
                <w:del w:id="984" w:author="Adriana Giménez" w:date="2021-03-17T00:20:00Z"/>
                <w:rFonts w:ascii="Arial Narrow" w:hAnsi="Arial Narrow"/>
              </w:rPr>
            </w:pPr>
            <w:del w:id="985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práce, sociálnych vecí a rodiny SR</w:delText>
              </w:r>
            </w:del>
          </w:p>
        </w:tc>
      </w:tr>
      <w:tr w:rsidR="00607DA7" w:rsidRPr="0070065E" w:rsidDel="002069F0" w14:paraId="6BD05E29" w14:textId="77777777" w:rsidTr="005172B0">
        <w:trPr>
          <w:del w:id="986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2BC72359" w14:textId="77777777" w:rsidR="00607DA7" w:rsidRPr="0070065E" w:rsidDel="002069F0" w:rsidRDefault="00607DA7" w:rsidP="006976E9">
            <w:pPr>
              <w:spacing w:before="120" w:after="120"/>
              <w:rPr>
                <w:del w:id="987" w:author="Adriana Giménez" w:date="2021-03-17T00:20:00Z"/>
                <w:rFonts w:ascii="Arial Narrow" w:hAnsi="Arial Narrow"/>
              </w:rPr>
            </w:pPr>
            <w:del w:id="988" w:author="Adriana Giménez" w:date="2021-03-17T00:20:00Z">
              <w:r w:rsidRPr="0070065E" w:rsidDel="002069F0">
                <w:rPr>
                  <w:rFonts w:ascii="Arial Narrow" w:hAnsi="Arial Narrow"/>
                </w:rPr>
                <w:delText>Kvalita životného prostredia (KŽP)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11A3E860" w14:textId="77777777" w:rsidR="00607DA7" w:rsidRPr="0070065E" w:rsidDel="002069F0" w:rsidRDefault="00607DA7" w:rsidP="006976E9">
            <w:pPr>
              <w:spacing w:before="120" w:after="120"/>
              <w:rPr>
                <w:del w:id="989" w:author="Adriana Giménez" w:date="2021-03-17T00:20:00Z"/>
                <w:rFonts w:ascii="Arial Narrow" w:hAnsi="Arial Narrow"/>
              </w:rPr>
            </w:pPr>
            <w:del w:id="990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životného prostredia 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58165296" w14:textId="77777777" w:rsidR="00607DA7" w:rsidRPr="0070065E" w:rsidDel="00614E12" w:rsidRDefault="00607DA7" w:rsidP="006976E9">
            <w:pPr>
              <w:spacing w:before="120" w:after="120"/>
              <w:rPr>
                <w:del w:id="991" w:author="Adriana Giménez" w:date="2021-03-05T00:15:00Z"/>
                <w:rFonts w:ascii="Arial Narrow" w:hAnsi="Arial Narrow"/>
              </w:rPr>
            </w:pPr>
            <w:del w:id="992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vnútra SR</w:delText>
              </w:r>
            </w:del>
          </w:p>
          <w:p w14:paraId="6B6B28AB" w14:textId="77777777" w:rsidR="00607DA7" w:rsidRPr="0070065E" w:rsidDel="002069F0" w:rsidRDefault="00607DA7" w:rsidP="006976E9">
            <w:pPr>
              <w:spacing w:before="120" w:after="120"/>
              <w:rPr>
                <w:del w:id="993" w:author="Adriana Giménez" w:date="2021-03-17T00:20:00Z"/>
                <w:rFonts w:ascii="Arial Narrow" w:hAnsi="Arial Narrow"/>
              </w:rPr>
            </w:pPr>
          </w:p>
          <w:p w14:paraId="090422B5" w14:textId="77777777" w:rsidR="00607DA7" w:rsidRPr="0070065E" w:rsidDel="00614E12" w:rsidRDefault="00607DA7" w:rsidP="006976E9">
            <w:pPr>
              <w:spacing w:before="120" w:after="120"/>
              <w:rPr>
                <w:del w:id="994" w:author="Adriana Giménez" w:date="2021-03-05T00:15:00Z"/>
                <w:rFonts w:ascii="Arial Narrow" w:hAnsi="Arial Narrow"/>
              </w:rPr>
            </w:pPr>
            <w:del w:id="995" w:author="Adriana Giménez" w:date="2021-03-17T00:20:00Z">
              <w:r w:rsidRPr="0070065E" w:rsidDel="002069F0">
                <w:rPr>
                  <w:rFonts w:ascii="Arial Narrow" w:hAnsi="Arial Narrow"/>
                </w:rPr>
                <w:delText>Slovenská inovačná a energetická agentúra</w:delText>
              </w:r>
            </w:del>
          </w:p>
          <w:p w14:paraId="7EB43385" w14:textId="77777777" w:rsidR="00607DA7" w:rsidRPr="0070065E" w:rsidDel="002069F0" w:rsidRDefault="00607DA7" w:rsidP="006976E9">
            <w:pPr>
              <w:spacing w:before="120" w:after="120"/>
              <w:rPr>
                <w:del w:id="996" w:author="Adriana Giménez" w:date="2021-03-17T00:20:00Z"/>
                <w:rFonts w:ascii="Arial Narrow" w:hAnsi="Arial Narrow"/>
              </w:rPr>
            </w:pPr>
          </w:p>
          <w:p w14:paraId="6229773E" w14:textId="77777777" w:rsidR="00607DA7" w:rsidRPr="0070065E" w:rsidDel="002069F0" w:rsidRDefault="00607DA7" w:rsidP="006976E9">
            <w:pPr>
              <w:spacing w:before="120" w:after="120"/>
              <w:rPr>
                <w:del w:id="997" w:author="Adriana Giménez" w:date="2021-03-17T00:20:00Z"/>
                <w:rFonts w:ascii="Arial Narrow" w:hAnsi="Arial Narrow"/>
              </w:rPr>
            </w:pPr>
            <w:del w:id="998" w:author="Adriana Giménez" w:date="2021-03-17T00:20:00Z">
              <w:r w:rsidRPr="0070065E" w:rsidDel="002069F0">
                <w:rPr>
                  <w:rFonts w:ascii="Arial Narrow" w:hAnsi="Arial Narrow"/>
                </w:rPr>
                <w:delText>Slovenská agentúra životného prostredia</w:delText>
              </w:r>
            </w:del>
          </w:p>
        </w:tc>
      </w:tr>
      <w:tr w:rsidR="00607DA7" w:rsidRPr="0070065E" w:rsidDel="002069F0" w14:paraId="6D5B041E" w14:textId="77777777" w:rsidTr="005172B0">
        <w:trPr>
          <w:del w:id="999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33B94687" w14:textId="77777777" w:rsidR="00607DA7" w:rsidRPr="0070065E" w:rsidDel="002069F0" w:rsidRDefault="00607DA7">
            <w:pPr>
              <w:spacing w:before="120" w:after="120"/>
              <w:rPr>
                <w:del w:id="1000" w:author="Adriana Giménez" w:date="2021-03-17T00:20:00Z"/>
                <w:rFonts w:ascii="Arial Narrow" w:hAnsi="Arial Narrow"/>
              </w:rPr>
            </w:pPr>
            <w:del w:id="1001" w:author="Adriana Giménez" w:date="2021-03-17T00:20:00Z">
              <w:r w:rsidRPr="0070065E" w:rsidDel="002069F0">
                <w:rPr>
                  <w:rFonts w:ascii="Arial Narrow" w:hAnsi="Arial Narrow"/>
                </w:rPr>
                <w:delText>Integrovaný R</w:delText>
              </w:r>
            </w:del>
            <w:del w:id="1002" w:author="Adriana Giménez" w:date="2021-03-16T23:14:00Z">
              <w:r w:rsidRPr="0070065E" w:rsidDel="008F55C6">
                <w:rPr>
                  <w:rFonts w:ascii="Arial Narrow" w:hAnsi="Arial Narrow"/>
                </w:rPr>
                <w:delText>OP</w:delText>
              </w:r>
            </w:del>
            <w:del w:id="1003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 (IROP)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65D377CA" w14:textId="77777777" w:rsidR="00607DA7" w:rsidRPr="0070065E" w:rsidDel="002069F0" w:rsidRDefault="00607DA7" w:rsidP="006976E9">
            <w:pPr>
              <w:spacing w:before="120" w:after="120"/>
              <w:rPr>
                <w:del w:id="1004" w:author="Adriana Giménez" w:date="2021-03-17T00:20:00Z"/>
                <w:rFonts w:ascii="Arial Narrow" w:hAnsi="Arial Narrow"/>
              </w:rPr>
            </w:pPr>
            <w:del w:id="1005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Ministerstvo </w:delText>
              </w:r>
            </w:del>
            <w:del w:id="1006" w:author="Adriana Giménez" w:date="2021-03-09T15:38:00Z">
              <w:r w:rsidRPr="0070065E" w:rsidDel="008E35D2">
                <w:rPr>
                  <w:rFonts w:ascii="Arial Narrow" w:hAnsi="Arial Narrow"/>
                </w:rPr>
                <w:delText>pôdohospodárstva a rozvoja vidieka</w:delText>
              </w:r>
            </w:del>
            <w:del w:id="1007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 SR</w:delText>
              </w:r>
            </w:del>
          </w:p>
        </w:tc>
        <w:tc>
          <w:tcPr>
            <w:tcW w:w="3827" w:type="dxa"/>
            <w:shd w:val="clear" w:color="auto" w:fill="auto"/>
          </w:tcPr>
          <w:p w14:paraId="7CA77CE9" w14:textId="77777777" w:rsidR="00607DA7" w:rsidRPr="0070065E" w:rsidDel="00614E12" w:rsidRDefault="00607DA7" w:rsidP="006976E9">
            <w:pPr>
              <w:spacing w:before="120" w:after="120"/>
              <w:rPr>
                <w:del w:id="1008" w:author="Adriana Giménez" w:date="2021-03-05T00:15:00Z"/>
                <w:rFonts w:ascii="Arial Narrow" w:hAnsi="Arial Narrow"/>
              </w:rPr>
            </w:pPr>
            <w:del w:id="1009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zdravotníctva SR</w:delText>
              </w:r>
            </w:del>
          </w:p>
          <w:p w14:paraId="406FF280" w14:textId="77777777" w:rsidR="00607DA7" w:rsidRPr="0070065E" w:rsidDel="002069F0" w:rsidRDefault="00607DA7" w:rsidP="006976E9">
            <w:pPr>
              <w:spacing w:before="120" w:after="120"/>
              <w:rPr>
                <w:del w:id="1010" w:author="Adriana Giménez" w:date="2021-03-17T00:20:00Z"/>
                <w:rFonts w:ascii="Arial Narrow" w:hAnsi="Arial Narrow"/>
              </w:rPr>
            </w:pPr>
          </w:p>
          <w:p w14:paraId="21B6FC15" w14:textId="77777777" w:rsidR="00607DA7" w:rsidRPr="0070065E" w:rsidDel="00614E12" w:rsidRDefault="00607DA7" w:rsidP="006976E9">
            <w:pPr>
              <w:spacing w:before="120" w:after="120"/>
              <w:rPr>
                <w:del w:id="1011" w:author="Adriana Giménez" w:date="2021-03-05T00:15:00Z"/>
                <w:rFonts w:ascii="Arial Narrow" w:hAnsi="Arial Narrow"/>
              </w:rPr>
            </w:pPr>
            <w:del w:id="1012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kultúry SR</w:delText>
              </w:r>
            </w:del>
          </w:p>
          <w:p w14:paraId="03F17478" w14:textId="77777777" w:rsidR="00607DA7" w:rsidRPr="0070065E" w:rsidDel="002069F0" w:rsidRDefault="00607DA7" w:rsidP="006976E9">
            <w:pPr>
              <w:spacing w:before="120" w:after="120"/>
              <w:rPr>
                <w:del w:id="1013" w:author="Adriana Giménez" w:date="2021-03-17T00:20:00Z"/>
                <w:rFonts w:ascii="Arial Narrow" w:hAnsi="Arial Narrow"/>
              </w:rPr>
            </w:pPr>
          </w:p>
          <w:p w14:paraId="610DD3F8" w14:textId="77777777" w:rsidR="00607DA7" w:rsidRPr="0070065E" w:rsidDel="00614E12" w:rsidRDefault="00607DA7" w:rsidP="006976E9">
            <w:pPr>
              <w:spacing w:before="120" w:after="120"/>
              <w:rPr>
                <w:del w:id="1014" w:author="Adriana Giménez" w:date="2021-03-05T00:15:00Z"/>
                <w:rFonts w:ascii="Arial Narrow" w:hAnsi="Arial Narrow"/>
              </w:rPr>
            </w:pPr>
            <w:del w:id="1015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Banskobystrický samosprávny kraj </w:delText>
              </w:r>
            </w:del>
          </w:p>
          <w:p w14:paraId="6A89A9A8" w14:textId="77777777" w:rsidR="00607DA7" w:rsidRPr="0070065E" w:rsidDel="002069F0" w:rsidRDefault="00607DA7" w:rsidP="006976E9">
            <w:pPr>
              <w:spacing w:before="120" w:after="120"/>
              <w:rPr>
                <w:del w:id="1016" w:author="Adriana Giménez" w:date="2021-03-17T00:20:00Z"/>
                <w:rFonts w:ascii="Arial Narrow" w:hAnsi="Arial Narrow"/>
              </w:rPr>
            </w:pPr>
          </w:p>
          <w:p w14:paraId="3E3E86B2" w14:textId="77777777" w:rsidR="00607DA7" w:rsidRPr="0070065E" w:rsidDel="00614E12" w:rsidRDefault="00607DA7" w:rsidP="006976E9">
            <w:pPr>
              <w:spacing w:before="120" w:after="120"/>
              <w:rPr>
                <w:del w:id="1017" w:author="Adriana Giménez" w:date="2021-03-05T00:15:00Z"/>
                <w:rFonts w:ascii="Arial Narrow" w:hAnsi="Arial Narrow"/>
              </w:rPr>
            </w:pPr>
            <w:del w:id="1018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Bratislavský samosprávny kraj </w:delText>
              </w:r>
            </w:del>
          </w:p>
          <w:p w14:paraId="7FC22D62" w14:textId="77777777" w:rsidR="00607DA7" w:rsidRPr="0070065E" w:rsidDel="002069F0" w:rsidRDefault="00607DA7" w:rsidP="006976E9">
            <w:pPr>
              <w:spacing w:before="120" w:after="120"/>
              <w:rPr>
                <w:del w:id="1019" w:author="Adriana Giménez" w:date="2021-03-17T00:20:00Z"/>
                <w:rFonts w:ascii="Arial Narrow" w:hAnsi="Arial Narrow"/>
              </w:rPr>
            </w:pPr>
          </w:p>
          <w:p w14:paraId="5753F6D2" w14:textId="77777777" w:rsidR="00607DA7" w:rsidRPr="0070065E" w:rsidDel="00614E12" w:rsidRDefault="00607DA7" w:rsidP="006976E9">
            <w:pPr>
              <w:spacing w:before="120" w:after="120"/>
              <w:rPr>
                <w:del w:id="1020" w:author="Adriana Giménez" w:date="2021-03-05T00:15:00Z"/>
                <w:rFonts w:ascii="Arial Narrow" w:hAnsi="Arial Narrow"/>
              </w:rPr>
            </w:pPr>
            <w:del w:id="1021" w:author="Adriana Giménez" w:date="2021-03-17T00:20:00Z">
              <w:r w:rsidRPr="0070065E" w:rsidDel="002069F0">
                <w:rPr>
                  <w:rFonts w:ascii="Arial Narrow" w:hAnsi="Arial Narrow"/>
                </w:rPr>
                <w:delText>Košický samosprávny kraj</w:delText>
              </w:r>
            </w:del>
          </w:p>
          <w:p w14:paraId="4B30B79F" w14:textId="77777777" w:rsidR="00607DA7" w:rsidRPr="0070065E" w:rsidDel="002069F0" w:rsidRDefault="00607DA7" w:rsidP="006976E9">
            <w:pPr>
              <w:spacing w:before="120" w:after="120"/>
              <w:rPr>
                <w:del w:id="1022" w:author="Adriana Giménez" w:date="2021-03-17T00:20:00Z"/>
                <w:rFonts w:ascii="Arial Narrow" w:hAnsi="Arial Narrow"/>
              </w:rPr>
            </w:pPr>
          </w:p>
          <w:p w14:paraId="270126BB" w14:textId="77777777" w:rsidR="00607DA7" w:rsidRPr="0070065E" w:rsidDel="00614E12" w:rsidRDefault="00607DA7" w:rsidP="006976E9">
            <w:pPr>
              <w:spacing w:before="120" w:after="120"/>
              <w:rPr>
                <w:del w:id="1023" w:author="Adriana Giménez" w:date="2021-03-05T00:15:00Z"/>
                <w:rFonts w:ascii="Arial Narrow" w:hAnsi="Arial Narrow"/>
              </w:rPr>
            </w:pPr>
            <w:del w:id="1024" w:author="Adriana Giménez" w:date="2021-03-17T00:20:00Z">
              <w:r w:rsidRPr="0070065E" w:rsidDel="002069F0">
                <w:rPr>
                  <w:rFonts w:ascii="Arial Narrow" w:hAnsi="Arial Narrow"/>
                </w:rPr>
                <w:delText>Nitriansky samosprávny kraj</w:delText>
              </w:r>
            </w:del>
          </w:p>
          <w:p w14:paraId="723790D9" w14:textId="77777777" w:rsidR="00607DA7" w:rsidRPr="0070065E" w:rsidDel="002069F0" w:rsidRDefault="00607DA7" w:rsidP="006976E9">
            <w:pPr>
              <w:spacing w:before="120" w:after="120"/>
              <w:rPr>
                <w:del w:id="1025" w:author="Adriana Giménez" w:date="2021-03-17T00:20:00Z"/>
                <w:rFonts w:ascii="Arial Narrow" w:hAnsi="Arial Narrow"/>
              </w:rPr>
            </w:pPr>
          </w:p>
          <w:p w14:paraId="58BCC885" w14:textId="77777777" w:rsidR="00607DA7" w:rsidRPr="0070065E" w:rsidDel="00614E12" w:rsidRDefault="00607DA7" w:rsidP="006976E9">
            <w:pPr>
              <w:spacing w:before="120" w:after="120"/>
              <w:rPr>
                <w:del w:id="1026" w:author="Adriana Giménez" w:date="2021-03-05T00:15:00Z"/>
                <w:rFonts w:ascii="Arial Narrow" w:hAnsi="Arial Narrow"/>
              </w:rPr>
            </w:pPr>
            <w:del w:id="1027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Prešovský samosprávny kraj </w:delText>
              </w:r>
            </w:del>
          </w:p>
          <w:p w14:paraId="5D65818A" w14:textId="77777777" w:rsidR="00607DA7" w:rsidRPr="0070065E" w:rsidDel="002069F0" w:rsidRDefault="00607DA7" w:rsidP="006976E9">
            <w:pPr>
              <w:spacing w:before="120" w:after="120"/>
              <w:rPr>
                <w:del w:id="1028" w:author="Adriana Giménez" w:date="2021-03-17T00:20:00Z"/>
                <w:rFonts w:ascii="Arial Narrow" w:hAnsi="Arial Narrow"/>
              </w:rPr>
            </w:pPr>
          </w:p>
          <w:p w14:paraId="1A276234" w14:textId="77777777" w:rsidR="00607DA7" w:rsidRPr="0070065E" w:rsidDel="00614E12" w:rsidRDefault="00607DA7" w:rsidP="006976E9">
            <w:pPr>
              <w:spacing w:before="120" w:after="120"/>
              <w:rPr>
                <w:del w:id="1029" w:author="Adriana Giménez" w:date="2021-03-05T00:15:00Z"/>
                <w:rFonts w:ascii="Arial Narrow" w:hAnsi="Arial Narrow"/>
              </w:rPr>
            </w:pPr>
            <w:del w:id="1030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Trenčiansky samosprávny kraj </w:delText>
              </w:r>
            </w:del>
          </w:p>
          <w:p w14:paraId="73EF1AE9" w14:textId="77777777" w:rsidR="00607DA7" w:rsidRPr="0070065E" w:rsidDel="002069F0" w:rsidRDefault="00607DA7" w:rsidP="006976E9">
            <w:pPr>
              <w:spacing w:before="120" w:after="120"/>
              <w:rPr>
                <w:del w:id="1031" w:author="Adriana Giménez" w:date="2021-03-17T00:20:00Z"/>
                <w:rFonts w:ascii="Arial Narrow" w:hAnsi="Arial Narrow"/>
              </w:rPr>
            </w:pPr>
          </w:p>
          <w:p w14:paraId="36E85B6D" w14:textId="77777777" w:rsidR="00607DA7" w:rsidRPr="0070065E" w:rsidDel="00614E12" w:rsidRDefault="00607DA7" w:rsidP="006976E9">
            <w:pPr>
              <w:spacing w:before="120" w:after="120"/>
              <w:rPr>
                <w:del w:id="1032" w:author="Adriana Giménez" w:date="2021-03-05T00:15:00Z"/>
                <w:rFonts w:ascii="Arial Narrow" w:hAnsi="Arial Narrow"/>
              </w:rPr>
            </w:pPr>
            <w:del w:id="1033" w:author="Adriana Giménez" w:date="2021-03-17T00:20:00Z">
              <w:r w:rsidRPr="0070065E" w:rsidDel="002069F0">
                <w:rPr>
                  <w:rFonts w:ascii="Arial Narrow" w:hAnsi="Arial Narrow"/>
                </w:rPr>
                <w:delText>Trnavský samosprávny kraj</w:delText>
              </w:r>
            </w:del>
          </w:p>
          <w:p w14:paraId="0B0824F7" w14:textId="77777777" w:rsidR="00607DA7" w:rsidRPr="0070065E" w:rsidDel="002069F0" w:rsidRDefault="00607DA7" w:rsidP="006976E9">
            <w:pPr>
              <w:spacing w:before="120" w:after="120"/>
              <w:rPr>
                <w:del w:id="1034" w:author="Adriana Giménez" w:date="2021-03-17T00:20:00Z"/>
                <w:rFonts w:ascii="Arial Narrow" w:hAnsi="Arial Narrow"/>
              </w:rPr>
            </w:pPr>
          </w:p>
          <w:p w14:paraId="527ECC54" w14:textId="77777777" w:rsidR="00607DA7" w:rsidRPr="00997DF3" w:rsidDel="00614E12" w:rsidRDefault="00607DA7" w:rsidP="006976E9">
            <w:pPr>
              <w:spacing w:before="120" w:after="120"/>
              <w:rPr>
                <w:del w:id="1035" w:author="Adriana Giménez" w:date="2021-03-05T00:15:00Z"/>
                <w:rFonts w:ascii="Arial Narrow" w:hAnsi="Arial Narrow"/>
              </w:rPr>
            </w:pPr>
            <w:del w:id="1036" w:author="Adriana Giménez" w:date="2021-03-17T00:20:00Z">
              <w:r w:rsidRPr="00997DF3" w:rsidDel="002069F0">
                <w:rPr>
                  <w:rFonts w:ascii="Arial Narrow" w:hAnsi="Arial Narrow"/>
                </w:rPr>
                <w:delText>Žilinský samosprávny kraj</w:delText>
              </w:r>
            </w:del>
          </w:p>
          <w:p w14:paraId="65719FFC" w14:textId="77777777" w:rsidR="00607DA7" w:rsidRPr="00997DF3" w:rsidDel="002069F0" w:rsidRDefault="00607DA7" w:rsidP="006976E9">
            <w:pPr>
              <w:spacing w:before="120" w:after="120"/>
              <w:rPr>
                <w:del w:id="1037" w:author="Adriana Giménez" w:date="2021-03-17T00:20:00Z"/>
                <w:rFonts w:ascii="Arial Narrow" w:hAnsi="Arial Narrow"/>
              </w:rPr>
            </w:pPr>
          </w:p>
          <w:p w14:paraId="53136ED9" w14:textId="77777777" w:rsidR="00607DA7" w:rsidRPr="00997DF3" w:rsidDel="00614E12" w:rsidRDefault="00607DA7" w:rsidP="006976E9">
            <w:pPr>
              <w:spacing w:before="120" w:after="120"/>
              <w:rPr>
                <w:del w:id="1038" w:author="Adriana Giménez" w:date="2021-03-05T00:15:00Z"/>
                <w:rFonts w:ascii="Arial Narrow" w:hAnsi="Arial Narrow"/>
              </w:rPr>
            </w:pPr>
            <w:del w:id="1039" w:author="Adriana Giménez" w:date="2021-03-17T00:20:00Z">
              <w:r w:rsidRPr="00997DF3" w:rsidDel="002069F0">
                <w:rPr>
                  <w:rFonts w:ascii="Arial Narrow" w:hAnsi="Arial Narrow"/>
                </w:rPr>
                <w:delText>mesto Banská Bystrica</w:delText>
              </w:r>
            </w:del>
          </w:p>
          <w:p w14:paraId="2B904EAE" w14:textId="77777777" w:rsidR="00607DA7" w:rsidRPr="00BA0B35" w:rsidDel="002069F0" w:rsidRDefault="00607DA7" w:rsidP="006976E9">
            <w:pPr>
              <w:spacing w:before="120" w:after="120"/>
              <w:rPr>
                <w:del w:id="1040" w:author="Adriana Giménez" w:date="2021-03-17T00:20:00Z"/>
                <w:rFonts w:ascii="Arial Narrow" w:hAnsi="Arial Narrow"/>
              </w:rPr>
            </w:pPr>
          </w:p>
          <w:p w14:paraId="5A272680" w14:textId="77777777" w:rsidR="00607DA7" w:rsidRPr="00BA0B35" w:rsidDel="00614E12" w:rsidRDefault="00607DA7" w:rsidP="006976E9">
            <w:pPr>
              <w:spacing w:before="120" w:after="120"/>
              <w:rPr>
                <w:del w:id="1041" w:author="Adriana Giménez" w:date="2021-03-05T00:15:00Z"/>
                <w:rFonts w:ascii="Arial Narrow" w:hAnsi="Arial Narrow"/>
              </w:rPr>
            </w:pPr>
            <w:del w:id="1042" w:author="Adriana Giménez" w:date="2021-03-17T00:20:00Z">
              <w:r w:rsidRPr="00BA0B35" w:rsidDel="002069F0">
                <w:rPr>
                  <w:rFonts w:ascii="Arial Narrow" w:hAnsi="Arial Narrow"/>
                </w:rPr>
                <w:delText>mesto Bratislava</w:delText>
              </w:r>
            </w:del>
          </w:p>
          <w:p w14:paraId="2AFCECAB" w14:textId="77777777" w:rsidR="00607DA7" w:rsidRPr="00147914" w:rsidDel="002069F0" w:rsidRDefault="00607DA7" w:rsidP="006976E9">
            <w:pPr>
              <w:spacing w:before="120" w:after="120"/>
              <w:rPr>
                <w:del w:id="1043" w:author="Adriana Giménez" w:date="2021-03-17T00:20:00Z"/>
                <w:rFonts w:ascii="Arial Narrow" w:hAnsi="Arial Narrow"/>
              </w:rPr>
            </w:pPr>
          </w:p>
          <w:p w14:paraId="441032BD" w14:textId="77777777" w:rsidR="00607DA7" w:rsidRPr="00147914" w:rsidDel="00614E12" w:rsidRDefault="00607DA7" w:rsidP="006976E9">
            <w:pPr>
              <w:spacing w:before="120" w:after="120"/>
              <w:rPr>
                <w:del w:id="1044" w:author="Adriana Giménez" w:date="2021-03-05T00:16:00Z"/>
                <w:rFonts w:ascii="Arial Narrow" w:hAnsi="Arial Narrow"/>
              </w:rPr>
            </w:pPr>
            <w:del w:id="1045" w:author="Adriana Giménez" w:date="2021-03-17T00:20:00Z">
              <w:r w:rsidRPr="00147914" w:rsidDel="002069F0">
                <w:rPr>
                  <w:rFonts w:ascii="Arial Narrow" w:hAnsi="Arial Narrow"/>
                </w:rPr>
                <w:delText>mesto Košice</w:delText>
              </w:r>
            </w:del>
          </w:p>
          <w:p w14:paraId="3C77559A" w14:textId="77777777" w:rsidR="00607DA7" w:rsidRPr="00147914" w:rsidDel="002069F0" w:rsidRDefault="00607DA7" w:rsidP="006976E9">
            <w:pPr>
              <w:spacing w:before="120" w:after="120"/>
              <w:rPr>
                <w:del w:id="1046" w:author="Adriana Giménez" w:date="2021-03-17T00:20:00Z"/>
                <w:rFonts w:ascii="Arial Narrow" w:hAnsi="Arial Narrow"/>
              </w:rPr>
            </w:pPr>
          </w:p>
          <w:p w14:paraId="491BBFB9" w14:textId="77777777" w:rsidR="00607DA7" w:rsidRPr="00147914" w:rsidDel="00614E12" w:rsidRDefault="00607DA7" w:rsidP="006976E9">
            <w:pPr>
              <w:spacing w:before="120" w:after="120"/>
              <w:rPr>
                <w:del w:id="1047" w:author="Adriana Giménez" w:date="2021-03-05T00:16:00Z"/>
                <w:rFonts w:ascii="Arial Narrow" w:hAnsi="Arial Narrow"/>
              </w:rPr>
            </w:pPr>
            <w:del w:id="1048" w:author="Adriana Giménez" w:date="2021-03-17T00:20:00Z">
              <w:r w:rsidRPr="00147914" w:rsidDel="002069F0">
                <w:rPr>
                  <w:rFonts w:ascii="Arial Narrow" w:hAnsi="Arial Narrow"/>
                </w:rPr>
                <w:delText>mesto Nitra</w:delText>
              </w:r>
            </w:del>
          </w:p>
          <w:p w14:paraId="489700B0" w14:textId="77777777" w:rsidR="00607DA7" w:rsidRPr="00147914" w:rsidDel="002069F0" w:rsidRDefault="00607DA7" w:rsidP="006976E9">
            <w:pPr>
              <w:spacing w:before="120" w:after="120"/>
              <w:rPr>
                <w:del w:id="1049" w:author="Adriana Giménez" w:date="2021-03-17T00:20:00Z"/>
                <w:rFonts w:ascii="Arial Narrow" w:hAnsi="Arial Narrow"/>
              </w:rPr>
            </w:pPr>
          </w:p>
          <w:p w14:paraId="640229AA" w14:textId="77777777" w:rsidR="00607DA7" w:rsidRPr="0003674D" w:rsidDel="00614E12" w:rsidRDefault="00607DA7" w:rsidP="006976E9">
            <w:pPr>
              <w:spacing w:before="120" w:after="120"/>
              <w:rPr>
                <w:del w:id="1050" w:author="Adriana Giménez" w:date="2021-03-05T00:16:00Z"/>
                <w:rFonts w:ascii="Arial Narrow" w:hAnsi="Arial Narrow"/>
              </w:rPr>
            </w:pPr>
            <w:del w:id="1051" w:author="Adriana Giménez" w:date="2021-03-17T00:20:00Z">
              <w:r w:rsidRPr="0003674D" w:rsidDel="002069F0">
                <w:rPr>
                  <w:rFonts w:ascii="Arial Narrow" w:hAnsi="Arial Narrow"/>
                </w:rPr>
                <w:delText xml:space="preserve">mesto Prešov </w:delText>
              </w:r>
            </w:del>
          </w:p>
          <w:p w14:paraId="420554C5" w14:textId="77777777" w:rsidR="00607DA7" w:rsidRPr="0070065E" w:rsidDel="002069F0" w:rsidRDefault="00607DA7" w:rsidP="006976E9">
            <w:pPr>
              <w:spacing w:before="120" w:after="120"/>
              <w:rPr>
                <w:del w:id="1052" w:author="Adriana Giménez" w:date="2021-03-17T00:20:00Z"/>
                <w:rFonts w:ascii="Arial Narrow" w:hAnsi="Arial Narrow"/>
              </w:rPr>
            </w:pPr>
          </w:p>
          <w:p w14:paraId="6191E6A0" w14:textId="77777777" w:rsidR="00607DA7" w:rsidRPr="0070065E" w:rsidDel="00614E12" w:rsidRDefault="00607DA7" w:rsidP="006976E9">
            <w:pPr>
              <w:spacing w:before="120" w:after="120"/>
              <w:rPr>
                <w:del w:id="1053" w:author="Adriana Giménez" w:date="2021-03-05T00:16:00Z"/>
                <w:rFonts w:ascii="Arial Narrow" w:hAnsi="Arial Narrow"/>
              </w:rPr>
            </w:pPr>
            <w:del w:id="1054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mesto Trenčín </w:delText>
              </w:r>
            </w:del>
          </w:p>
          <w:p w14:paraId="354978E5" w14:textId="77777777" w:rsidR="00607DA7" w:rsidRPr="0070065E" w:rsidDel="002069F0" w:rsidRDefault="00607DA7" w:rsidP="006976E9">
            <w:pPr>
              <w:spacing w:before="120" w:after="120"/>
              <w:rPr>
                <w:del w:id="1055" w:author="Adriana Giménez" w:date="2021-03-17T00:20:00Z"/>
                <w:rFonts w:ascii="Arial Narrow" w:hAnsi="Arial Narrow"/>
              </w:rPr>
            </w:pPr>
          </w:p>
          <w:p w14:paraId="5EAFAAD4" w14:textId="77777777" w:rsidR="00607DA7" w:rsidRPr="0070065E" w:rsidDel="00614E12" w:rsidRDefault="00607DA7" w:rsidP="006976E9">
            <w:pPr>
              <w:spacing w:before="120" w:after="120"/>
              <w:rPr>
                <w:del w:id="1056" w:author="Adriana Giménez" w:date="2021-03-05T00:16:00Z"/>
                <w:rFonts w:ascii="Arial Narrow" w:hAnsi="Arial Narrow"/>
              </w:rPr>
            </w:pPr>
            <w:del w:id="1057" w:author="Adriana Giménez" w:date="2021-03-17T00:20:00Z">
              <w:r w:rsidRPr="0070065E" w:rsidDel="002069F0">
                <w:rPr>
                  <w:rFonts w:ascii="Arial Narrow" w:hAnsi="Arial Narrow"/>
                </w:rPr>
                <w:delText xml:space="preserve">mesto Trnava </w:delText>
              </w:r>
            </w:del>
          </w:p>
          <w:p w14:paraId="1439655A" w14:textId="77777777" w:rsidR="00607DA7" w:rsidRPr="0070065E" w:rsidDel="002069F0" w:rsidRDefault="00607DA7" w:rsidP="006976E9">
            <w:pPr>
              <w:spacing w:before="120" w:after="120"/>
              <w:rPr>
                <w:del w:id="1058" w:author="Adriana Giménez" w:date="2021-03-17T00:20:00Z"/>
                <w:rFonts w:ascii="Arial Narrow" w:hAnsi="Arial Narrow"/>
              </w:rPr>
            </w:pPr>
          </w:p>
          <w:p w14:paraId="78F1FB78" w14:textId="77777777" w:rsidR="00607DA7" w:rsidRPr="0070065E" w:rsidDel="00614E12" w:rsidRDefault="00607DA7">
            <w:pPr>
              <w:spacing w:before="120" w:after="120"/>
              <w:rPr>
                <w:del w:id="1059" w:author="Adriana Giménez" w:date="2021-03-05T00:16:00Z"/>
                <w:rFonts w:ascii="Arial Narrow" w:hAnsi="Arial Narrow"/>
              </w:rPr>
              <w:pPrChange w:id="1060" w:author="Adriana Giménez" w:date="2021-03-05T00:15:00Z">
                <w:pPr/>
              </w:pPrChange>
            </w:pPr>
            <w:del w:id="1061" w:author="Adriana Giménez" w:date="2021-03-17T00:20:00Z">
              <w:r w:rsidRPr="0070065E" w:rsidDel="002069F0">
                <w:rPr>
                  <w:rFonts w:ascii="Arial Narrow" w:hAnsi="Arial Narrow"/>
                </w:rPr>
                <w:delText>mesto Žilina</w:delText>
              </w:r>
            </w:del>
          </w:p>
          <w:p w14:paraId="76491943" w14:textId="77777777" w:rsidR="00607DA7" w:rsidRPr="0070065E" w:rsidDel="002069F0" w:rsidRDefault="00607DA7" w:rsidP="006976E9">
            <w:pPr>
              <w:spacing w:before="120" w:after="120"/>
              <w:rPr>
                <w:del w:id="1062" w:author="Adriana Giménez" w:date="2021-03-17T00:20:00Z"/>
                <w:rFonts w:ascii="Arial Narrow" w:hAnsi="Arial Narrow"/>
              </w:rPr>
            </w:pPr>
          </w:p>
        </w:tc>
      </w:tr>
      <w:tr w:rsidR="00607DA7" w:rsidRPr="0070065E" w:rsidDel="002069F0" w14:paraId="47E8CD38" w14:textId="77777777" w:rsidTr="005172B0">
        <w:trPr>
          <w:del w:id="1063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57B9D893" w14:textId="77777777" w:rsidR="00607DA7" w:rsidRPr="0070065E" w:rsidDel="002069F0" w:rsidRDefault="00607DA7" w:rsidP="006976E9">
            <w:pPr>
              <w:spacing w:before="120" w:after="120"/>
              <w:rPr>
                <w:del w:id="1064" w:author="Adriana Giménez" w:date="2021-03-17T00:20:00Z"/>
                <w:rFonts w:ascii="Arial Narrow" w:hAnsi="Arial Narrow"/>
              </w:rPr>
            </w:pPr>
            <w:del w:id="1065" w:author="Adriana Giménez" w:date="2021-03-17T00:20:00Z">
              <w:r w:rsidRPr="0070065E" w:rsidDel="002069F0">
                <w:rPr>
                  <w:rFonts w:ascii="Arial Narrow" w:hAnsi="Arial Narrow"/>
                </w:rPr>
                <w:delText>Efektívna verejná správa (EVS)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0FB66BFA" w14:textId="77777777" w:rsidR="00607DA7" w:rsidRPr="0070065E" w:rsidDel="002069F0" w:rsidRDefault="00607DA7" w:rsidP="006976E9">
            <w:pPr>
              <w:spacing w:before="120" w:after="120"/>
              <w:rPr>
                <w:del w:id="1066" w:author="Adriana Giménez" w:date="2021-03-17T00:20:00Z"/>
                <w:rFonts w:ascii="Arial Narrow" w:hAnsi="Arial Narrow"/>
              </w:rPr>
            </w:pPr>
            <w:del w:id="1067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vnútra 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645910DD" w14:textId="77777777" w:rsidR="00607DA7" w:rsidRPr="0070065E" w:rsidDel="002069F0" w:rsidRDefault="00607DA7" w:rsidP="006976E9">
            <w:pPr>
              <w:spacing w:before="120" w:after="120"/>
              <w:jc w:val="center"/>
              <w:rPr>
                <w:del w:id="1068" w:author="Adriana Giménez" w:date="2021-03-17T00:20:00Z"/>
                <w:rFonts w:ascii="Arial Narrow" w:hAnsi="Arial Narrow"/>
                <w:highlight w:val="yellow"/>
              </w:rPr>
            </w:pPr>
            <w:del w:id="1069" w:author="Adriana Giménez" w:date="2021-03-05T00:17:00Z">
              <w:r w:rsidRPr="0070065E" w:rsidDel="00614E12">
                <w:rPr>
                  <w:rFonts w:ascii="Arial Narrow" w:hAnsi="Arial Narrow"/>
                  <w:highlight w:val="cyan"/>
                </w:rPr>
                <w:delText>-</w:delText>
              </w:r>
            </w:del>
          </w:p>
        </w:tc>
      </w:tr>
      <w:tr w:rsidR="00607DA7" w:rsidRPr="0070065E" w:rsidDel="002069F0" w14:paraId="549DC5EA" w14:textId="77777777" w:rsidTr="005172B0">
        <w:trPr>
          <w:del w:id="1070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4915BC81" w14:textId="77777777" w:rsidR="00607DA7" w:rsidRPr="0070065E" w:rsidDel="002069F0" w:rsidRDefault="00607DA7" w:rsidP="006976E9">
            <w:pPr>
              <w:spacing w:before="120" w:after="120"/>
              <w:rPr>
                <w:del w:id="1071" w:author="Adriana Giménez" w:date="2021-03-17T00:20:00Z"/>
                <w:rFonts w:ascii="Arial Narrow" w:hAnsi="Arial Narrow"/>
              </w:rPr>
            </w:pPr>
            <w:del w:id="1072" w:author="Adriana Giménez" w:date="2021-03-17T00:20:00Z">
              <w:r w:rsidRPr="0070065E" w:rsidDel="002069F0">
                <w:rPr>
                  <w:rFonts w:ascii="Arial Narrow" w:hAnsi="Arial Narrow"/>
                </w:rPr>
                <w:delText>Technická pomoc (TP)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61ED6E90" w14:textId="77777777" w:rsidR="00607DA7" w:rsidRPr="0070065E" w:rsidDel="002069F0" w:rsidRDefault="00607DA7" w:rsidP="006976E9">
            <w:pPr>
              <w:spacing w:before="120" w:after="120"/>
              <w:rPr>
                <w:del w:id="1073" w:author="Adriana Giménez" w:date="2021-03-17T00:20:00Z"/>
                <w:rFonts w:ascii="Arial Narrow" w:hAnsi="Arial Narrow"/>
              </w:rPr>
            </w:pPr>
            <w:del w:id="1074" w:author="Adriana Giménez" w:date="2021-03-10T00:40:00Z">
              <w:r w:rsidRPr="0070065E" w:rsidDel="00B72FC4">
                <w:rPr>
                  <w:rFonts w:ascii="Arial Narrow" w:hAnsi="Arial Narrow"/>
                </w:rPr>
                <w:delText>Úrad vlády 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6CB77203" w14:textId="77777777" w:rsidR="00607DA7" w:rsidRPr="0070065E" w:rsidDel="002069F0" w:rsidRDefault="00607DA7" w:rsidP="006976E9">
            <w:pPr>
              <w:spacing w:before="120" w:after="120"/>
              <w:jc w:val="center"/>
              <w:rPr>
                <w:del w:id="1075" w:author="Adriana Giménez" w:date="2021-03-17T00:20:00Z"/>
                <w:rFonts w:ascii="Arial Narrow" w:hAnsi="Arial Narrow"/>
                <w:highlight w:val="yellow"/>
              </w:rPr>
            </w:pPr>
            <w:del w:id="1076" w:author="Adriana Giménez" w:date="2021-03-16T23:07:00Z">
              <w:r w:rsidRPr="0070065E" w:rsidDel="00607DA7">
                <w:rPr>
                  <w:rFonts w:ascii="Arial Narrow" w:hAnsi="Arial Narrow"/>
                  <w:highlight w:val="yellow"/>
                </w:rPr>
                <w:delText>-</w:delText>
              </w:r>
            </w:del>
          </w:p>
        </w:tc>
      </w:tr>
      <w:tr w:rsidR="00607DA7" w:rsidRPr="0070065E" w:rsidDel="002069F0" w14:paraId="7F64FB13" w14:textId="77777777" w:rsidTr="005172B0">
        <w:trPr>
          <w:del w:id="1077" w:author="Adriana Giménez" w:date="2021-03-17T00:20:00Z"/>
        </w:trPr>
        <w:tc>
          <w:tcPr>
            <w:tcW w:w="2830" w:type="dxa"/>
            <w:shd w:val="clear" w:color="auto" w:fill="auto"/>
            <w:vAlign w:val="center"/>
          </w:tcPr>
          <w:p w14:paraId="43BE8058" w14:textId="77777777" w:rsidR="00607DA7" w:rsidRPr="0070065E" w:rsidDel="002069F0" w:rsidRDefault="00607DA7" w:rsidP="006976E9">
            <w:pPr>
              <w:spacing w:before="120" w:after="120"/>
              <w:rPr>
                <w:del w:id="1078" w:author="Adriana Giménez" w:date="2021-03-17T00:20:00Z"/>
                <w:rFonts w:ascii="Arial Narrow" w:hAnsi="Arial Narrow"/>
              </w:rPr>
            </w:pPr>
            <w:del w:id="1079" w:author="Adriana Giménez" w:date="2021-03-17T00:20:00Z">
              <w:r w:rsidRPr="0070065E" w:rsidDel="002069F0">
                <w:rPr>
                  <w:rFonts w:ascii="Arial Narrow" w:hAnsi="Arial Narrow"/>
                </w:rPr>
                <w:delText>Rybné hospodárstvo 2014-2020</w:delText>
              </w:r>
            </w:del>
          </w:p>
        </w:tc>
        <w:tc>
          <w:tcPr>
            <w:tcW w:w="2552" w:type="dxa"/>
            <w:shd w:val="clear" w:color="auto" w:fill="auto"/>
            <w:vAlign w:val="center"/>
          </w:tcPr>
          <w:p w14:paraId="7E4E7DBE" w14:textId="77777777" w:rsidR="00607DA7" w:rsidRPr="0070065E" w:rsidDel="002069F0" w:rsidRDefault="00607DA7" w:rsidP="006976E9">
            <w:pPr>
              <w:spacing w:before="120" w:after="120"/>
              <w:rPr>
                <w:del w:id="1080" w:author="Adriana Giménez" w:date="2021-03-17T00:20:00Z"/>
                <w:rFonts w:ascii="Arial Narrow" w:hAnsi="Arial Narrow"/>
              </w:rPr>
            </w:pPr>
            <w:del w:id="1081" w:author="Adriana Giménez" w:date="2021-03-17T00:20:00Z">
              <w:r w:rsidRPr="0070065E" w:rsidDel="002069F0">
                <w:rPr>
                  <w:rFonts w:ascii="Arial Narrow" w:hAnsi="Arial Narrow"/>
                </w:rPr>
                <w:delText>Ministerstvo pôdohospodárstva a rozvoja vidieka SR</w:delText>
              </w:r>
            </w:del>
          </w:p>
        </w:tc>
        <w:tc>
          <w:tcPr>
            <w:tcW w:w="3827" w:type="dxa"/>
            <w:shd w:val="clear" w:color="auto" w:fill="auto"/>
            <w:vAlign w:val="center"/>
          </w:tcPr>
          <w:p w14:paraId="243AD0B2" w14:textId="77777777" w:rsidR="00607DA7" w:rsidRPr="0070065E" w:rsidDel="002069F0" w:rsidRDefault="00607DA7">
            <w:pPr>
              <w:spacing w:before="120" w:after="120"/>
              <w:rPr>
                <w:del w:id="1082" w:author="Adriana Giménez" w:date="2021-03-17T00:20:00Z"/>
                <w:rFonts w:ascii="Arial Narrow" w:hAnsi="Arial Narrow"/>
              </w:rPr>
              <w:pPrChange w:id="1083" w:author="Adriana Giménez" w:date="2021-03-16T23:08:00Z">
                <w:pPr>
                  <w:spacing w:before="120" w:after="120"/>
                  <w:jc w:val="center"/>
                </w:pPr>
              </w:pPrChange>
            </w:pPr>
            <w:del w:id="1084" w:author="Adriana Giménez" w:date="2021-03-17T00:20:00Z">
              <w:r w:rsidRPr="0070065E" w:rsidDel="002069F0">
                <w:rPr>
                  <w:rFonts w:ascii="Arial Narrow" w:hAnsi="Arial Narrow"/>
                </w:rPr>
                <w:delText>Pôdohospodárska platobná agentúra</w:delText>
              </w:r>
            </w:del>
          </w:p>
        </w:tc>
      </w:tr>
    </w:tbl>
    <w:p w14:paraId="600113DE" w14:textId="77777777" w:rsidR="003E2A8B" w:rsidRPr="0070065E" w:rsidDel="002B55D8" w:rsidRDefault="003E2A8B" w:rsidP="003E2A8B">
      <w:pPr>
        <w:rPr>
          <w:del w:id="1085" w:author="Adriana Giménez" w:date="2021-03-17T00:30:00Z"/>
          <w:rFonts w:ascii="Arial Narrow" w:hAnsi="Arial Narrow"/>
          <w:vanish/>
        </w:rPr>
      </w:pPr>
    </w:p>
    <w:tbl>
      <w:tblPr>
        <w:tblW w:w="9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2"/>
        <w:gridCol w:w="7214"/>
      </w:tblGrid>
      <w:tr w:rsidR="003479A1" w:rsidRPr="0070065E" w:rsidDel="002069F0" w14:paraId="14F2DEAD" w14:textId="77777777" w:rsidTr="003D5EE6">
        <w:trPr>
          <w:trHeight w:val="270"/>
          <w:del w:id="1086" w:author="Adriana Giménez" w:date="2021-03-17T00:21:00Z"/>
        </w:trPr>
        <w:tc>
          <w:tcPr>
            <w:tcW w:w="214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64112E" w14:textId="77777777" w:rsidR="003479A1" w:rsidRPr="0070065E" w:rsidDel="008107D7" w:rsidRDefault="003479A1" w:rsidP="003E2A8B">
            <w:pPr>
              <w:rPr>
                <w:del w:id="1087" w:author="Adriana Giménez" w:date="2021-03-10T00:47:00Z"/>
                <w:rFonts w:ascii="Arial Narrow" w:hAnsi="Arial Narrow" w:cs="Arial Narrow"/>
                <w:sz w:val="20"/>
                <w:szCs w:val="20"/>
              </w:rPr>
            </w:pPr>
          </w:p>
          <w:p w14:paraId="2DF3C9E9" w14:textId="77777777" w:rsidR="003479A1" w:rsidRPr="0070065E" w:rsidDel="002069F0" w:rsidRDefault="003479A1" w:rsidP="003E2A8B">
            <w:pPr>
              <w:rPr>
                <w:del w:id="1088" w:author="Adriana Giménez" w:date="2021-03-17T00:21:00Z"/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95ABF5" w14:textId="77777777" w:rsidR="003479A1" w:rsidRPr="0070065E" w:rsidDel="002069F0" w:rsidRDefault="003479A1" w:rsidP="003E2A8B">
            <w:pPr>
              <w:rPr>
                <w:del w:id="1089" w:author="Adriana Giménez" w:date="2021-03-17T00:21:00Z"/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479A1" w:rsidRPr="0070065E" w:rsidDel="002069F0" w14:paraId="74A3398C" w14:textId="77777777" w:rsidTr="003D5EE6">
        <w:trPr>
          <w:trHeight w:val="270"/>
          <w:del w:id="1090" w:author="Adriana Giménez" w:date="2021-03-17T00:21:00Z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14:paraId="44555250" w14:textId="77777777" w:rsidR="003479A1" w:rsidRPr="0070065E" w:rsidDel="0063554C" w:rsidRDefault="003479A1">
            <w:pPr>
              <w:spacing w:before="120" w:after="120"/>
              <w:jc w:val="center"/>
              <w:rPr>
                <w:del w:id="1091" w:author="Adriana Giménez" w:date="2021-03-10T00:48:00Z"/>
                <w:rFonts w:ascii="Arial Narrow" w:hAnsi="Arial Narrow"/>
                <w:b/>
              </w:rPr>
            </w:pPr>
            <w:del w:id="1092" w:author="Adriana Giménez" w:date="2021-03-10T00:48:00Z">
              <w:r w:rsidRPr="0070065E" w:rsidDel="0063554C">
                <w:rPr>
                  <w:rFonts w:ascii="Arial Narrow" w:hAnsi="Arial Narrow"/>
                  <w:b/>
                </w:rPr>
                <w:delText>Ostatné úlohy</w:delText>
              </w:r>
            </w:del>
          </w:p>
          <w:p w14:paraId="18439B23" w14:textId="77777777" w:rsidR="003479A1" w:rsidRPr="0070065E" w:rsidDel="002069F0" w:rsidRDefault="003479A1" w:rsidP="006976E9">
            <w:pPr>
              <w:spacing w:before="120" w:after="120"/>
              <w:jc w:val="center"/>
              <w:rPr>
                <w:del w:id="1093" w:author="Adriana Giménez" w:date="2021-03-17T00:21:00Z"/>
                <w:rFonts w:ascii="Arial Narrow" w:hAnsi="Arial Narrow"/>
                <w:b/>
              </w:rPr>
            </w:pPr>
            <w:del w:id="1094" w:author="Adriana Giménez" w:date="2021-03-10T00:48:00Z">
              <w:r w:rsidRPr="0070065E" w:rsidDel="0063554C">
                <w:rPr>
                  <w:rFonts w:ascii="Arial Narrow" w:hAnsi="Arial Narrow"/>
                  <w:b/>
                </w:rPr>
                <w:delText>Rezort</w:delText>
              </w:r>
            </w:del>
          </w:p>
        </w:tc>
      </w:tr>
      <w:tr w:rsidR="003479A1" w:rsidRPr="0070065E" w:rsidDel="002069F0" w14:paraId="5F46D4E0" w14:textId="77777777" w:rsidTr="003D5EE6">
        <w:trPr>
          <w:trHeight w:val="425"/>
          <w:del w:id="1095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4E393AA" w14:textId="77777777" w:rsidR="003479A1" w:rsidRPr="0070065E" w:rsidDel="002069F0" w:rsidRDefault="003479A1" w:rsidP="006976E9">
            <w:pPr>
              <w:spacing w:before="120" w:after="120"/>
              <w:rPr>
                <w:del w:id="1096" w:author="Adriana Giménez" w:date="2021-03-17T00:21:00Z"/>
                <w:rFonts w:ascii="Arial Narrow" w:hAnsi="Arial Narrow"/>
              </w:rPr>
            </w:pPr>
            <w:del w:id="1097" w:author="Adriana Giménez" w:date="2021-03-17T00:21:00Z">
              <w:r w:rsidRPr="0070065E" w:rsidDel="002069F0">
                <w:rPr>
                  <w:rFonts w:ascii="Arial Narrow" w:hAnsi="Arial Narrow"/>
                </w:rPr>
                <w:delText>CKO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14:paraId="19A4B880" w14:textId="77777777" w:rsidR="003479A1" w:rsidRPr="0070065E" w:rsidDel="002069F0" w:rsidRDefault="003479A1" w:rsidP="006976E9">
            <w:pPr>
              <w:spacing w:before="120" w:after="120"/>
              <w:rPr>
                <w:del w:id="1098" w:author="Adriana Giménez" w:date="2021-03-17T00:21:00Z"/>
                <w:rFonts w:ascii="Arial Narrow" w:hAnsi="Arial Narrow"/>
              </w:rPr>
            </w:pPr>
            <w:del w:id="1099" w:author="Adriana Giménez" w:date="2021-03-05T00:18:00Z">
              <w:r w:rsidRPr="0070065E" w:rsidDel="00614E12">
                <w:rPr>
                  <w:rFonts w:ascii="Arial Narrow" w:hAnsi="Arial Narrow"/>
                </w:rPr>
                <w:delText xml:space="preserve">ÚV </w:delText>
              </w:r>
            </w:del>
            <w:del w:id="1100" w:author="Adriana Giménez" w:date="2021-03-10T00:50:00Z">
              <w:r w:rsidRPr="0070065E" w:rsidDel="003479A1">
                <w:rPr>
                  <w:rFonts w:ascii="Arial Narrow" w:hAnsi="Arial Narrow"/>
                </w:rPr>
                <w:delText>SR Sekcia CKO</w:delText>
              </w:r>
            </w:del>
          </w:p>
        </w:tc>
      </w:tr>
      <w:tr w:rsidR="003479A1" w:rsidRPr="0070065E" w:rsidDel="002069F0" w14:paraId="14ECA647" w14:textId="77777777" w:rsidTr="003D5EE6">
        <w:trPr>
          <w:trHeight w:val="425"/>
          <w:del w:id="1101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B616F11" w14:textId="77777777" w:rsidR="003479A1" w:rsidRPr="0070065E" w:rsidDel="002069F0" w:rsidRDefault="003479A1" w:rsidP="006976E9">
            <w:pPr>
              <w:spacing w:before="120" w:after="120"/>
              <w:rPr>
                <w:del w:id="1102" w:author="Adriana Giménez" w:date="2021-03-17T00:21:00Z"/>
                <w:rFonts w:ascii="Arial Narrow" w:hAnsi="Arial Narrow"/>
              </w:rPr>
            </w:pPr>
            <w:del w:id="1103" w:author="Adriana Giménez" w:date="2021-03-17T00:21:00Z">
              <w:r w:rsidRPr="0070065E" w:rsidDel="002069F0">
                <w:rPr>
                  <w:rFonts w:ascii="Arial Narrow" w:hAnsi="Arial Narrow"/>
                </w:rPr>
                <w:delText>CO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14:paraId="23EEA2EA" w14:textId="77777777" w:rsidR="003479A1" w:rsidRPr="0070065E" w:rsidDel="002069F0" w:rsidRDefault="003479A1" w:rsidP="006976E9">
            <w:pPr>
              <w:spacing w:before="120" w:after="120"/>
              <w:rPr>
                <w:del w:id="1104" w:author="Adriana Giménez" w:date="2021-03-17T00:21:00Z"/>
                <w:rFonts w:ascii="Arial Narrow" w:hAnsi="Arial Narrow"/>
              </w:rPr>
            </w:pPr>
            <w:del w:id="1105" w:author="Adriana Giménez" w:date="2021-03-10T00:50:00Z">
              <w:r w:rsidRPr="0070065E" w:rsidDel="003479A1">
                <w:rPr>
                  <w:rFonts w:ascii="Arial Narrow" w:hAnsi="Arial Narrow"/>
                </w:rPr>
                <w:delText>MF SR Sekcia európskych fondov</w:delText>
              </w:r>
            </w:del>
          </w:p>
        </w:tc>
      </w:tr>
      <w:tr w:rsidR="003479A1" w:rsidRPr="0070065E" w:rsidDel="002069F0" w14:paraId="61D1C91C" w14:textId="77777777" w:rsidTr="003D5EE6">
        <w:trPr>
          <w:trHeight w:val="425"/>
          <w:del w:id="1106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5B3BF45" w14:textId="77777777" w:rsidR="003479A1" w:rsidRPr="0070065E" w:rsidDel="002069F0" w:rsidRDefault="003479A1" w:rsidP="006976E9">
            <w:pPr>
              <w:spacing w:before="120" w:after="120"/>
              <w:rPr>
                <w:del w:id="1107" w:author="Adriana Giménez" w:date="2021-03-17T00:21:00Z"/>
                <w:rFonts w:ascii="Arial Narrow" w:hAnsi="Arial Narrow"/>
              </w:rPr>
            </w:pPr>
            <w:del w:id="1108" w:author="Adriana Giménez" w:date="2021-03-17T00:21:00Z">
              <w:r w:rsidRPr="0070065E" w:rsidDel="002069F0">
                <w:rPr>
                  <w:rFonts w:ascii="Arial Narrow" w:hAnsi="Arial Narrow"/>
                </w:rPr>
                <w:delText>OA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14:paraId="6BBD8CDC" w14:textId="77777777" w:rsidR="003479A1" w:rsidRPr="0070065E" w:rsidDel="002069F0" w:rsidRDefault="003479A1" w:rsidP="006976E9">
            <w:pPr>
              <w:spacing w:before="120" w:after="120"/>
              <w:rPr>
                <w:del w:id="1109" w:author="Adriana Giménez" w:date="2021-03-17T00:21:00Z"/>
                <w:rFonts w:ascii="Arial Narrow" w:hAnsi="Arial Narrow"/>
              </w:rPr>
            </w:pPr>
            <w:del w:id="1110" w:author="Adriana Giménez" w:date="2021-03-10T00:51:00Z">
              <w:r w:rsidRPr="0070065E" w:rsidDel="00005F1B">
                <w:rPr>
                  <w:rFonts w:ascii="Arial Narrow" w:hAnsi="Arial Narrow"/>
                </w:rPr>
                <w:delText xml:space="preserve">MF SR </w:delText>
              </w:r>
            </w:del>
            <w:del w:id="1111" w:author="Adriana Giménez" w:date="2021-03-05T00:18:00Z">
              <w:r w:rsidRPr="0070065E" w:rsidDel="00614E12">
                <w:rPr>
                  <w:rFonts w:ascii="Arial Narrow" w:hAnsi="Arial Narrow"/>
                </w:rPr>
                <w:delText>S</w:delText>
              </w:r>
            </w:del>
            <w:del w:id="1112" w:author="Adriana Giménez" w:date="2021-03-10T00:51:00Z">
              <w:r w:rsidRPr="0070065E" w:rsidDel="00005F1B">
                <w:rPr>
                  <w:rFonts w:ascii="Arial Narrow" w:hAnsi="Arial Narrow"/>
                </w:rPr>
                <w:delText>ekcia auditu a kontroly medzinárodných finančných zdrojov</w:delText>
              </w:r>
            </w:del>
          </w:p>
        </w:tc>
      </w:tr>
      <w:tr w:rsidR="003479A1" w:rsidRPr="0070065E" w:rsidDel="002069F0" w14:paraId="1E8D526C" w14:textId="77777777" w:rsidTr="003D5EE6">
        <w:trPr>
          <w:trHeight w:val="425"/>
          <w:del w:id="1113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81D144F" w14:textId="77777777" w:rsidR="003479A1" w:rsidRPr="0070065E" w:rsidDel="002069F0" w:rsidRDefault="003479A1">
            <w:pPr>
              <w:spacing w:before="120" w:after="120"/>
              <w:rPr>
                <w:del w:id="1114" w:author="Adriana Giménez" w:date="2021-03-17T00:21:00Z"/>
                <w:rFonts w:ascii="Arial Narrow" w:hAnsi="Arial Narrow"/>
              </w:rPr>
            </w:pPr>
            <w:del w:id="1115" w:author="Adriana Giménez" w:date="2021-03-16T23:18:00Z">
              <w:r w:rsidRPr="0070065E" w:rsidDel="008F55C6">
                <w:rPr>
                  <w:rFonts w:ascii="Arial Narrow" w:hAnsi="Arial Narrow"/>
                </w:rPr>
                <w:delText>HP</w:delText>
              </w:r>
            </w:del>
            <w:del w:id="1116" w:author="Adriana Giménez" w:date="2021-03-16T23:19:00Z">
              <w:r w:rsidRPr="0070065E" w:rsidDel="008F55C6">
                <w:rPr>
                  <w:rFonts w:ascii="Arial Narrow" w:hAnsi="Arial Narrow"/>
                </w:rPr>
                <w:delText xml:space="preserve"> 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14:paraId="1EA0EC13" w14:textId="77777777" w:rsidR="003479A1" w:rsidRPr="0070065E" w:rsidDel="002069F0" w:rsidRDefault="003479A1" w:rsidP="006976E9">
            <w:pPr>
              <w:spacing w:before="120" w:after="120"/>
              <w:rPr>
                <w:del w:id="1117" w:author="Adriana Giménez" w:date="2021-03-17T00:21:00Z"/>
                <w:rFonts w:ascii="Arial Narrow" w:hAnsi="Arial Narrow"/>
              </w:rPr>
            </w:pPr>
            <w:del w:id="1118" w:author="Adriana Giménez" w:date="2021-03-05T00:18:00Z">
              <w:r w:rsidRPr="0070065E" w:rsidDel="00614E12">
                <w:rPr>
                  <w:rFonts w:ascii="Arial Narrow" w:hAnsi="Arial Narrow"/>
                </w:rPr>
                <w:delText xml:space="preserve">ÚV </w:delText>
              </w:r>
            </w:del>
            <w:del w:id="1119" w:author="Adriana Giménez" w:date="2021-03-10T00:51:00Z">
              <w:r w:rsidRPr="0070065E" w:rsidDel="003479A1">
                <w:rPr>
                  <w:rFonts w:ascii="Arial Narrow" w:hAnsi="Arial Narrow"/>
                </w:rPr>
                <w:delText>SR Odbor prierezových priorít</w:delText>
              </w:r>
            </w:del>
          </w:p>
        </w:tc>
      </w:tr>
      <w:tr w:rsidR="003479A1" w:rsidRPr="0070065E" w:rsidDel="002069F0" w14:paraId="3D6068AA" w14:textId="77777777" w:rsidTr="003D5EE6">
        <w:trPr>
          <w:trHeight w:val="425"/>
          <w:del w:id="1120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E9FB195" w14:textId="77777777" w:rsidR="003479A1" w:rsidRPr="0070065E" w:rsidDel="002069F0" w:rsidRDefault="003479A1">
            <w:pPr>
              <w:spacing w:before="120" w:after="120"/>
              <w:rPr>
                <w:del w:id="1121" w:author="Adriana Giménez" w:date="2021-03-17T00:21:00Z"/>
                <w:rFonts w:ascii="Arial Narrow" w:hAnsi="Arial Narrow"/>
              </w:rPr>
            </w:pPr>
            <w:del w:id="1122" w:author="Adriana Giménez" w:date="2021-03-16T23:18:00Z">
              <w:r w:rsidRPr="0070065E" w:rsidDel="008F55C6">
                <w:rPr>
                  <w:rFonts w:ascii="Arial Narrow" w:hAnsi="Arial Narrow"/>
                </w:rPr>
                <w:delText>HP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</w:tcPr>
          <w:p w14:paraId="3F6C6B62" w14:textId="77777777" w:rsidR="003479A1" w:rsidRPr="0070065E" w:rsidDel="002069F0" w:rsidRDefault="003479A1" w:rsidP="006976E9">
            <w:pPr>
              <w:spacing w:before="120" w:after="120"/>
              <w:rPr>
                <w:del w:id="1123" w:author="Adriana Giménez" w:date="2021-03-17T00:21:00Z"/>
                <w:rFonts w:ascii="Arial Narrow" w:hAnsi="Arial Narrow"/>
              </w:rPr>
            </w:pPr>
            <w:del w:id="1124" w:author="Adriana Giménez" w:date="2021-03-10T00:51:00Z">
              <w:r w:rsidRPr="0070065E" w:rsidDel="003479A1">
                <w:rPr>
                  <w:rFonts w:ascii="Arial Narrow" w:hAnsi="Arial Narrow"/>
                </w:rPr>
                <w:delText>MPSVR SR Odbor rodovej rovnosti a rovnosti príležitostí</w:delText>
              </w:r>
            </w:del>
          </w:p>
        </w:tc>
      </w:tr>
      <w:tr w:rsidR="003479A1" w:rsidRPr="0070065E" w:rsidDel="002069F0" w14:paraId="45AF7E6A" w14:textId="77777777" w:rsidTr="003D5EE6">
        <w:trPr>
          <w:trHeight w:val="425"/>
          <w:del w:id="1125" w:author="Adriana Giménez" w:date="2021-03-17T00:21:00Z"/>
        </w:trPr>
        <w:tc>
          <w:tcPr>
            <w:tcW w:w="21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369C2856" w14:textId="77777777" w:rsidR="003479A1" w:rsidRPr="0070065E" w:rsidDel="002069F0" w:rsidRDefault="003479A1">
            <w:pPr>
              <w:spacing w:before="120" w:after="120"/>
              <w:rPr>
                <w:del w:id="1126" w:author="Adriana Giménez" w:date="2021-03-17T00:21:00Z"/>
                <w:rFonts w:ascii="Arial Narrow" w:hAnsi="Arial Narrow"/>
              </w:rPr>
            </w:pPr>
            <w:del w:id="1127" w:author="Adriana Giménez" w:date="2021-03-17T00:21:00Z">
              <w:r w:rsidRPr="0070065E" w:rsidDel="002069F0">
                <w:rPr>
                  <w:rFonts w:ascii="Arial Narrow" w:hAnsi="Arial Narrow"/>
                </w:rPr>
                <w:delText>OLAF</w:delText>
              </w:r>
            </w:del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43845" w14:textId="77777777" w:rsidR="003479A1" w:rsidRPr="0070065E" w:rsidDel="002069F0" w:rsidRDefault="003479A1" w:rsidP="006976E9">
            <w:pPr>
              <w:spacing w:before="120" w:after="120"/>
              <w:rPr>
                <w:del w:id="1128" w:author="Adriana Giménez" w:date="2021-03-17T00:21:00Z"/>
                <w:rFonts w:ascii="Arial Narrow" w:hAnsi="Arial Narrow"/>
              </w:rPr>
            </w:pPr>
            <w:del w:id="1129" w:author="Adriana Giménez" w:date="2021-03-10T00:51:00Z">
              <w:r w:rsidRPr="0070065E" w:rsidDel="003479A1">
                <w:rPr>
                  <w:rFonts w:ascii="Arial Narrow" w:hAnsi="Arial Narrow"/>
                </w:rPr>
                <w:delText>ÚV SR Odbor kontroly a boja proti korupcii</w:delText>
              </w:r>
            </w:del>
          </w:p>
        </w:tc>
      </w:tr>
      <w:tr w:rsidR="003479A1" w:rsidRPr="0070065E" w:rsidDel="002069F0" w14:paraId="3F0C4BD2" w14:textId="77777777" w:rsidTr="003D5EE6">
        <w:trPr>
          <w:trHeight w:val="255"/>
          <w:del w:id="1130" w:author="Adriana Giménez" w:date="2021-03-17T00:21:00Z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91900E" w14:textId="77777777" w:rsidR="003479A1" w:rsidRPr="0070065E" w:rsidDel="002069F0" w:rsidRDefault="003479A1" w:rsidP="003479A1">
            <w:pPr>
              <w:rPr>
                <w:del w:id="1131" w:author="Adriana Giménez" w:date="2021-03-17T00:21:00Z"/>
                <w:rFonts w:ascii="Arial Narrow" w:hAnsi="Arial Narrow" w:cs="Arial Narrow"/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3506A57" w14:textId="77777777" w:rsidR="003479A1" w:rsidRPr="0070065E" w:rsidDel="002069F0" w:rsidRDefault="003479A1" w:rsidP="003479A1">
            <w:pPr>
              <w:rPr>
                <w:del w:id="1132" w:author="Adriana Giménez" w:date="2021-03-17T00:21:00Z"/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14:paraId="55C58451" w14:textId="7D99E8A6" w:rsidR="003D5EE6" w:rsidRPr="00997DF3" w:rsidRDefault="00707A86" w:rsidP="003D5EE6">
      <w:pPr>
        <w:pStyle w:val="Nadpis2"/>
        <w:ind w:left="0" w:firstLine="0"/>
        <w:jc w:val="both"/>
        <w:rPr>
          <w:ins w:id="1133" w:author="Adriana Giménez" w:date="2021-03-18T00:31:00Z"/>
        </w:rPr>
      </w:pPr>
      <w:bookmarkStart w:id="1134" w:name="_Toc67860549"/>
      <w:bookmarkStart w:id="1135" w:name="_Toc190150355"/>
      <w:bookmarkStart w:id="1136" w:name="_Toc190151512"/>
      <w:bookmarkStart w:id="1137" w:name="_Toc201034581"/>
      <w:bookmarkStart w:id="1138" w:name="_Toc419287882"/>
      <w:bookmarkStart w:id="1139" w:name="_Toc421279278"/>
      <w:ins w:id="1140" w:author="Adriana Giménez" w:date="2021-03-25T10:03:00Z">
        <w:r w:rsidRPr="0070065E">
          <w:t xml:space="preserve">3.1 </w:t>
        </w:r>
      </w:ins>
      <w:ins w:id="1141" w:author="Adriana Giménez" w:date="2021-03-18T00:31:00Z">
        <w:r w:rsidR="003D5EE6" w:rsidRPr="0070065E">
          <w:t xml:space="preserve">Stanovenie orgánov </w:t>
        </w:r>
        <w:r w:rsidR="003D5EE6" w:rsidRPr="00997DF3">
          <w:t>implementácie EŠIF</w:t>
        </w:r>
        <w:bookmarkEnd w:id="1134"/>
        <w:r w:rsidR="003D5EE6" w:rsidRPr="00997DF3">
          <w:t xml:space="preserve"> </w:t>
        </w:r>
      </w:ins>
    </w:p>
    <w:p w14:paraId="1571FDC8" w14:textId="4B27841B" w:rsidR="00491392" w:rsidRDefault="009B2726" w:rsidP="005172B0">
      <w:pPr>
        <w:spacing w:before="120" w:after="120"/>
        <w:jc w:val="both"/>
        <w:rPr>
          <w:ins w:id="1142" w:author="Adriana Giménez" w:date="2021-03-17T01:34:00Z"/>
          <w:rFonts w:ascii="Arial Narrow" w:hAnsi="Arial Narrow"/>
        </w:rPr>
      </w:pPr>
      <w:ins w:id="1143" w:author="Adriana Giménez" w:date="2021-03-17T23:17:00Z">
        <w:r w:rsidRPr="001258BF">
          <w:rPr>
            <w:rFonts w:ascii="Arial Narrow" w:hAnsi="Arial Narrow"/>
          </w:rPr>
          <w:t>Úlohy</w:t>
        </w:r>
      </w:ins>
      <w:ins w:id="1144" w:author="Adriana Giménez" w:date="2021-03-17T22:27:00Z">
        <w:r w:rsidR="00491392" w:rsidRPr="001258BF">
          <w:rPr>
            <w:rFonts w:ascii="Arial Narrow" w:hAnsi="Arial Narrow"/>
          </w:rPr>
          <w:t xml:space="preserve"> a kompetencie </w:t>
        </w:r>
      </w:ins>
      <w:ins w:id="1145" w:author="Adriana Giménez" w:date="2021-03-17T23:17:00Z">
        <w:r w:rsidRPr="001258BF">
          <w:rPr>
            <w:rFonts w:ascii="Arial Narrow" w:hAnsi="Arial Narrow"/>
          </w:rPr>
          <w:t xml:space="preserve">jednotlivých </w:t>
        </w:r>
      </w:ins>
      <w:ins w:id="1146" w:author="Adriana Giménez" w:date="2021-03-17T23:16:00Z">
        <w:r w:rsidRPr="001258BF">
          <w:rPr>
            <w:rFonts w:ascii="Arial Narrow" w:hAnsi="Arial Narrow"/>
          </w:rPr>
          <w:t xml:space="preserve">orgánov zapojených do riadenia a implementácie EŠIF </w:t>
        </w:r>
      </w:ins>
      <w:ins w:id="1147" w:author="Adriana Giménez" w:date="2021-03-17T22:27:00Z">
        <w:r w:rsidR="00491392" w:rsidRPr="001258BF">
          <w:rPr>
            <w:rFonts w:ascii="Arial Narrow" w:hAnsi="Arial Narrow"/>
          </w:rPr>
          <w:t>sú</w:t>
        </w:r>
        <w:del w:id="1148" w:author="kmetova.lenda@gmail.com" w:date="2021-03-24T14:58:00Z">
          <w:r w:rsidR="00491392" w:rsidRPr="001258BF" w:rsidDel="00E06781">
            <w:rPr>
              <w:rFonts w:ascii="Arial Narrow" w:hAnsi="Arial Narrow"/>
            </w:rPr>
            <w:delText xml:space="preserve"> </w:delText>
          </w:r>
        </w:del>
      </w:ins>
      <w:ins w:id="1149" w:author="Adriana Giménez" w:date="2021-03-17T01:29:00Z">
        <w:r w:rsidR="00D635F5" w:rsidRPr="001258BF">
          <w:rPr>
            <w:rFonts w:ascii="Arial Narrow" w:hAnsi="Arial Narrow"/>
          </w:rPr>
          <w:t xml:space="preserve"> </w:t>
        </w:r>
      </w:ins>
      <w:ins w:id="1150" w:author="Adriana Giménez" w:date="2021-03-17T22:27:00Z">
        <w:r w:rsidR="00491392" w:rsidRPr="001258BF">
          <w:rPr>
            <w:rFonts w:ascii="Arial Narrow" w:hAnsi="Arial Narrow"/>
          </w:rPr>
          <w:t>stanovené</w:t>
        </w:r>
      </w:ins>
      <w:ins w:id="1151" w:author="Adriana Giménez" w:date="2021-03-17T01:29:00Z">
        <w:r w:rsidR="00D635F5" w:rsidRPr="001258BF">
          <w:rPr>
            <w:rFonts w:ascii="Arial Narrow" w:hAnsi="Arial Narrow"/>
          </w:rPr>
          <w:t> </w:t>
        </w:r>
      </w:ins>
      <w:ins w:id="1152" w:author="Adriana Giménez" w:date="2021-03-17T23:17:00Z">
        <w:r w:rsidRPr="001258BF">
          <w:rPr>
            <w:rFonts w:ascii="Arial Narrow" w:hAnsi="Arial Narrow"/>
          </w:rPr>
          <w:t xml:space="preserve">v </w:t>
        </w:r>
      </w:ins>
      <w:ins w:id="1153" w:author="Adriana Giménez" w:date="2021-03-17T01:29:00Z">
        <w:r w:rsidRPr="001258BF">
          <w:rPr>
            <w:rFonts w:ascii="Arial Narrow" w:hAnsi="Arial Narrow"/>
          </w:rPr>
          <w:t>Systéme</w:t>
        </w:r>
        <w:r w:rsidR="00D635F5" w:rsidRPr="001258BF">
          <w:rPr>
            <w:rFonts w:ascii="Arial Narrow" w:hAnsi="Arial Narrow"/>
          </w:rPr>
          <w:t xml:space="preserve"> riadenia </w:t>
        </w:r>
      </w:ins>
      <w:ins w:id="1154" w:author="Adriana Giménez" w:date="2021-03-17T01:28:00Z">
        <w:r w:rsidR="00D635F5" w:rsidRPr="001258BF">
          <w:rPr>
            <w:rFonts w:ascii="Arial Narrow" w:hAnsi="Arial Narrow"/>
          </w:rPr>
          <w:t>E</w:t>
        </w:r>
      </w:ins>
      <w:ins w:id="1155" w:author="Adriana Giménez" w:date="2021-03-17T01:29:00Z">
        <w:r w:rsidR="00D635F5" w:rsidRPr="001258BF">
          <w:rPr>
            <w:rFonts w:ascii="Arial Narrow" w:hAnsi="Arial Narrow"/>
          </w:rPr>
          <w:t>ŠIF</w:t>
        </w:r>
      </w:ins>
      <w:ins w:id="1156" w:author="Adriana Giménez" w:date="2021-03-17T01:30:00Z">
        <w:r w:rsidR="00735524" w:rsidRPr="001258BF">
          <w:rPr>
            <w:rFonts w:ascii="Arial Narrow" w:hAnsi="Arial Narrow"/>
          </w:rPr>
          <w:t xml:space="preserve"> pre programové obdobie 2014-2020 a</w:t>
        </w:r>
      </w:ins>
      <w:ins w:id="1157" w:author="Adriana Giménez" w:date="2021-03-17T23:17:00Z">
        <w:r w:rsidRPr="001258BF">
          <w:rPr>
            <w:rFonts w:ascii="Arial Narrow" w:hAnsi="Arial Narrow"/>
          </w:rPr>
          <w:t xml:space="preserve"> v </w:t>
        </w:r>
      </w:ins>
      <w:ins w:id="1158" w:author="Adriana Giménez" w:date="2021-03-17T01:32:00Z">
        <w:r w:rsidR="00735524" w:rsidRPr="001258BF">
          <w:rPr>
            <w:rFonts w:ascii="Arial Narrow" w:hAnsi="Arial Narrow"/>
          </w:rPr>
          <w:t>Zákon</w:t>
        </w:r>
      </w:ins>
      <w:ins w:id="1159" w:author="Adriana Giménez" w:date="2021-03-17T23:17:00Z">
        <w:r w:rsidRPr="001258BF">
          <w:rPr>
            <w:rFonts w:ascii="Arial Narrow" w:hAnsi="Arial Narrow"/>
          </w:rPr>
          <w:t>e</w:t>
        </w:r>
      </w:ins>
      <w:ins w:id="1160" w:author="Adriana Giménez" w:date="2021-03-17T01:32:00Z">
        <w:r w:rsidR="00735524" w:rsidRPr="001258BF">
          <w:rPr>
            <w:rFonts w:ascii="Arial Narrow" w:hAnsi="Arial Narrow"/>
          </w:rPr>
          <w:t xml:space="preserve"> o</w:t>
        </w:r>
      </w:ins>
      <w:ins w:id="1161" w:author="Adriana Giménez" w:date="2021-03-17T22:29:00Z">
        <w:r w:rsidR="00491392" w:rsidRPr="001258BF">
          <w:rPr>
            <w:rFonts w:ascii="Arial Narrow" w:hAnsi="Arial Narrow"/>
          </w:rPr>
          <w:t> </w:t>
        </w:r>
      </w:ins>
      <w:ins w:id="1162" w:author="Adriana Giménez" w:date="2021-03-17T01:32:00Z">
        <w:r w:rsidR="00735524" w:rsidRPr="001258BF">
          <w:rPr>
            <w:rFonts w:ascii="Arial Narrow" w:hAnsi="Arial Narrow"/>
          </w:rPr>
          <w:t xml:space="preserve">EŠIF. </w:t>
        </w:r>
      </w:ins>
      <w:ins w:id="1163" w:author="Adriana Giménez" w:date="2021-03-17T23:18:00Z">
        <w:r w:rsidRPr="001258BF">
          <w:rPr>
            <w:rFonts w:ascii="Arial Narrow" w:hAnsi="Arial Narrow"/>
          </w:rPr>
          <w:t>Definovanie štruktúry orgánov implementácie fondov a u</w:t>
        </w:r>
      </w:ins>
      <w:ins w:id="1164" w:author="Adriana Giménez" w:date="2021-03-17T23:15:00Z">
        <w:r w:rsidRPr="001258BF">
          <w:rPr>
            <w:rFonts w:ascii="Arial Narrow" w:hAnsi="Arial Narrow"/>
          </w:rPr>
          <w:t>rčenie subjektov plniacich úlohy</w:t>
        </w:r>
      </w:ins>
      <w:ins w:id="1165" w:author="Adriana Giménez" w:date="2021-03-17T22:27:00Z">
        <w:r w:rsidR="00491392" w:rsidRPr="001258BF">
          <w:rPr>
            <w:rFonts w:ascii="Arial Narrow" w:hAnsi="Arial Narrow"/>
          </w:rPr>
          <w:t xml:space="preserve"> orgánov implementácie fondov </w:t>
        </w:r>
      </w:ins>
      <w:ins w:id="1166" w:author="kmetova.lenda@gmail.com" w:date="2021-03-24T15:00:00Z">
        <w:del w:id="1167" w:author="Adriana Giménez" w:date="2021-03-29T17:40:00Z">
          <w:r w:rsidR="00E06781" w:rsidRPr="001258BF" w:rsidDel="008D043B">
            <w:rPr>
              <w:rFonts w:ascii="Arial Narrow" w:hAnsi="Arial Narrow"/>
            </w:rPr>
            <w:delText xml:space="preserve"> </w:delText>
          </w:r>
        </w:del>
        <w:r w:rsidR="00E06781" w:rsidRPr="001258BF">
          <w:rPr>
            <w:rFonts w:ascii="Arial Narrow" w:hAnsi="Arial Narrow"/>
          </w:rPr>
          <w:t xml:space="preserve">vyplýva z </w:t>
        </w:r>
      </w:ins>
      <w:ins w:id="1168" w:author="Adriana Giménez" w:date="2021-03-17T22:27:00Z">
        <w:r w:rsidR="00491392" w:rsidRPr="001258BF">
          <w:rPr>
            <w:rFonts w:ascii="Arial Narrow" w:hAnsi="Arial Narrow"/>
          </w:rPr>
          <w:t>príslušný</w:t>
        </w:r>
        <w:del w:id="1169" w:author="kmetova.lenda@gmail.com" w:date="2021-03-24T15:00:00Z">
          <w:r w:rsidR="00491392" w:rsidRPr="001258BF" w:rsidDel="00E06781">
            <w:rPr>
              <w:rFonts w:ascii="Arial Narrow" w:hAnsi="Arial Narrow"/>
            </w:rPr>
            <w:delText xml:space="preserve">mi </w:delText>
          </w:r>
        </w:del>
      </w:ins>
      <w:ins w:id="1170" w:author="kmetova.lenda@gmail.com" w:date="2021-03-24T15:00:00Z">
        <w:r w:rsidR="00E06781" w:rsidRPr="001258BF">
          <w:rPr>
            <w:rFonts w:ascii="Arial Narrow" w:hAnsi="Arial Narrow"/>
          </w:rPr>
          <w:t xml:space="preserve">ch </w:t>
        </w:r>
      </w:ins>
      <w:ins w:id="1171" w:author="Adriana Giménez" w:date="2021-03-17T22:27:00Z">
        <w:r w:rsidR="00491392" w:rsidRPr="001258BF">
          <w:rPr>
            <w:rFonts w:ascii="Arial Narrow" w:hAnsi="Arial Narrow"/>
          </w:rPr>
          <w:t>uznesen</w:t>
        </w:r>
        <w:del w:id="1172" w:author="kmetova.lenda@gmail.com" w:date="2021-03-24T15:00:00Z">
          <w:r w:rsidR="00491392" w:rsidRPr="001258BF" w:rsidDel="00E06781">
            <w:rPr>
              <w:rFonts w:ascii="Arial Narrow" w:hAnsi="Arial Narrow"/>
            </w:rPr>
            <w:delText xml:space="preserve">iami </w:delText>
          </w:r>
        </w:del>
      </w:ins>
      <w:ins w:id="1173" w:author="kmetova.lenda@gmail.com" w:date="2021-03-24T15:00:00Z">
        <w:r w:rsidR="00E06781" w:rsidRPr="001258BF">
          <w:rPr>
            <w:rFonts w:ascii="Arial Narrow" w:hAnsi="Arial Narrow"/>
          </w:rPr>
          <w:t xml:space="preserve">í </w:t>
        </w:r>
      </w:ins>
      <w:ins w:id="1174" w:author="Adriana Giménez" w:date="2021-03-17T22:29:00Z">
        <w:r w:rsidR="00491392" w:rsidRPr="001258BF">
          <w:rPr>
            <w:rFonts w:ascii="Arial Narrow" w:hAnsi="Arial Narrow"/>
          </w:rPr>
          <w:t>vlády</w:t>
        </w:r>
        <w:del w:id="1175" w:author="kmetova.lenda@gmail.com" w:date="2021-03-24T15:00:00Z">
          <w:r w:rsidR="00491392" w:rsidRPr="001258BF" w:rsidDel="00E06781">
            <w:rPr>
              <w:rFonts w:ascii="Arial Narrow" w:hAnsi="Arial Narrow"/>
            </w:rPr>
            <w:delText>.</w:delText>
          </w:r>
        </w:del>
      </w:ins>
      <w:ins w:id="1176" w:author="kmetova.lenda@gmail.com" w:date="2021-03-24T15:00:00Z">
        <w:r w:rsidR="00E06781" w:rsidRPr="001258BF">
          <w:rPr>
            <w:rFonts w:ascii="Arial Narrow" w:hAnsi="Arial Narrow"/>
          </w:rPr>
          <w:t xml:space="preserve"> SR.</w:t>
        </w:r>
      </w:ins>
      <w:ins w:id="1177" w:author="Adriana Giménez" w:date="2021-03-17T22:29:00Z">
        <w:r w:rsidR="00491392">
          <w:rPr>
            <w:rFonts w:ascii="Arial Narrow" w:hAnsi="Arial Narrow"/>
          </w:rPr>
          <w:t xml:space="preserve"> </w:t>
        </w:r>
      </w:ins>
      <w:ins w:id="1178" w:author="Adriana Giménez" w:date="2021-03-17T22:27:00Z">
        <w:r w:rsidR="00491392">
          <w:rPr>
            <w:rFonts w:ascii="Arial Narrow" w:hAnsi="Arial Narrow"/>
          </w:rPr>
          <w:t xml:space="preserve"> </w:t>
        </w:r>
      </w:ins>
    </w:p>
    <w:p w14:paraId="512199C7" w14:textId="77777777" w:rsidR="009B2726" w:rsidRDefault="00197068" w:rsidP="005172B0">
      <w:pPr>
        <w:spacing w:before="120" w:after="120"/>
        <w:jc w:val="both"/>
        <w:rPr>
          <w:ins w:id="1179" w:author="Adriana Giménez" w:date="2021-03-17T23:19:00Z"/>
          <w:rFonts w:ascii="Arial Narrow" w:hAnsi="Arial Narrow"/>
        </w:rPr>
      </w:pPr>
      <w:ins w:id="1180" w:author="Adriana Giménez" w:date="2021-03-17T23:39:00Z">
        <w:r>
          <w:rPr>
            <w:rFonts w:ascii="Arial Narrow" w:hAnsi="Arial Narrow"/>
          </w:rPr>
          <w:t>V súvislostí s </w:t>
        </w:r>
        <w:r w:rsidRPr="005172B0">
          <w:rPr>
            <w:rFonts w:ascii="Arial Narrow" w:hAnsi="Arial Narrow"/>
          </w:rPr>
          <w:t xml:space="preserve">plnením úloh v oblasti riadenia a implementácie EŠIF boli kompetencie jednotlivých orgánov premietnuté do nastavení v </w:t>
        </w:r>
      </w:ins>
      <w:ins w:id="1181" w:author="Adriana Giménez" w:date="2021-03-17T23:20:00Z">
        <w:r w:rsidR="009B2726">
          <w:rPr>
            <w:rFonts w:ascii="Arial Narrow" w:hAnsi="Arial Narrow"/>
          </w:rPr>
          <w:t>evidencii</w:t>
        </w:r>
      </w:ins>
      <w:ins w:id="1182" w:author="Adriana Giménez" w:date="2021-03-17T23:39:00Z">
        <w:r>
          <w:rPr>
            <w:rFonts w:ascii="Arial Narrow" w:hAnsi="Arial Narrow"/>
          </w:rPr>
          <w:t xml:space="preserve"> orgánov</w:t>
        </w:r>
      </w:ins>
      <w:ins w:id="1183" w:author="Adriana Giménez" w:date="2021-03-17T23:19:00Z">
        <w:r w:rsidR="009B2726">
          <w:rPr>
            <w:rFonts w:ascii="Arial Narrow" w:hAnsi="Arial Narrow"/>
          </w:rPr>
          <w:t xml:space="preserve"> v NČ ITMS2014+.</w:t>
        </w:r>
      </w:ins>
    </w:p>
    <w:p w14:paraId="11154302" w14:textId="52E1859C" w:rsidR="003E2A8B" w:rsidRPr="00A43838" w:rsidDel="003D5EE6" w:rsidRDefault="00707A86" w:rsidP="005172B0">
      <w:pPr>
        <w:pStyle w:val="Nadpis2"/>
        <w:ind w:left="0" w:firstLine="0"/>
        <w:jc w:val="both"/>
        <w:rPr>
          <w:del w:id="1184" w:author="Adriana Giménez" w:date="2021-03-18T00:31:00Z"/>
        </w:rPr>
      </w:pPr>
      <w:bookmarkStart w:id="1185" w:name="_Toc67860550"/>
      <w:ins w:id="1186" w:author="Adriana Giménez" w:date="2021-03-25T10:03:00Z">
        <w:r>
          <w:t>3.2</w:t>
        </w:r>
        <w:bookmarkEnd w:id="1185"/>
        <w:r>
          <w:t xml:space="preserve"> </w:t>
        </w:r>
      </w:ins>
      <w:del w:id="1187" w:author="Adriana Giménez" w:date="2021-03-17T00:04:00Z">
        <w:r w:rsidR="003E2A8B" w:rsidRPr="00A43838" w:rsidDel="008763F7">
          <w:delText>Rol</w:delText>
        </w:r>
      </w:del>
      <w:del w:id="1188" w:author="Adriana Giménez" w:date="2021-03-05T00:19:00Z">
        <w:r w:rsidR="003E2A8B" w:rsidRPr="00A43838" w:rsidDel="00614E12">
          <w:delText>y</w:delText>
        </w:r>
      </w:del>
      <w:del w:id="1189" w:author="Adriana Giménez" w:date="2021-03-17T00:04:00Z">
        <w:r w:rsidR="003E2A8B" w:rsidRPr="00A43838" w:rsidDel="008763F7">
          <w:delText xml:space="preserve"> orgánov </w:delText>
        </w:r>
      </w:del>
      <w:del w:id="1190" w:author="Adriana Giménez" w:date="2021-03-17T00:54:00Z">
        <w:r w:rsidR="003E2A8B" w:rsidRPr="00A43838" w:rsidDel="00791BB4">
          <w:delText>zapojených do riadenia a </w:delText>
        </w:r>
      </w:del>
      <w:del w:id="1191" w:author="Adriana Giménez" w:date="2021-03-18T00:31:00Z">
        <w:r w:rsidR="003E2A8B" w:rsidRPr="00A43838" w:rsidDel="003D5EE6">
          <w:delText>implementácie EŠIF v ITMS</w:delText>
        </w:r>
        <w:bookmarkEnd w:id="1135"/>
        <w:bookmarkEnd w:id="1136"/>
        <w:bookmarkEnd w:id="1137"/>
        <w:r w:rsidR="003E2A8B" w:rsidRPr="00A43838" w:rsidDel="003D5EE6">
          <w:delText>2014+</w:delText>
        </w:r>
        <w:bookmarkEnd w:id="1138"/>
        <w:bookmarkEnd w:id="1139"/>
      </w:del>
    </w:p>
    <w:p w14:paraId="77B863CA" w14:textId="77777777" w:rsidR="002306B0" w:rsidRPr="005172B0" w:rsidRDefault="002306B0" w:rsidP="005172B0">
      <w:pPr>
        <w:pStyle w:val="Nadpis2"/>
        <w:ind w:left="0" w:firstLine="0"/>
        <w:jc w:val="both"/>
        <w:rPr>
          <w:ins w:id="1192" w:author="Adriana Giménez" w:date="2021-03-17T00:59:00Z"/>
        </w:rPr>
      </w:pPr>
      <w:bookmarkStart w:id="1193" w:name="_Toc67860551"/>
      <w:ins w:id="1194" w:author="Adriana Giménez" w:date="2021-03-17T00:59:00Z">
        <w:r w:rsidRPr="005172B0">
          <w:t>Rola orgánu</w:t>
        </w:r>
        <w:bookmarkEnd w:id="1193"/>
      </w:ins>
    </w:p>
    <w:p w14:paraId="77D921D5" w14:textId="77777777" w:rsidR="008E3387" w:rsidRDefault="002306B0" w:rsidP="005172B0">
      <w:pPr>
        <w:spacing w:before="120" w:after="120"/>
        <w:jc w:val="both"/>
        <w:rPr>
          <w:ins w:id="1195" w:author="Adriana Giménez" w:date="2021-03-18T00:11:00Z"/>
          <w:rFonts w:ascii="Arial Narrow" w:hAnsi="Arial Narrow"/>
        </w:rPr>
      </w:pPr>
      <w:ins w:id="1196" w:author="Adriana Giménez" w:date="2021-03-17T01:04:00Z">
        <w:r>
          <w:rPr>
            <w:rFonts w:ascii="Arial Narrow" w:hAnsi="Arial Narrow"/>
          </w:rPr>
          <w:t xml:space="preserve">V NČ  ITMS2014+ sa </w:t>
        </w:r>
      </w:ins>
      <w:ins w:id="1197" w:author="Adriana Giménez" w:date="2021-03-17T01:03:00Z">
        <w:r w:rsidR="00667E31" w:rsidRPr="003D5EE6">
          <w:rPr>
            <w:rFonts w:ascii="Arial Narrow" w:hAnsi="Arial Narrow"/>
          </w:rPr>
          <w:t>každému</w:t>
        </w:r>
        <w:r w:rsidRPr="005172B0">
          <w:rPr>
            <w:rFonts w:ascii="Arial Narrow" w:hAnsi="Arial Narrow"/>
          </w:rPr>
          <w:t xml:space="preserve"> orgán</w:t>
        </w:r>
      </w:ins>
      <w:ins w:id="1198" w:author="Adriana Giménez" w:date="2021-03-17T23:53:00Z">
        <w:r w:rsidR="00667E31">
          <w:rPr>
            <w:rFonts w:ascii="Arial Narrow" w:hAnsi="Arial Narrow"/>
          </w:rPr>
          <w:t>u priraďuje</w:t>
        </w:r>
      </w:ins>
      <w:ins w:id="1199" w:author="Adriana Giménez" w:date="2021-03-17T01:03:00Z">
        <w:r w:rsidRPr="005172B0">
          <w:rPr>
            <w:rFonts w:ascii="Arial Narrow" w:hAnsi="Arial Narrow"/>
          </w:rPr>
          <w:t> </w:t>
        </w:r>
      </w:ins>
      <w:ins w:id="1200" w:author="Adriana Giménez" w:date="2021-03-17T23:53:00Z">
        <w:r w:rsidR="00667E31">
          <w:rPr>
            <w:rFonts w:ascii="Arial Narrow" w:hAnsi="Arial Narrow"/>
            <w:b/>
          </w:rPr>
          <w:t>r</w:t>
        </w:r>
      </w:ins>
      <w:ins w:id="1201" w:author="Adriana Giménez" w:date="2021-03-17T01:03:00Z">
        <w:r w:rsidRPr="005172B0">
          <w:rPr>
            <w:rFonts w:ascii="Arial Narrow" w:hAnsi="Arial Narrow"/>
            <w:b/>
          </w:rPr>
          <w:t>ola orgánu</w:t>
        </w:r>
      </w:ins>
      <w:ins w:id="1202" w:author="Adriana Giménez" w:date="2021-03-17T01:04:00Z">
        <w:r>
          <w:rPr>
            <w:rFonts w:ascii="Arial Narrow" w:hAnsi="Arial Narrow"/>
          </w:rPr>
          <w:t>, ktorá</w:t>
        </w:r>
      </w:ins>
      <w:ins w:id="1203" w:author="Adriana Giménez" w:date="2021-03-17T01:03:00Z">
        <w:r w:rsidRPr="005172B0">
          <w:rPr>
            <w:rFonts w:ascii="Arial Narrow" w:hAnsi="Arial Narrow"/>
          </w:rPr>
          <w:t xml:space="preserve"> určuje </w:t>
        </w:r>
      </w:ins>
      <w:ins w:id="1204" w:author="Adriana Giménez" w:date="2021-03-18T00:06:00Z">
        <w:r w:rsidR="003700FC">
          <w:rPr>
            <w:rFonts w:ascii="Arial Narrow" w:hAnsi="Arial Narrow"/>
          </w:rPr>
          <w:t xml:space="preserve">kompetencie a </w:t>
        </w:r>
      </w:ins>
      <w:ins w:id="1205" w:author="Adriana Giménez" w:date="2021-03-17T01:03:00Z">
        <w:r w:rsidRPr="005172B0">
          <w:rPr>
            <w:rFonts w:ascii="Arial Narrow" w:hAnsi="Arial Narrow"/>
          </w:rPr>
          <w:t xml:space="preserve">typ úloh, ktoré daný orgán </w:t>
        </w:r>
      </w:ins>
      <w:ins w:id="1206" w:author="Adriana Giménez" w:date="2021-03-17T01:05:00Z">
        <w:r>
          <w:rPr>
            <w:rFonts w:ascii="Arial Narrow" w:hAnsi="Arial Narrow"/>
          </w:rPr>
          <w:t xml:space="preserve">v ITMS2014+ vykonáva </w:t>
        </w:r>
      </w:ins>
      <w:ins w:id="1207" w:author="Adriana Giménez" w:date="2021-03-17T01:03:00Z">
        <w:r w:rsidRPr="005172B0">
          <w:rPr>
            <w:rFonts w:ascii="Arial Narrow" w:hAnsi="Arial Narrow"/>
          </w:rPr>
          <w:t>v oblasti riadenia a implementácie EŠIF</w:t>
        </w:r>
      </w:ins>
      <w:ins w:id="1208" w:author="Adriana Giménez" w:date="2021-03-17T01:05:00Z">
        <w:r>
          <w:rPr>
            <w:rFonts w:ascii="Arial Narrow" w:hAnsi="Arial Narrow"/>
          </w:rPr>
          <w:t>.</w:t>
        </w:r>
      </w:ins>
      <w:ins w:id="1209" w:author="Adriana Giménez" w:date="2021-03-17T01:03:00Z">
        <w:r w:rsidRPr="005172B0">
          <w:rPr>
            <w:rFonts w:ascii="Arial Narrow" w:hAnsi="Arial Narrow"/>
          </w:rPr>
          <w:t xml:space="preserve"> </w:t>
        </w:r>
      </w:ins>
      <w:ins w:id="1210" w:author="Adriana Giménez" w:date="2021-03-18T00:12:00Z">
        <w:r w:rsidR="008E3387">
          <w:rPr>
            <w:rFonts w:ascii="Arial Narrow" w:hAnsi="Arial Narrow"/>
          </w:rPr>
          <w:t xml:space="preserve">Orgán môže mať priradenú jednu, alebo viac </w:t>
        </w:r>
        <w:r w:rsidR="008E3387" w:rsidRPr="00C665CC">
          <w:rPr>
            <w:rFonts w:ascii="Arial Narrow" w:hAnsi="Arial Narrow"/>
          </w:rPr>
          <w:t>rolí orgánu.</w:t>
        </w:r>
      </w:ins>
    </w:p>
    <w:p w14:paraId="5FF3E67B" w14:textId="77777777" w:rsidR="003E2A8B" w:rsidDel="008E3387" w:rsidRDefault="008E3387" w:rsidP="005172B0">
      <w:pPr>
        <w:spacing w:before="120" w:after="120"/>
        <w:jc w:val="both"/>
        <w:rPr>
          <w:del w:id="1211" w:author="Adriana Giménez" w:date="2021-03-05T00:19:00Z"/>
          <w:rFonts w:ascii="Arial Narrow" w:hAnsi="Arial Narrow"/>
        </w:rPr>
      </w:pPr>
      <w:moveToRangeStart w:id="1212" w:author="Adriana Giménez" w:date="2021-03-18T00:10:00Z" w:name="move66918657"/>
      <w:moveTo w:id="1213" w:author="Adriana Giménez" w:date="2021-03-18T00:10:00Z">
        <w:r w:rsidRPr="003D5EE6">
          <w:rPr>
            <w:rFonts w:ascii="Arial Narrow" w:hAnsi="Arial Narrow"/>
          </w:rPr>
          <w:t>Zákla</w:t>
        </w:r>
        <w:r w:rsidRPr="00A43838">
          <w:rPr>
            <w:rFonts w:ascii="Arial Narrow" w:hAnsi="Arial Narrow" w:cs="Arial Narrow"/>
          </w:rPr>
          <w:t>d</w:t>
        </w:r>
      </w:moveTo>
      <w:ins w:id="1214" w:author="Adriana Giménez" w:date="2021-03-18T00:10:00Z">
        <w:r>
          <w:rPr>
            <w:rFonts w:ascii="Arial Narrow" w:hAnsi="Arial Narrow" w:cs="Arial Narrow"/>
          </w:rPr>
          <w:t xml:space="preserve">nými rolami </w:t>
        </w:r>
      </w:ins>
      <w:moveTo w:id="1215" w:author="Adriana Giménez" w:date="2021-03-18T00:10:00Z">
        <w:del w:id="1216" w:author="Adriana Giménez" w:date="2021-03-18T00:10:00Z">
          <w:r w:rsidRPr="00A43838" w:rsidDel="008E3387">
            <w:rPr>
              <w:rFonts w:ascii="Arial Narrow" w:hAnsi="Arial Narrow" w:cs="Arial Narrow"/>
            </w:rPr>
            <w:delText xml:space="preserve">né role </w:delText>
          </w:r>
        </w:del>
        <w:r w:rsidRPr="00A43838">
          <w:rPr>
            <w:rFonts w:ascii="Arial Narrow" w:hAnsi="Arial Narrow" w:cs="Arial Narrow"/>
          </w:rPr>
          <w:t>orgánu</w:t>
        </w:r>
      </w:moveTo>
      <w:ins w:id="1217" w:author="Adriana Giménez" w:date="2021-03-18T00:10:00Z">
        <w:r>
          <w:rPr>
            <w:rFonts w:ascii="Arial Narrow" w:hAnsi="Arial Narrow" w:cs="Arial Narrow"/>
          </w:rPr>
          <w:t xml:space="preserve"> sú</w:t>
        </w:r>
      </w:ins>
      <w:moveTo w:id="1218" w:author="Adriana Giménez" w:date="2021-03-18T00:10:00Z">
        <w:r w:rsidRPr="00A43838">
          <w:rPr>
            <w:rFonts w:ascii="Arial Narrow" w:hAnsi="Arial Narrow" w:cs="Arial Narrow"/>
          </w:rPr>
          <w:t>: riadiaci orgán</w:t>
        </w:r>
      </w:moveTo>
      <w:ins w:id="1219" w:author="Adriana Giménez" w:date="2021-03-24T01:18:00Z">
        <w:r w:rsidR="00FC076A">
          <w:rPr>
            <w:rFonts w:ascii="Arial Narrow" w:hAnsi="Arial Narrow" w:cs="Arial Narrow"/>
          </w:rPr>
          <w:t xml:space="preserve"> (RO)</w:t>
        </w:r>
      </w:ins>
      <w:moveTo w:id="1220" w:author="Adriana Giménez" w:date="2021-03-18T00:10:00Z">
        <w:r w:rsidRPr="00A43838">
          <w:rPr>
            <w:rFonts w:ascii="Arial Narrow" w:hAnsi="Arial Narrow" w:cs="Arial Narrow"/>
          </w:rPr>
          <w:t>, sprostredkovateľský orgán</w:t>
        </w:r>
      </w:moveTo>
      <w:ins w:id="1221" w:author="Adriana Giménez" w:date="2021-03-24T01:18:00Z">
        <w:r w:rsidR="00FC076A">
          <w:rPr>
            <w:rFonts w:ascii="Arial Narrow" w:hAnsi="Arial Narrow" w:cs="Arial Narrow"/>
          </w:rPr>
          <w:t xml:space="preserve"> (SO)</w:t>
        </w:r>
      </w:ins>
      <w:moveTo w:id="1222" w:author="Adriana Giménez" w:date="2021-03-18T00:10:00Z">
        <w:r w:rsidRPr="00A43838">
          <w:rPr>
            <w:rFonts w:ascii="Arial Narrow" w:hAnsi="Arial Narrow" w:cs="Arial Narrow"/>
          </w:rPr>
          <w:t>, platobná jednotka</w:t>
        </w:r>
      </w:moveTo>
      <w:ins w:id="1223" w:author="Adriana Giménez" w:date="2021-03-24T01:18:00Z">
        <w:r w:rsidR="00FC076A">
          <w:rPr>
            <w:rFonts w:ascii="Arial Narrow" w:hAnsi="Arial Narrow" w:cs="Arial Narrow"/>
          </w:rPr>
          <w:t xml:space="preserve"> (PJ)</w:t>
        </w:r>
      </w:ins>
      <w:moveTo w:id="1224" w:author="Adriana Giménez" w:date="2021-03-18T00:10:00Z">
        <w:r w:rsidRPr="00A43838">
          <w:rPr>
            <w:rFonts w:ascii="Arial Narrow" w:hAnsi="Arial Narrow" w:cs="Arial Narrow"/>
          </w:rPr>
          <w:t>, centrálny koordinačný orgán</w:t>
        </w:r>
      </w:moveTo>
      <w:ins w:id="1225" w:author="Adriana Giménez" w:date="2021-03-24T01:18:00Z">
        <w:r w:rsidR="00FC076A">
          <w:rPr>
            <w:rFonts w:ascii="Arial Narrow" w:hAnsi="Arial Narrow" w:cs="Arial Narrow"/>
          </w:rPr>
          <w:t xml:space="preserve"> (CKO)</w:t>
        </w:r>
      </w:ins>
      <w:moveTo w:id="1226" w:author="Adriana Giménez" w:date="2021-03-18T00:10:00Z">
        <w:r w:rsidRPr="00A43838">
          <w:rPr>
            <w:rFonts w:ascii="Arial Narrow" w:hAnsi="Arial Narrow" w:cs="Arial Narrow"/>
          </w:rPr>
          <w:t>, certifikačný orgán</w:t>
        </w:r>
      </w:moveTo>
      <w:ins w:id="1227" w:author="Adriana Giménez" w:date="2021-03-24T01:18:00Z">
        <w:r w:rsidR="00FC076A">
          <w:rPr>
            <w:rFonts w:ascii="Arial Narrow" w:hAnsi="Arial Narrow" w:cs="Arial Narrow"/>
          </w:rPr>
          <w:t xml:space="preserve"> (CO)</w:t>
        </w:r>
      </w:ins>
      <w:moveTo w:id="1228" w:author="Adriana Giménez" w:date="2021-03-18T00:10:00Z">
        <w:r w:rsidRPr="00A43838">
          <w:rPr>
            <w:rFonts w:ascii="Arial Narrow" w:hAnsi="Arial Narrow" w:cs="Arial Narrow"/>
          </w:rPr>
          <w:t>, orgán auditu</w:t>
        </w:r>
      </w:moveTo>
      <w:ins w:id="1229" w:author="Adriana Giménez" w:date="2021-03-24T01:18:00Z">
        <w:r w:rsidR="00FC076A">
          <w:rPr>
            <w:rFonts w:ascii="Arial Narrow" w:hAnsi="Arial Narrow" w:cs="Arial Narrow"/>
          </w:rPr>
          <w:t xml:space="preserve"> (OA)</w:t>
        </w:r>
      </w:ins>
      <w:moveTo w:id="1230" w:author="Adriana Giménez" w:date="2021-03-18T00:10:00Z">
        <w:r w:rsidRPr="00A43838">
          <w:rPr>
            <w:rFonts w:ascii="Arial Narrow" w:hAnsi="Arial Narrow" w:cs="Arial Narrow"/>
          </w:rPr>
          <w:t>, orgán koordinácie horizontálnych priorít</w:t>
        </w:r>
      </w:moveTo>
      <w:ins w:id="1231" w:author="Adriana Giménez" w:date="2021-03-24T01:19:00Z">
        <w:r w:rsidR="00FC076A">
          <w:rPr>
            <w:rFonts w:ascii="Arial Narrow" w:hAnsi="Arial Narrow" w:cs="Arial Narrow"/>
          </w:rPr>
          <w:t xml:space="preserve"> (Gestor HP)</w:t>
        </w:r>
      </w:ins>
      <w:moveTo w:id="1232" w:author="Adriana Giménez" w:date="2021-03-18T00:10:00Z">
        <w:del w:id="1233" w:author="Adriana Giménez" w:date="2021-03-23T01:12:00Z">
          <w:r w:rsidRPr="005172B0" w:rsidDel="00033E8F">
            <w:rPr>
              <w:rFonts w:ascii="Arial Narrow" w:hAnsi="Arial Narrow" w:cs="Arial Narrow"/>
              <w:highlight w:val="cyan"/>
            </w:rPr>
            <w:delText>, administrátorské role orgánu.</w:delText>
          </w:r>
        </w:del>
      </w:moveTo>
      <w:moveToRangeEnd w:id="1212"/>
      <w:ins w:id="1234" w:author="Adriana Giménez" w:date="2021-03-23T01:12:00Z">
        <w:r w:rsidR="00033E8F">
          <w:rPr>
            <w:rFonts w:ascii="Arial Narrow" w:hAnsi="Arial Narrow" w:cs="Arial Narrow"/>
          </w:rPr>
          <w:t>.</w:t>
        </w:r>
      </w:ins>
    </w:p>
    <w:p w14:paraId="2ADDF180" w14:textId="77777777" w:rsidR="008E3387" w:rsidRPr="003D5EE6" w:rsidRDefault="008E3387" w:rsidP="005172B0">
      <w:pPr>
        <w:spacing w:before="120" w:after="120"/>
        <w:jc w:val="both"/>
        <w:rPr>
          <w:ins w:id="1235" w:author="Adriana Giménez" w:date="2021-03-18T00:10:00Z"/>
          <w:rFonts w:ascii="Arial Narrow" w:hAnsi="Arial Narrow"/>
        </w:rPr>
      </w:pPr>
    </w:p>
    <w:p w14:paraId="1F8675CC" w14:textId="77777777" w:rsidR="000805FC" w:rsidRPr="005172B0" w:rsidRDefault="000805FC" w:rsidP="005172B0">
      <w:pPr>
        <w:spacing w:before="120" w:after="120"/>
        <w:jc w:val="both"/>
        <w:rPr>
          <w:ins w:id="1236" w:author="Adriana Giménez" w:date="2021-03-16T23:48:00Z"/>
          <w:rFonts w:ascii="Arial Narrow" w:hAnsi="Arial Narrow"/>
        </w:rPr>
      </w:pPr>
      <w:ins w:id="1237" w:author="Adriana Giménez" w:date="2021-03-16T23:49:00Z">
        <w:r>
          <w:rPr>
            <w:rFonts w:ascii="Arial Narrow" w:hAnsi="Arial Narrow" w:cs="Arial Narrow"/>
          </w:rPr>
          <w:t>R</w:t>
        </w:r>
      </w:ins>
      <w:ins w:id="1238" w:author="Adriana Giménez" w:date="2021-03-16T23:48:00Z">
        <w:r w:rsidRPr="005172B0">
          <w:rPr>
            <w:rFonts w:ascii="Arial Narrow" w:hAnsi="Arial Narrow" w:cs="Arial Narrow"/>
          </w:rPr>
          <w:t>ole</w:t>
        </w:r>
        <w:r w:rsidRPr="005172B0">
          <w:rPr>
            <w:rFonts w:ascii="Arial Narrow" w:hAnsi="Arial Narrow"/>
          </w:rPr>
          <w:t xml:space="preserve"> orgánov delíme na:</w:t>
        </w:r>
      </w:ins>
    </w:p>
    <w:p w14:paraId="0461D2BA" w14:textId="77777777" w:rsidR="000805FC" w:rsidRPr="00667E31" w:rsidRDefault="00C665CC" w:rsidP="005172B0">
      <w:pPr>
        <w:numPr>
          <w:ilvl w:val="0"/>
          <w:numId w:val="4"/>
        </w:numPr>
        <w:spacing w:before="120" w:after="120"/>
        <w:jc w:val="both"/>
        <w:rPr>
          <w:ins w:id="1239" w:author="Adriana Giménez" w:date="2021-03-16T23:48:00Z"/>
          <w:rFonts w:ascii="Arial Narrow" w:hAnsi="Arial Narrow" w:cs="Arial Narrow"/>
        </w:rPr>
      </w:pPr>
      <w:ins w:id="1240" w:author="Adriana Giménez" w:date="2021-03-16T23:43:00Z">
        <w:r w:rsidRPr="005172B0">
          <w:rPr>
            <w:rFonts w:ascii="Arial Narrow" w:hAnsi="Arial Narrow" w:cs="Arial Narrow"/>
          </w:rPr>
          <w:t>jedinečné</w:t>
        </w:r>
        <w:r w:rsidR="00361EED" w:rsidRPr="00667E31">
          <w:rPr>
            <w:rFonts w:ascii="Arial Narrow" w:hAnsi="Arial Narrow" w:cs="Arial Narrow"/>
          </w:rPr>
          <w:t xml:space="preserve"> </w:t>
        </w:r>
      </w:ins>
      <w:ins w:id="1241" w:author="Adriana Giménez" w:date="2021-03-17T01:02:00Z">
        <w:r w:rsidR="002306B0">
          <w:rPr>
            <w:rFonts w:ascii="Arial Narrow" w:hAnsi="Arial Narrow" w:cs="Arial Narrow"/>
          </w:rPr>
          <w:t>–</w:t>
        </w:r>
      </w:ins>
      <w:ins w:id="1242" w:author="Adriana Giménez" w:date="2021-03-16T23:43:00Z">
        <w:r w:rsidR="002306B0">
          <w:rPr>
            <w:rFonts w:ascii="Arial Narrow" w:hAnsi="Arial Narrow" w:cs="Arial Narrow"/>
          </w:rPr>
          <w:t xml:space="preserve"> </w:t>
        </w:r>
        <w:r w:rsidRPr="005172B0">
          <w:rPr>
            <w:rFonts w:ascii="Arial Narrow" w:hAnsi="Arial Narrow" w:cs="Arial Narrow"/>
          </w:rPr>
          <w:t>v</w:t>
        </w:r>
      </w:ins>
      <w:ins w:id="1243" w:author="Adriana Giménez" w:date="2021-03-16T23:44:00Z">
        <w:r w:rsidRPr="005172B0">
          <w:rPr>
            <w:rFonts w:ascii="Arial Narrow" w:hAnsi="Arial Narrow" w:cs="Arial Narrow"/>
          </w:rPr>
          <w:t> </w:t>
        </w:r>
      </w:ins>
      <w:ins w:id="1244" w:author="Adriana Giménez" w:date="2021-03-16T23:43:00Z">
        <w:r w:rsidRPr="005172B0">
          <w:rPr>
            <w:rFonts w:ascii="Arial Narrow" w:hAnsi="Arial Narrow" w:cs="Arial Narrow"/>
          </w:rPr>
          <w:t xml:space="preserve">systéme môže existovať len jeden orgán s </w:t>
        </w:r>
      </w:ins>
      <w:ins w:id="1245" w:author="Adriana Giménez" w:date="2021-03-16T23:44:00Z">
        <w:r w:rsidRPr="005172B0">
          <w:rPr>
            <w:rFonts w:ascii="Arial Narrow" w:hAnsi="Arial Narrow" w:cs="Arial Narrow"/>
          </w:rPr>
          <w:t>danou</w:t>
        </w:r>
      </w:ins>
      <w:ins w:id="1246" w:author="Adriana Giménez" w:date="2021-03-16T23:43:00Z">
        <w:r w:rsidRPr="005172B0">
          <w:rPr>
            <w:rFonts w:ascii="Arial Narrow" w:hAnsi="Arial Narrow" w:cs="Arial Narrow"/>
          </w:rPr>
          <w:t xml:space="preserve"> rolou </w:t>
        </w:r>
      </w:ins>
      <w:ins w:id="1247" w:author="Adriana Giménez" w:date="2021-03-16T23:48:00Z">
        <w:r w:rsidR="000805FC" w:rsidRPr="005172B0">
          <w:rPr>
            <w:rFonts w:ascii="Arial Narrow" w:hAnsi="Arial Narrow" w:cs="Arial Narrow"/>
          </w:rPr>
          <w:t xml:space="preserve">orgánu </w:t>
        </w:r>
      </w:ins>
      <w:ins w:id="1248" w:author="Adriana Giménez" w:date="2021-03-16T23:43:00Z">
        <w:r w:rsidRPr="005172B0">
          <w:rPr>
            <w:rFonts w:ascii="Arial Narrow" w:hAnsi="Arial Narrow" w:cs="Arial Narrow"/>
          </w:rPr>
          <w:t>(</w:t>
        </w:r>
      </w:ins>
      <w:ins w:id="1249" w:author="Adriana Giménez" w:date="2021-03-16T23:45:00Z">
        <w:r w:rsidRPr="005172B0">
          <w:rPr>
            <w:rFonts w:ascii="Arial Narrow" w:hAnsi="Arial Narrow" w:cs="Arial Narrow"/>
          </w:rPr>
          <w:t xml:space="preserve">predovšetkým </w:t>
        </w:r>
      </w:ins>
      <w:ins w:id="1250" w:author="Adriana Giménez" w:date="2021-03-16T23:44:00Z">
        <w:r w:rsidRPr="005172B0">
          <w:rPr>
            <w:rFonts w:ascii="Arial Narrow" w:hAnsi="Arial Narrow" w:cs="Arial Narrow"/>
          </w:rPr>
          <w:t xml:space="preserve">CKO, CO, </w:t>
        </w:r>
      </w:ins>
      <w:ins w:id="1251" w:author="Adriana Giménez" w:date="2021-03-16T23:45:00Z">
        <w:r w:rsidRPr="005172B0">
          <w:rPr>
            <w:rFonts w:ascii="Arial Narrow" w:hAnsi="Arial Narrow" w:cs="Arial Narrow"/>
          </w:rPr>
          <w:t>OA</w:t>
        </w:r>
      </w:ins>
      <w:ins w:id="1252" w:author="Adriana Giménez" w:date="2021-03-16T23:43:00Z">
        <w:r w:rsidRPr="005172B0">
          <w:rPr>
            <w:rFonts w:ascii="Arial Narrow" w:hAnsi="Arial Narrow" w:cs="Arial Narrow"/>
          </w:rPr>
          <w:t xml:space="preserve">) </w:t>
        </w:r>
      </w:ins>
    </w:p>
    <w:p w14:paraId="37DDE537" w14:textId="77777777" w:rsidR="00C665CC" w:rsidRPr="00667E31" w:rsidRDefault="000805FC" w:rsidP="005172B0">
      <w:pPr>
        <w:numPr>
          <w:ilvl w:val="0"/>
          <w:numId w:val="4"/>
        </w:numPr>
        <w:spacing w:before="120" w:after="120"/>
        <w:jc w:val="both"/>
        <w:rPr>
          <w:ins w:id="1253" w:author="Adriana Giménez" w:date="2021-03-16T23:58:00Z"/>
          <w:rFonts w:ascii="Arial Narrow" w:hAnsi="Arial Narrow" w:cs="Arial Narrow"/>
        </w:rPr>
      </w:pPr>
      <w:ins w:id="1254" w:author="Adriana Giménez" w:date="2021-03-16T23:48:00Z">
        <w:r w:rsidRPr="00667E31">
          <w:rPr>
            <w:rFonts w:ascii="Arial Narrow" w:hAnsi="Arial Narrow" w:cs="Arial Narrow"/>
          </w:rPr>
          <w:t>opakovane sa vyskytujúce, ktoré</w:t>
        </w:r>
      </w:ins>
      <w:ins w:id="1255" w:author="Adriana Giménez" w:date="2021-03-16T23:43:00Z">
        <w:r w:rsidR="00C665CC" w:rsidRPr="005172B0">
          <w:rPr>
            <w:rFonts w:ascii="Arial Narrow" w:hAnsi="Arial Narrow" w:cs="Arial Narrow"/>
          </w:rPr>
          <w:t xml:space="preserve"> môžu byť pr</w:t>
        </w:r>
        <w:r w:rsidRPr="005172B0">
          <w:rPr>
            <w:rFonts w:ascii="Arial Narrow" w:hAnsi="Arial Narrow" w:cs="Arial Narrow"/>
          </w:rPr>
          <w:t>iradené viacerým orgánom (predovšetkým RO, SO, PJ</w:t>
        </w:r>
        <w:r w:rsidR="00C665CC" w:rsidRPr="005172B0">
          <w:rPr>
            <w:rFonts w:ascii="Arial Narrow" w:hAnsi="Arial Narrow" w:cs="Arial Narrow"/>
          </w:rPr>
          <w:t xml:space="preserve">). </w:t>
        </w:r>
      </w:ins>
    </w:p>
    <w:p w14:paraId="56AF38EF" w14:textId="77777777" w:rsidR="008763F7" w:rsidRPr="00A2280F" w:rsidRDefault="008763F7" w:rsidP="005172B0">
      <w:pPr>
        <w:spacing w:before="120"/>
        <w:jc w:val="both"/>
        <w:rPr>
          <w:ins w:id="1256" w:author="Adriana Giménez" w:date="2021-03-16T23:43:00Z"/>
          <w:rFonts w:ascii="Arial Narrow" w:hAnsi="Arial Narrow" w:cs="Arial Narrow"/>
          <w:b/>
        </w:rPr>
      </w:pPr>
      <w:ins w:id="1257" w:author="Adriana Giménez" w:date="2021-03-16T23:58:00Z">
        <w:r w:rsidRPr="005172B0">
          <w:rPr>
            <w:rFonts w:ascii="Arial Narrow" w:hAnsi="Arial Narrow" w:cs="Arial Narrow"/>
            <w:b/>
          </w:rPr>
          <w:t xml:space="preserve">Zásady </w:t>
        </w:r>
        <w:r w:rsidRPr="00A2280F">
          <w:rPr>
            <w:rFonts w:ascii="Arial Narrow" w:hAnsi="Arial Narrow" w:cs="Arial Narrow"/>
            <w:b/>
          </w:rPr>
          <w:t>definovania štruktúry orgánov v ITMS2014+:</w:t>
        </w:r>
      </w:ins>
    </w:p>
    <w:p w14:paraId="1B280D61" w14:textId="77777777" w:rsidR="003E2A8B" w:rsidRPr="0070065E" w:rsidDel="000805FC" w:rsidRDefault="003E2A8B">
      <w:pPr>
        <w:spacing w:before="120" w:after="120"/>
        <w:ind w:left="714" w:hanging="357"/>
        <w:jc w:val="both"/>
        <w:rPr>
          <w:del w:id="1258" w:author="Adriana Giménez" w:date="2021-03-16T23:49:00Z"/>
          <w:rFonts w:ascii="Arial Narrow" w:hAnsi="Arial Narrow" w:cs="Arial Narrow"/>
          <w:b/>
        </w:rPr>
        <w:pPrChange w:id="1259" w:author="Adriana Giménez" w:date="2021-03-18T00:12:00Z">
          <w:pPr>
            <w:spacing w:before="120"/>
            <w:ind w:left="720"/>
            <w:jc w:val="both"/>
          </w:pPr>
        </w:pPrChange>
      </w:pPr>
      <w:del w:id="1260" w:author="Adriana Giménez" w:date="2021-03-16T23:49:00Z">
        <w:r w:rsidRPr="0070065E" w:rsidDel="000805FC">
          <w:rPr>
            <w:rFonts w:ascii="Arial Narrow" w:hAnsi="Arial Narrow" w:cs="Arial Narrow"/>
            <w:b/>
          </w:rPr>
          <w:delText>Zásady definovania štruktúry orgánov v ITMS2014+</w:delText>
        </w:r>
      </w:del>
    </w:p>
    <w:p w14:paraId="6A9612EF" w14:textId="6DBEE7A3" w:rsidR="003E2A8B" w:rsidRPr="0070065E" w:rsidRDefault="00A2280F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ins w:id="1261" w:author="Adriana Giménez" w:date="2021-03-26T14:08:00Z">
        <w:r w:rsidRPr="00A2280F">
          <w:rPr>
            <w:rFonts w:ascii="Arial Narrow" w:hAnsi="Arial Narrow" w:cs="Arial Narrow"/>
          </w:rPr>
          <w:t xml:space="preserve">Ak </w:t>
        </w:r>
      </w:ins>
      <w:ins w:id="1262" w:author="Adriana Giménez" w:date="2021-03-26T14:09:00Z">
        <w:r w:rsidRPr="00A2280F">
          <w:rPr>
            <w:rFonts w:ascii="Arial Narrow" w:hAnsi="Arial Narrow" w:cs="Arial Narrow"/>
          </w:rPr>
          <w:t xml:space="preserve">konkrétny </w:t>
        </w:r>
      </w:ins>
      <w:ins w:id="1263" w:author="Adriana Giménez" w:date="2021-03-26T14:08:00Z">
        <w:r w:rsidRPr="00A2280F">
          <w:rPr>
            <w:rFonts w:ascii="Arial Narrow" w:hAnsi="Arial Narrow" w:cs="Arial Narrow"/>
          </w:rPr>
          <w:t xml:space="preserve">subjekt verejnej správy plní rovnakú rolu (RO, SO, PJ a pod.) pre viac OP, je možné </w:t>
        </w:r>
      </w:ins>
      <w:ins w:id="1264" w:author="Adriana Giménez" w:date="2021-03-26T14:09:00Z">
        <w:r w:rsidRPr="00A2280F">
          <w:rPr>
            <w:rFonts w:ascii="Arial Narrow" w:hAnsi="Arial Narrow" w:cs="Arial Narrow"/>
          </w:rPr>
          <w:t xml:space="preserve">v rámci daného subjektu </w:t>
        </w:r>
      </w:ins>
      <w:ins w:id="1265" w:author="Adriana Giménez" w:date="2021-03-26T14:08:00Z">
        <w:r w:rsidRPr="00A2280F">
          <w:rPr>
            <w:rFonts w:ascii="Arial Narrow" w:hAnsi="Arial Narrow" w:cs="Arial Narrow"/>
          </w:rPr>
          <w:t>vytvoriť samostatný orgán pre každý OP, alebo je možné vytvoriť len jeden spoločný orgán s danou rolou orgánu</w:t>
        </w:r>
      </w:ins>
      <w:del w:id="1266" w:author="Adriana Giménez" w:date="2021-03-26T14:08:00Z">
        <w:r w:rsidR="003E2A8B" w:rsidRPr="0070065E" w:rsidDel="00A2280F">
          <w:rPr>
            <w:rFonts w:ascii="Arial Narrow" w:hAnsi="Arial Narrow" w:cs="Arial Narrow"/>
          </w:rPr>
          <w:delText>Ak v organizačnej štruktúre subjektu verejnej sp</w:delText>
        </w:r>
        <w:r w:rsidR="00D15301" w:rsidRPr="0070065E" w:rsidDel="00A2280F">
          <w:rPr>
            <w:rFonts w:ascii="Arial Narrow" w:hAnsi="Arial Narrow" w:cs="Arial Narrow"/>
          </w:rPr>
          <w:delText>rávy plní rovnakú rolu (RO, SO</w:delText>
        </w:r>
        <w:r w:rsidR="003E2A8B" w:rsidRPr="0070065E" w:rsidDel="00A2280F">
          <w:rPr>
            <w:rFonts w:ascii="Arial Narrow" w:hAnsi="Arial Narrow" w:cs="Arial Narrow"/>
          </w:rPr>
          <w:delText>, PJ, CO a pod.) pre rovnaké OP viac orgánov, je možné vytvoriť len jeden spoločný orgán</w:delText>
        </w:r>
      </w:del>
      <w:r w:rsidR="003E2A8B" w:rsidRPr="00A2280F">
        <w:rPr>
          <w:rFonts w:ascii="Arial Narrow" w:hAnsi="Arial Narrow" w:cs="Arial Narrow"/>
        </w:rPr>
        <w:t>;</w:t>
      </w:r>
      <w:ins w:id="1267" w:author="Adriana Giménez" w:date="2021-03-24T01:19:00Z">
        <w:r w:rsidR="00FC076A" w:rsidRPr="00A2280F">
          <w:rPr>
            <w:rFonts w:ascii="Arial Narrow" w:hAnsi="Arial Narrow" w:cs="Arial Narrow"/>
          </w:rPr>
          <w:t xml:space="preserve"> </w:t>
        </w:r>
      </w:ins>
    </w:p>
    <w:p w14:paraId="1A614CB8" w14:textId="77777777" w:rsidR="003E2A8B" w:rsidRPr="00A43838" w:rsidRDefault="003E2A8B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r w:rsidRPr="00A2280F">
        <w:rPr>
          <w:rFonts w:ascii="Arial Narrow" w:hAnsi="Arial Narrow" w:cs="Arial Narrow"/>
        </w:rPr>
        <w:t>vylučujú sa nasledovné kombinácie rolí orgánu v r</w:t>
      </w:r>
      <w:r w:rsidR="00D15301" w:rsidRPr="00A2280F">
        <w:rPr>
          <w:rFonts w:ascii="Arial Narrow" w:hAnsi="Arial Narrow" w:cs="Arial Narrow"/>
        </w:rPr>
        <w:t>ámci</w:t>
      </w:r>
      <w:r w:rsidR="00D15301">
        <w:rPr>
          <w:rFonts w:ascii="Arial Narrow" w:hAnsi="Arial Narrow" w:cs="Arial Narrow"/>
        </w:rPr>
        <w:t xml:space="preserve"> jedného orgánu: RO-PJ, SO</w:t>
      </w:r>
      <w:r w:rsidRPr="00A43838">
        <w:rPr>
          <w:rFonts w:ascii="Arial Narrow" w:hAnsi="Arial Narrow" w:cs="Arial Narrow"/>
        </w:rPr>
        <w:t xml:space="preserve">-PJ, CO-RO, CO-SORO, CO-PJ; HP s ľubovoľnou ďalšou rolou; </w:t>
      </w:r>
      <w:del w:id="1268" w:author="Adriana Giménez" w:date="2021-03-17T00:02:00Z">
        <w:r w:rsidRPr="00A43838" w:rsidDel="008763F7">
          <w:rPr>
            <w:rFonts w:ascii="Arial Narrow" w:hAnsi="Arial Narrow" w:cs="Arial Narrow"/>
          </w:rPr>
          <w:delText xml:space="preserve">predchádzajúce </w:delText>
        </w:r>
      </w:del>
      <w:ins w:id="1269" w:author="Adriana Giménez" w:date="2021-03-17T00:02:00Z">
        <w:r w:rsidR="008763F7">
          <w:rPr>
            <w:rFonts w:ascii="Arial Narrow" w:hAnsi="Arial Narrow" w:cs="Arial Narrow"/>
          </w:rPr>
          <w:t>pričom toto</w:t>
        </w:r>
        <w:r w:rsidR="008763F7" w:rsidRPr="00A43838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>pravidlo sa nevzťahuje na orgány administrácie ITMS2014+</w:t>
      </w:r>
      <w:ins w:id="1270" w:author="Adriana Giménez" w:date="2021-03-16T23:30:00Z">
        <w:r w:rsidR="006C6568">
          <w:rPr>
            <w:rFonts w:ascii="Arial Narrow" w:hAnsi="Arial Narrow" w:cs="Arial Narrow"/>
          </w:rPr>
          <w:t>, t.j.</w:t>
        </w:r>
      </w:ins>
      <w:r w:rsidRPr="00A43838">
        <w:rPr>
          <w:rFonts w:ascii="Arial Narrow" w:hAnsi="Arial Narrow" w:cs="Arial Narrow"/>
        </w:rPr>
        <w:t xml:space="preserve"> CKO a CO, ktoré</w:t>
      </w:r>
      <w:del w:id="1271" w:author="Adriana Giménez" w:date="2021-03-17T00:03:00Z">
        <w:r w:rsidRPr="00A43838" w:rsidDel="008763F7">
          <w:rPr>
            <w:rFonts w:ascii="Arial Narrow" w:hAnsi="Arial Narrow" w:cs="Arial Narrow"/>
          </w:rPr>
          <w:delText xml:space="preserve"> túto </w:delText>
        </w:r>
      </w:del>
      <w:ins w:id="1272" w:author="Adriana Giménez" w:date="2021-03-17T00:03:00Z">
        <w:r w:rsidR="008763F7" w:rsidRPr="00A43838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>kumuláciu</w:t>
      </w:r>
      <w:ins w:id="1273" w:author="Adriana Giménez" w:date="2021-03-17T00:03:00Z">
        <w:r w:rsidR="008763F7">
          <w:rPr>
            <w:rFonts w:ascii="Arial Narrow" w:hAnsi="Arial Narrow" w:cs="Arial Narrow"/>
          </w:rPr>
          <w:t xml:space="preserve"> rolí orgánov môžu</w:t>
        </w:r>
      </w:ins>
      <w:r w:rsidRPr="00A43838">
        <w:rPr>
          <w:rFonts w:ascii="Arial Narrow" w:hAnsi="Arial Narrow" w:cs="Arial Narrow"/>
        </w:rPr>
        <w:t xml:space="preserve"> využíva</w:t>
      </w:r>
      <w:ins w:id="1274" w:author="Adriana Giménez" w:date="2021-03-17T00:03:00Z">
        <w:r w:rsidR="008763F7">
          <w:rPr>
            <w:rFonts w:ascii="Arial Narrow" w:hAnsi="Arial Narrow" w:cs="Arial Narrow"/>
          </w:rPr>
          <w:t>ť</w:t>
        </w:r>
      </w:ins>
      <w:del w:id="1275" w:author="Adriana Giménez" w:date="2021-03-17T00:03:00Z">
        <w:r w:rsidRPr="00A43838" w:rsidDel="008763F7">
          <w:rPr>
            <w:rFonts w:ascii="Arial Narrow" w:hAnsi="Arial Narrow" w:cs="Arial Narrow"/>
          </w:rPr>
          <w:delText>jú</w:delText>
        </w:r>
      </w:del>
      <w:r w:rsidRPr="00A43838">
        <w:rPr>
          <w:rFonts w:ascii="Arial Narrow" w:hAnsi="Arial Narrow" w:cs="Arial Narrow"/>
        </w:rPr>
        <w:t xml:space="preserve"> v súvislosti s testovaním, </w:t>
      </w:r>
      <w:del w:id="1276" w:author="Adriana Giménez" w:date="2021-03-17T00:03:00Z">
        <w:r w:rsidRPr="00A43838" w:rsidDel="008763F7">
          <w:rPr>
            <w:rFonts w:ascii="Arial Narrow" w:hAnsi="Arial Narrow" w:cs="Arial Narrow"/>
          </w:rPr>
          <w:delText xml:space="preserve">resp. </w:delText>
        </w:r>
      </w:del>
      <w:r w:rsidRPr="00A43838">
        <w:rPr>
          <w:rFonts w:ascii="Arial Narrow" w:hAnsi="Arial Narrow" w:cs="Arial Narrow"/>
        </w:rPr>
        <w:t>údržbou alebo úpravou ITMS2014+.</w:t>
      </w:r>
    </w:p>
    <w:p w14:paraId="21C8E5EB" w14:textId="25078C3D" w:rsidR="003E2A8B" w:rsidRPr="005172B0" w:rsidDel="008E3387" w:rsidRDefault="00707A86">
      <w:pPr>
        <w:pStyle w:val="Nadpis2"/>
        <w:ind w:left="0" w:firstLine="0"/>
        <w:jc w:val="both"/>
        <w:rPr>
          <w:del w:id="1277" w:author="Adriana Giménez" w:date="2021-03-18T00:12:00Z"/>
        </w:rPr>
        <w:pPrChange w:id="1278" w:author="Adriana Giménez" w:date="2021-03-18T00:31:00Z">
          <w:pPr>
            <w:ind w:left="360"/>
            <w:jc w:val="both"/>
          </w:pPr>
        </w:pPrChange>
      </w:pPr>
      <w:bookmarkStart w:id="1279" w:name="_Toc67860552"/>
      <w:ins w:id="1280" w:author="Adriana Giménez" w:date="2021-03-25T10:04:00Z">
        <w:r>
          <w:t>3.3</w:t>
        </w:r>
        <w:bookmarkEnd w:id="1279"/>
        <w:r>
          <w:t xml:space="preserve"> </w:t>
        </w:r>
      </w:ins>
    </w:p>
    <w:p w14:paraId="33292F41" w14:textId="77777777" w:rsidR="003E2A8B" w:rsidRPr="005172B0" w:rsidRDefault="003E2A8B" w:rsidP="005172B0">
      <w:pPr>
        <w:pStyle w:val="Nadpis2"/>
        <w:ind w:left="0" w:firstLine="0"/>
        <w:jc w:val="both"/>
      </w:pPr>
      <w:del w:id="1281" w:author="Adriana Giménez" w:date="2021-03-17T01:08:00Z">
        <w:r w:rsidRPr="005172B0" w:rsidDel="002306B0">
          <w:delText>Programov</w:delText>
        </w:r>
      </w:del>
      <w:del w:id="1282" w:author="Adriana Giménez" w:date="2021-03-17T00:05:00Z">
        <w:r w:rsidRPr="005172B0" w:rsidDel="008763F7">
          <w:delText>é</w:delText>
        </w:r>
      </w:del>
      <w:bookmarkStart w:id="1283" w:name="_Toc67860553"/>
      <w:ins w:id="1284" w:author="Adriana Giménez" w:date="2021-03-17T01:08:00Z">
        <w:r w:rsidR="002306B0" w:rsidRPr="005172B0">
          <w:t>Vizibility orgánu</w:t>
        </w:r>
      </w:ins>
      <w:bookmarkEnd w:id="1283"/>
      <w:del w:id="1285" w:author="Adriana Giménez" w:date="2021-03-17T01:08:00Z">
        <w:r w:rsidRPr="005172B0" w:rsidDel="002306B0">
          <w:delText xml:space="preserve"> vizibilit</w:delText>
        </w:r>
      </w:del>
      <w:del w:id="1286" w:author="Adriana Giménez" w:date="2021-03-17T00:05:00Z">
        <w:r w:rsidRPr="005172B0" w:rsidDel="008763F7">
          <w:delText>y</w:delText>
        </w:r>
      </w:del>
    </w:p>
    <w:p w14:paraId="4E06A402" w14:textId="77777777" w:rsidR="00640B96" w:rsidRPr="005172B0" w:rsidRDefault="00640B96" w:rsidP="005172B0">
      <w:pPr>
        <w:shd w:val="clear" w:color="auto" w:fill="FFFFFF"/>
        <w:spacing w:before="120" w:after="120"/>
        <w:jc w:val="both"/>
        <w:rPr>
          <w:ins w:id="1287" w:author="Adriana Giménez" w:date="2021-03-17T01:14:00Z"/>
          <w:rFonts w:ascii="Arial Narrow" w:hAnsi="Arial Narrow" w:cs="Arial Narrow"/>
        </w:rPr>
      </w:pPr>
      <w:ins w:id="1288" w:author="Adriana Giménez" w:date="2021-03-17T01:11:00Z">
        <w:r w:rsidRPr="005172B0">
          <w:rPr>
            <w:rFonts w:ascii="Arial Narrow" w:hAnsi="Arial Narrow" w:cs="Arial Narrow"/>
          </w:rPr>
          <w:t xml:space="preserve">Pre každý orgán sa definuje vizibilita z hľadiska programovej štruktúry (programová vizibilita) alebo vizibilita na výzvy, t.j. </w:t>
        </w:r>
      </w:ins>
      <w:ins w:id="1289" w:author="Adriana Giménez" w:date="2021-03-17T01:12:00Z">
        <w:r w:rsidRPr="005172B0">
          <w:rPr>
            <w:rFonts w:ascii="Arial Narrow" w:hAnsi="Arial Narrow" w:cs="Arial Narrow"/>
          </w:rPr>
          <w:t xml:space="preserve">orgánu sa </w:t>
        </w:r>
      </w:ins>
      <w:ins w:id="1290" w:author="Adriana Giménez" w:date="2021-03-17T01:11:00Z">
        <w:r w:rsidRPr="005172B0">
          <w:rPr>
            <w:rFonts w:ascii="Arial Narrow" w:hAnsi="Arial Narrow" w:cs="Arial Narrow"/>
          </w:rPr>
          <w:t>priraďujú položky programovej štruktúry</w:t>
        </w:r>
      </w:ins>
      <w:ins w:id="1291" w:author="Adriana Giménez" w:date="2021-03-17T01:12:00Z">
        <w:r w:rsidRPr="005172B0">
          <w:rPr>
            <w:rFonts w:ascii="Arial Narrow" w:hAnsi="Arial Narrow" w:cs="Arial Narrow"/>
          </w:rPr>
          <w:t xml:space="preserve"> (na úrovni operačného </w:t>
        </w:r>
        <w:r w:rsidRPr="005172B0">
          <w:rPr>
            <w:rFonts w:ascii="Arial Narrow" w:hAnsi="Arial Narrow" w:cs="Arial Narrow"/>
          </w:rPr>
          <w:lastRenderedPageBreak/>
          <w:t>programu/prioritnej os</w:t>
        </w:r>
      </w:ins>
      <w:ins w:id="1292" w:author="Adriana Giménez" w:date="2021-03-17T01:13:00Z">
        <w:r w:rsidRPr="005172B0">
          <w:rPr>
            <w:rFonts w:ascii="Arial Narrow" w:hAnsi="Arial Narrow" w:cs="Arial Narrow"/>
          </w:rPr>
          <w:t>i</w:t>
        </w:r>
      </w:ins>
      <w:ins w:id="1293" w:author="Adriana Giménez" w:date="2021-03-17T01:12:00Z">
        <w:r w:rsidRPr="005172B0">
          <w:rPr>
            <w:rFonts w:ascii="Arial Narrow" w:hAnsi="Arial Narrow" w:cs="Arial Narrow"/>
          </w:rPr>
          <w:t>, konkrétneho cieľ</w:t>
        </w:r>
      </w:ins>
      <w:ins w:id="1294" w:author="Adriana Giménez" w:date="2021-03-17T01:13:00Z">
        <w:r w:rsidRPr="005172B0">
          <w:rPr>
            <w:rFonts w:ascii="Arial Narrow" w:hAnsi="Arial Narrow" w:cs="Arial Narrow"/>
          </w:rPr>
          <w:t>a</w:t>
        </w:r>
      </w:ins>
      <w:ins w:id="1295" w:author="Adriana Giménez" w:date="2021-03-17T01:12:00Z">
        <w:r w:rsidRPr="005172B0">
          <w:rPr>
            <w:rFonts w:ascii="Arial Narrow" w:hAnsi="Arial Narrow" w:cs="Arial Narrow"/>
          </w:rPr>
          <w:t>)</w:t>
        </w:r>
      </w:ins>
      <w:ins w:id="1296" w:author="Adriana Giménez" w:date="2021-03-17T01:13:00Z">
        <w:r w:rsidRPr="005172B0">
          <w:rPr>
            <w:rFonts w:ascii="Arial Narrow" w:hAnsi="Arial Narrow" w:cs="Arial Narrow"/>
          </w:rPr>
          <w:t xml:space="preserve"> alebo </w:t>
        </w:r>
      </w:ins>
      <w:ins w:id="1297" w:author="Adriana Giménez" w:date="2021-03-17T23:41:00Z">
        <w:r w:rsidR="00197068">
          <w:rPr>
            <w:rFonts w:ascii="Arial Narrow" w:hAnsi="Arial Narrow" w:cs="Arial Narrow"/>
          </w:rPr>
          <w:t xml:space="preserve">sa mu priraďujú jednotlivé </w:t>
        </w:r>
      </w:ins>
      <w:ins w:id="1298" w:author="Adriana Giménez" w:date="2021-03-17T01:13:00Z">
        <w:r w:rsidRPr="005172B0">
          <w:rPr>
            <w:rFonts w:ascii="Arial Narrow" w:hAnsi="Arial Narrow" w:cs="Arial Narrow"/>
          </w:rPr>
          <w:t>výzvy</w:t>
        </w:r>
      </w:ins>
      <w:ins w:id="1299" w:author="Adriana Giménez" w:date="2021-03-17T01:11:00Z">
        <w:r w:rsidRPr="005172B0">
          <w:rPr>
            <w:rFonts w:ascii="Arial Narrow" w:hAnsi="Arial Narrow" w:cs="Arial Narrow"/>
          </w:rPr>
          <w:t xml:space="preserve">, v rámci ktorých budú </w:t>
        </w:r>
      </w:ins>
      <w:ins w:id="1300" w:author="Adriana Giménez" w:date="2021-03-17T01:14:00Z">
        <w:r w:rsidRPr="005172B0">
          <w:rPr>
            <w:rFonts w:ascii="Arial Narrow" w:hAnsi="Arial Narrow" w:cs="Arial Narrow"/>
          </w:rPr>
          <w:t xml:space="preserve">používateľom daného orgánu </w:t>
        </w:r>
      </w:ins>
      <w:ins w:id="1301" w:author="Adriana Giménez" w:date="2021-03-17T01:15:00Z">
        <w:r>
          <w:rPr>
            <w:rFonts w:ascii="Arial Narrow" w:hAnsi="Arial Narrow" w:cs="Arial Narrow"/>
          </w:rPr>
          <w:t>s</w:t>
        </w:r>
      </w:ins>
      <w:ins w:id="1302" w:author="Adriana Giménez" w:date="2021-03-17T01:14:00Z">
        <w:r w:rsidRPr="005172B0">
          <w:rPr>
            <w:rFonts w:ascii="Arial Narrow" w:hAnsi="Arial Narrow" w:cs="Arial Narrow"/>
          </w:rPr>
          <w:t xml:space="preserve">prístupnené </w:t>
        </w:r>
      </w:ins>
      <w:ins w:id="1303" w:author="Adriana Giménez" w:date="2021-03-17T01:11:00Z">
        <w:r w:rsidRPr="005172B0">
          <w:rPr>
            <w:rFonts w:ascii="Arial Narrow" w:hAnsi="Arial Narrow" w:cs="Arial Narrow"/>
          </w:rPr>
          <w:t xml:space="preserve">objekty </w:t>
        </w:r>
      </w:ins>
      <w:ins w:id="1304" w:author="Adriana Giménez" w:date="2021-03-17T01:13:00Z">
        <w:r w:rsidRPr="005172B0">
          <w:rPr>
            <w:rFonts w:ascii="Arial Narrow" w:hAnsi="Arial Narrow" w:cs="Arial Narrow"/>
          </w:rPr>
          <w:t xml:space="preserve">evidencií NČ. </w:t>
        </w:r>
      </w:ins>
    </w:p>
    <w:p w14:paraId="6FCEC0EF" w14:textId="77777777" w:rsidR="000D5E18" w:rsidRDefault="003E2A8B" w:rsidP="005172B0">
      <w:pPr>
        <w:shd w:val="clear" w:color="auto" w:fill="FFFFFF"/>
        <w:spacing w:before="120" w:after="120"/>
        <w:jc w:val="both"/>
        <w:rPr>
          <w:ins w:id="1305" w:author="Adriana Giménez" w:date="2021-03-17T23:50:00Z"/>
          <w:rFonts w:ascii="Arial Narrow" w:hAnsi="Arial Narrow" w:cs="Arial Narrow"/>
          <w:color w:val="00B0F0"/>
        </w:rPr>
      </w:pPr>
      <w:del w:id="1306" w:author="Adriana Giménez" w:date="2021-03-17T01:08:00Z">
        <w:r w:rsidRPr="00A43838" w:rsidDel="002306B0">
          <w:rPr>
            <w:rFonts w:ascii="Arial Narrow" w:hAnsi="Arial Narrow" w:cs="Arial Narrow"/>
          </w:rPr>
          <w:delText xml:space="preserve">Programová vizibilita </w:delText>
        </w:r>
      </w:del>
      <w:del w:id="1307" w:author="Adriana Giménez" w:date="2021-03-17T01:14:00Z">
        <w:r w:rsidRPr="00A43838" w:rsidDel="00640B96">
          <w:rPr>
            <w:rFonts w:ascii="Arial Narrow" w:hAnsi="Arial Narrow" w:cs="Arial Narrow"/>
          </w:rPr>
          <w:delText>určuje, ku ktorým operačným programom, resp. jeho čast</w:delText>
        </w:r>
      </w:del>
      <w:del w:id="1308" w:author="Adriana Giménez" w:date="2021-03-17T01:09:00Z">
        <w:r w:rsidRPr="00A43838" w:rsidDel="00640B96">
          <w:rPr>
            <w:rFonts w:ascii="Arial Narrow" w:hAnsi="Arial Narrow" w:cs="Arial Narrow"/>
          </w:rPr>
          <w:delText>í</w:delText>
        </w:r>
      </w:del>
      <w:del w:id="1309" w:author="Adriana Giménez" w:date="2021-03-17T01:14:00Z">
        <w:r w:rsidRPr="00A43838" w:rsidDel="00640B96">
          <w:rPr>
            <w:rFonts w:ascii="Arial Narrow" w:hAnsi="Arial Narrow" w:cs="Arial Narrow"/>
          </w:rPr>
          <w:delText xml:space="preserve"> (prioritná os, konkrétny cieľ) má používateľ  prístup. </w:delText>
        </w:r>
      </w:del>
      <w:ins w:id="1310" w:author="Adriana Giménez" w:date="2021-03-17T01:16:00Z">
        <w:r w:rsidR="00640B96">
          <w:rPr>
            <w:rFonts w:ascii="Arial Narrow" w:hAnsi="Arial Narrow" w:cs="Arial Narrow"/>
          </w:rPr>
          <w:t>Nastavenie</w:t>
        </w:r>
      </w:ins>
      <w:ins w:id="1311" w:author="Adriana Giménez" w:date="2021-03-17T01:08:00Z">
        <w:r w:rsidR="002306B0" w:rsidRPr="00A43838">
          <w:rPr>
            <w:rFonts w:ascii="Arial Narrow" w:hAnsi="Arial Narrow" w:cs="Arial Narrow"/>
          </w:rPr>
          <w:t xml:space="preserve"> </w:t>
        </w:r>
      </w:ins>
      <w:ins w:id="1312" w:author="Adriana Giménez" w:date="2021-03-17T01:16:00Z">
        <w:r w:rsidR="00640B96">
          <w:rPr>
            <w:rFonts w:ascii="Arial Narrow" w:hAnsi="Arial Narrow" w:cs="Arial Narrow"/>
          </w:rPr>
          <w:t>p</w:t>
        </w:r>
      </w:ins>
      <w:del w:id="1313" w:author="Adriana Giménez" w:date="2021-03-17T01:16:00Z">
        <w:r w:rsidRPr="00A43838" w:rsidDel="00640B96">
          <w:rPr>
            <w:rFonts w:ascii="Arial Narrow" w:hAnsi="Arial Narrow" w:cs="Arial Narrow"/>
          </w:rPr>
          <w:delText>P</w:delText>
        </w:r>
      </w:del>
      <w:r w:rsidRPr="00A43838">
        <w:rPr>
          <w:rFonts w:ascii="Arial Narrow" w:hAnsi="Arial Narrow" w:cs="Arial Narrow"/>
        </w:rPr>
        <w:t>rogramov</w:t>
      </w:r>
      <w:ins w:id="1314" w:author="Adriana Giménez" w:date="2021-03-17T01:16:00Z">
        <w:r w:rsidR="00640B96">
          <w:rPr>
            <w:rFonts w:ascii="Arial Narrow" w:hAnsi="Arial Narrow" w:cs="Arial Narrow"/>
          </w:rPr>
          <w:t>ej</w:t>
        </w:r>
      </w:ins>
      <w:del w:id="1315" w:author="Adriana Giménez" w:date="2021-03-17T01:16:00Z">
        <w:r w:rsidRPr="00A43838" w:rsidDel="00640B96">
          <w:rPr>
            <w:rFonts w:ascii="Arial Narrow" w:hAnsi="Arial Narrow" w:cs="Arial Narrow"/>
          </w:rPr>
          <w:delText>á</w:delText>
        </w:r>
      </w:del>
      <w:r w:rsidRPr="00A43838">
        <w:rPr>
          <w:rFonts w:ascii="Arial Narrow" w:hAnsi="Arial Narrow" w:cs="Arial Narrow"/>
        </w:rPr>
        <w:t xml:space="preserve"> vizibilit</w:t>
      </w:r>
      <w:ins w:id="1316" w:author="Adriana Giménez" w:date="2021-03-17T01:16:00Z">
        <w:r w:rsidR="00640B96">
          <w:rPr>
            <w:rFonts w:ascii="Arial Narrow" w:hAnsi="Arial Narrow" w:cs="Arial Narrow"/>
          </w:rPr>
          <w:t>y</w:t>
        </w:r>
      </w:ins>
      <w:del w:id="1317" w:author="Adriana Giménez" w:date="2021-03-17T01:16:00Z">
        <w:r w:rsidRPr="00A43838" w:rsidDel="00640B96">
          <w:rPr>
            <w:rFonts w:ascii="Arial Narrow" w:hAnsi="Arial Narrow" w:cs="Arial Narrow"/>
          </w:rPr>
          <w:delText>a</w:delText>
        </w:r>
      </w:del>
      <w:r w:rsidRPr="00A43838">
        <w:rPr>
          <w:rFonts w:ascii="Arial Narrow" w:hAnsi="Arial Narrow" w:cs="Arial Narrow"/>
        </w:rPr>
        <w:t xml:space="preserve"> </w:t>
      </w:r>
      <w:del w:id="1318" w:author="Adriana Giménez" w:date="2021-03-17T01:14:00Z">
        <w:r w:rsidRPr="00A43838" w:rsidDel="00640B96">
          <w:rPr>
            <w:rFonts w:ascii="Arial Narrow" w:hAnsi="Arial Narrow" w:cs="Arial Narrow"/>
          </w:rPr>
          <w:delText>sa v ITMS2014+ definuje</w:delText>
        </w:r>
      </w:del>
      <w:del w:id="1319" w:author="Adriana Giménez" w:date="2021-03-17T01:16:00Z">
        <w:r w:rsidRPr="00A43838" w:rsidDel="00640B96">
          <w:rPr>
            <w:rFonts w:ascii="Arial Narrow" w:hAnsi="Arial Narrow" w:cs="Arial Narrow"/>
          </w:rPr>
          <w:delText xml:space="preserve"> </w:delText>
        </w:r>
      </w:del>
      <w:r w:rsidRPr="00A43838">
        <w:rPr>
          <w:rFonts w:ascii="Arial Narrow" w:hAnsi="Arial Narrow" w:cs="Arial Narrow"/>
        </w:rPr>
        <w:t xml:space="preserve">na úrovni </w:t>
      </w:r>
      <w:del w:id="1320" w:author="Adriana Giménez" w:date="2021-03-17T01:16:00Z">
        <w:r w:rsidRPr="00A43838" w:rsidDel="00640B96">
          <w:rPr>
            <w:rFonts w:ascii="Arial Narrow" w:hAnsi="Arial Narrow" w:cs="Arial Narrow"/>
          </w:rPr>
          <w:delText xml:space="preserve">orgánov </w:delText>
        </w:r>
      </w:del>
      <w:ins w:id="1321" w:author="Adriana Giménez" w:date="2021-03-17T01:16:00Z">
        <w:r w:rsidR="00640B96">
          <w:rPr>
            <w:rFonts w:ascii="Arial Narrow" w:hAnsi="Arial Narrow" w:cs="Arial Narrow"/>
          </w:rPr>
          <w:t>daného orgánu</w:t>
        </w:r>
        <w:r w:rsidR="00640B96" w:rsidRPr="00A43838">
          <w:rPr>
            <w:rFonts w:ascii="Arial Narrow" w:hAnsi="Arial Narrow" w:cs="Arial Narrow"/>
          </w:rPr>
          <w:t xml:space="preserve"> </w:t>
        </w:r>
      </w:ins>
      <w:del w:id="1322" w:author="Adriana Giménez" w:date="2021-03-17T01:14:00Z">
        <w:r w:rsidRPr="00A43838" w:rsidDel="00640B96">
          <w:rPr>
            <w:rFonts w:ascii="Arial Narrow" w:hAnsi="Arial Narrow" w:cs="Arial Narrow"/>
          </w:rPr>
          <w:delText>a </w:delText>
        </w:r>
      </w:del>
      <w:r w:rsidRPr="00A43838">
        <w:rPr>
          <w:rFonts w:ascii="Arial Narrow" w:hAnsi="Arial Narrow" w:cs="Arial Narrow"/>
        </w:rPr>
        <w:t xml:space="preserve">určuje </w:t>
      </w:r>
      <w:ins w:id="1323" w:author="Adriana Giménez" w:date="2021-03-17T01:17:00Z">
        <w:r w:rsidR="00197068">
          <w:rPr>
            <w:rFonts w:ascii="Arial Narrow" w:hAnsi="Arial Narrow" w:cs="Arial Narrow"/>
          </w:rPr>
          <w:t>štandardný</w:t>
        </w:r>
      </w:ins>
      <w:ins w:id="1324" w:author="Adriana Giménez" w:date="2021-03-16T23:32:00Z">
        <w:r w:rsidR="006C6568">
          <w:rPr>
            <w:rFonts w:ascii="Arial Narrow" w:hAnsi="Arial Narrow" w:cs="Arial Narrow"/>
          </w:rPr>
          <w:t xml:space="preserve"> </w:t>
        </w:r>
      </w:ins>
      <w:r w:rsidRPr="00A43838">
        <w:rPr>
          <w:rFonts w:ascii="Arial Narrow" w:hAnsi="Arial Narrow" w:cs="Arial Narrow"/>
        </w:rPr>
        <w:t xml:space="preserve">prístup k operačným programom resp. </w:t>
      </w:r>
      <w:ins w:id="1325" w:author="Adriana Giménez" w:date="2021-03-16T23:23:00Z">
        <w:r w:rsidR="008F55C6">
          <w:rPr>
            <w:rFonts w:ascii="Arial Narrow" w:hAnsi="Arial Narrow" w:cs="Arial Narrow"/>
          </w:rPr>
          <w:t xml:space="preserve">ich </w:t>
        </w:r>
      </w:ins>
      <w:r w:rsidRPr="00A43838">
        <w:rPr>
          <w:rFonts w:ascii="Arial Narrow" w:hAnsi="Arial Narrow" w:cs="Arial Narrow"/>
        </w:rPr>
        <w:t>čast</w:t>
      </w:r>
      <w:ins w:id="1326" w:author="Adriana Giménez" w:date="2021-03-16T23:23:00Z">
        <w:r w:rsidR="008F55C6">
          <w:rPr>
            <w:rFonts w:ascii="Arial Narrow" w:hAnsi="Arial Narrow" w:cs="Arial Narrow"/>
          </w:rPr>
          <w:t>iam</w:t>
        </w:r>
      </w:ins>
      <w:del w:id="1327" w:author="Adriana Giménez" w:date="2021-03-16T23:23:00Z">
        <w:r w:rsidRPr="00A43838" w:rsidDel="008F55C6">
          <w:rPr>
            <w:rFonts w:ascii="Arial Narrow" w:hAnsi="Arial Narrow" w:cs="Arial Narrow"/>
          </w:rPr>
          <w:delText>í</w:delText>
        </w:r>
      </w:del>
      <w:r w:rsidRPr="00A43838">
        <w:rPr>
          <w:rFonts w:ascii="Arial Narrow" w:hAnsi="Arial Narrow" w:cs="Arial Narrow"/>
        </w:rPr>
        <w:t xml:space="preserve"> pre všetkých používateľov zaradených </w:t>
      </w:r>
      <w:del w:id="1328" w:author="Adriana Giménez" w:date="2021-03-17T01:17:00Z">
        <w:r w:rsidRPr="00A43838" w:rsidDel="00640B96">
          <w:rPr>
            <w:rFonts w:ascii="Arial Narrow" w:hAnsi="Arial Narrow" w:cs="Arial Narrow"/>
          </w:rPr>
          <w:delText>do</w:delText>
        </w:r>
      </w:del>
      <w:ins w:id="1329" w:author="Adriana Giménez" w:date="2021-03-17T01:17:00Z">
        <w:r w:rsidR="00640B96">
          <w:rPr>
            <w:rFonts w:ascii="Arial Narrow" w:hAnsi="Arial Narrow" w:cs="Arial Narrow"/>
          </w:rPr>
          <w:t>pod týmto</w:t>
        </w:r>
      </w:ins>
      <w:r w:rsidRPr="00A43838">
        <w:rPr>
          <w:rFonts w:ascii="Arial Narrow" w:hAnsi="Arial Narrow" w:cs="Arial Narrow"/>
        </w:rPr>
        <w:t xml:space="preserve"> orgán</w:t>
      </w:r>
      <w:ins w:id="1330" w:author="Adriana Giménez" w:date="2021-03-17T01:17:00Z">
        <w:r w:rsidR="00640B96">
          <w:rPr>
            <w:rFonts w:ascii="Arial Narrow" w:hAnsi="Arial Narrow" w:cs="Arial Narrow"/>
          </w:rPr>
          <w:t>om</w:t>
        </w:r>
      </w:ins>
      <w:del w:id="1331" w:author="Adriana Giménez" w:date="2021-03-17T01:17:00Z">
        <w:r w:rsidRPr="00A43838" w:rsidDel="00640B96">
          <w:rPr>
            <w:rFonts w:ascii="Arial Narrow" w:hAnsi="Arial Narrow" w:cs="Arial Narrow"/>
          </w:rPr>
          <w:delText>u</w:delText>
        </w:r>
      </w:del>
      <w:r w:rsidRPr="00A43838">
        <w:rPr>
          <w:rFonts w:ascii="Arial Narrow" w:hAnsi="Arial Narrow" w:cs="Arial Narrow"/>
        </w:rPr>
        <w:t>.</w:t>
      </w:r>
      <w:bookmarkStart w:id="1332" w:name="_Toc190150356"/>
      <w:bookmarkStart w:id="1333" w:name="_Toc190151513"/>
      <w:bookmarkStart w:id="1334" w:name="_Toc190150357"/>
      <w:bookmarkStart w:id="1335" w:name="_Toc190151514"/>
      <w:bookmarkStart w:id="1336" w:name="_Toc201034582"/>
      <w:bookmarkEnd w:id="1332"/>
      <w:bookmarkEnd w:id="1333"/>
      <w:ins w:id="1337" w:author="Adriana Giménez" w:date="2021-03-17T23:42:00Z">
        <w:r w:rsidR="00197068">
          <w:rPr>
            <w:rFonts w:ascii="Arial Narrow" w:hAnsi="Arial Narrow" w:cs="Arial Narrow"/>
          </w:rPr>
          <w:t xml:space="preserve"> </w:t>
        </w:r>
      </w:ins>
    </w:p>
    <w:p w14:paraId="69CC735A" w14:textId="77777777" w:rsidR="00843ED6" w:rsidRPr="00A43838" w:rsidDel="00843ED6" w:rsidRDefault="00843ED6">
      <w:pPr>
        <w:spacing w:before="120"/>
        <w:jc w:val="both"/>
        <w:rPr>
          <w:del w:id="1338" w:author="Adriana Giménez" w:date="2021-03-17T00:11:00Z"/>
          <w:rFonts w:ascii="Arial Narrow" w:hAnsi="Arial Narrow" w:cs="Arial Narrow"/>
        </w:rPr>
        <w:pPrChange w:id="1339" w:author="Adriana Giménez" w:date="2021-03-10T00:52:00Z">
          <w:pPr>
            <w:spacing w:before="120"/>
            <w:ind w:firstLine="720"/>
            <w:jc w:val="both"/>
          </w:pPr>
        </w:pPrChange>
      </w:pPr>
      <w:bookmarkStart w:id="1340" w:name="_Toc67467522"/>
      <w:bookmarkStart w:id="1341" w:name="_Toc67559248"/>
      <w:bookmarkStart w:id="1342" w:name="_Toc67654354"/>
      <w:bookmarkStart w:id="1343" w:name="_Toc67654390"/>
      <w:bookmarkStart w:id="1344" w:name="_Toc67860554"/>
      <w:bookmarkEnd w:id="1340"/>
      <w:bookmarkEnd w:id="1341"/>
      <w:bookmarkEnd w:id="1342"/>
      <w:bookmarkEnd w:id="1343"/>
      <w:bookmarkEnd w:id="1344"/>
    </w:p>
    <w:p w14:paraId="63723E80" w14:textId="77777777" w:rsidR="003E2A8B" w:rsidRPr="00A43838" w:rsidRDefault="003E2A8B" w:rsidP="005E7E38">
      <w:pPr>
        <w:pStyle w:val="Nadpis1"/>
      </w:pPr>
      <w:bookmarkStart w:id="1345" w:name="_Toc419287883"/>
      <w:bookmarkStart w:id="1346" w:name="_Toc421279279"/>
      <w:del w:id="1347" w:author="Adriana Giménez" w:date="2021-03-18T00:07:00Z">
        <w:r w:rsidRPr="00A43838" w:rsidDel="003700FC">
          <w:delText xml:space="preserve">Metodické princípy </w:delText>
        </w:r>
      </w:del>
      <w:del w:id="1348" w:author="Adriana Giménez" w:date="2021-03-17T01:03:00Z">
        <w:r w:rsidRPr="00A43838" w:rsidDel="002306B0">
          <w:delText>riadenia a používania ITMS</w:delText>
        </w:r>
        <w:bookmarkEnd w:id="1334"/>
        <w:bookmarkEnd w:id="1335"/>
        <w:bookmarkEnd w:id="1336"/>
        <w:r w:rsidRPr="00A43838" w:rsidDel="002306B0">
          <w:delText>2014+</w:delText>
        </w:r>
      </w:del>
      <w:bookmarkStart w:id="1349" w:name="_Toc67860555"/>
      <w:bookmarkEnd w:id="1345"/>
      <w:bookmarkEnd w:id="1346"/>
      <w:ins w:id="1350" w:author="Adriana Giménez" w:date="2021-03-18T01:28:00Z">
        <w:r w:rsidR="00436DDD">
          <w:t>N</w:t>
        </w:r>
      </w:ins>
      <w:ins w:id="1351" w:author="Adriana Giménez" w:date="2021-03-18T00:07:00Z">
        <w:r w:rsidR="00BD6BA4">
          <w:t>astavene</w:t>
        </w:r>
        <w:r w:rsidR="003700FC">
          <w:t xml:space="preserve"> prístupov </w:t>
        </w:r>
      </w:ins>
      <w:ins w:id="1352" w:author="Adriana Giménez" w:date="2021-03-18T00:14:00Z">
        <w:r w:rsidR="008E3387">
          <w:t xml:space="preserve">do Neverejnej časti ITMS2014+ na úrovni </w:t>
        </w:r>
      </w:ins>
      <w:ins w:id="1353" w:author="Adriana Giménez" w:date="2021-03-18T00:07:00Z">
        <w:r w:rsidR="003700FC">
          <w:t>používateľov</w:t>
        </w:r>
        <w:bookmarkEnd w:id="1349"/>
        <w:r w:rsidR="003700FC">
          <w:t xml:space="preserve"> </w:t>
        </w:r>
      </w:ins>
    </w:p>
    <w:p w14:paraId="30D4A98A" w14:textId="56B85F04" w:rsidR="003E2A8B" w:rsidRPr="00355C20" w:rsidDel="00843ED6" w:rsidRDefault="00707A86">
      <w:pPr>
        <w:pStyle w:val="Nadpis2"/>
        <w:rPr>
          <w:del w:id="1354" w:author="Adriana Giménez" w:date="2021-03-17T00:13:00Z"/>
        </w:rPr>
      </w:pPr>
      <w:bookmarkStart w:id="1355" w:name="_Toc422923755"/>
      <w:bookmarkStart w:id="1356" w:name="_Toc422923851"/>
      <w:bookmarkStart w:id="1357" w:name="_Toc422924037"/>
      <w:bookmarkStart w:id="1358" w:name="_Toc422926522"/>
      <w:bookmarkStart w:id="1359" w:name="_Toc67860556"/>
      <w:bookmarkStart w:id="1360" w:name="_Toc419287884"/>
      <w:bookmarkStart w:id="1361" w:name="_Toc421279280"/>
      <w:bookmarkEnd w:id="1355"/>
      <w:bookmarkEnd w:id="1356"/>
      <w:bookmarkEnd w:id="1357"/>
      <w:bookmarkEnd w:id="1358"/>
      <w:ins w:id="1362" w:author="Adriana Giménez" w:date="2021-03-25T10:04:00Z">
        <w:r>
          <w:t>4.1</w:t>
        </w:r>
        <w:bookmarkEnd w:id="1359"/>
        <w:r>
          <w:t xml:space="preserve"> </w:t>
        </w:r>
      </w:ins>
      <w:del w:id="1363" w:author="Adriana Giménez" w:date="2021-03-17T00:13:00Z">
        <w:r w:rsidR="003E2A8B" w:rsidRPr="005E7E38" w:rsidDel="00843ED6">
          <w:delText>Z</w:delText>
        </w:r>
        <w:r w:rsidR="005E7E38" w:rsidDel="00843ED6">
          <w:delText>ákladné princípy</w:delText>
        </w:r>
        <w:bookmarkEnd w:id="1360"/>
        <w:bookmarkEnd w:id="1361"/>
        <w:r w:rsidR="003E2A8B" w:rsidRPr="00355C20" w:rsidDel="00843ED6">
          <w:delText xml:space="preserve"> </w:delText>
        </w:r>
      </w:del>
    </w:p>
    <w:p w14:paraId="6978E254" w14:textId="77777777" w:rsidR="003E2A8B" w:rsidRPr="00A43838" w:rsidDel="00843ED6" w:rsidRDefault="003E2A8B">
      <w:pPr>
        <w:spacing w:before="120"/>
        <w:ind w:firstLine="720"/>
        <w:jc w:val="both"/>
        <w:rPr>
          <w:del w:id="1364" w:author="Adriana Giménez" w:date="2021-03-17T00:13:00Z"/>
          <w:rFonts w:ascii="Arial Narrow" w:hAnsi="Arial Narrow" w:cs="Arial Narrow"/>
        </w:rPr>
      </w:pPr>
      <w:del w:id="1365" w:author="Adriana Giménez" w:date="2021-03-17T00:13:00Z">
        <w:r w:rsidRPr="00A43838" w:rsidDel="00843ED6">
          <w:rPr>
            <w:rFonts w:ascii="Arial Narrow" w:hAnsi="Arial Narrow" w:cs="Arial Narrow"/>
          </w:rPr>
          <w:delText xml:space="preserve">Základným princípom riadenia ITMS2014+ je </w:delText>
        </w:r>
        <w:r w:rsidRPr="005172B0" w:rsidDel="00843ED6">
          <w:rPr>
            <w:rFonts w:ascii="Arial Narrow" w:hAnsi="Arial Narrow" w:cs="Arial Narrow"/>
            <w:highlight w:val="green"/>
          </w:rPr>
          <w:delText>kolektívne riadenie s hierarchickou deľbou právomocí vychádzajúcou z konsenzuálneho rozhodovania</w:delText>
        </w:r>
        <w:r w:rsidRPr="00A43838" w:rsidDel="00843ED6">
          <w:rPr>
            <w:rFonts w:ascii="Arial Narrow" w:hAnsi="Arial Narrow" w:cs="Arial Narrow"/>
          </w:rPr>
          <w:delText xml:space="preserve"> bez spochybnenia právomocí CKO a CO, ktoré zodpovedajú za oblasť metodického riadenia procesov implementácie EŠIF.  </w:delText>
        </w:r>
      </w:del>
    </w:p>
    <w:p w14:paraId="5D8FB07E" w14:textId="77777777" w:rsidR="003E2A8B" w:rsidRPr="00A43838" w:rsidDel="00843ED6" w:rsidRDefault="003E2A8B">
      <w:pPr>
        <w:spacing w:before="120"/>
        <w:ind w:firstLine="720"/>
        <w:jc w:val="both"/>
        <w:rPr>
          <w:del w:id="1366" w:author="Adriana Giménez" w:date="2021-03-17T00:13:00Z"/>
          <w:rFonts w:ascii="Arial Narrow" w:hAnsi="Arial Narrow" w:cs="Arial Narrow"/>
        </w:rPr>
      </w:pPr>
      <w:del w:id="1367" w:author="Adriana Giménez" w:date="2021-03-17T00:13:00Z">
        <w:r w:rsidRPr="00A43838" w:rsidDel="00843ED6">
          <w:rPr>
            <w:rFonts w:ascii="Arial Narrow" w:hAnsi="Arial Narrow" w:cs="Arial Narrow"/>
          </w:rPr>
          <w:delText xml:space="preserve">Druhým princípom je </w:delText>
        </w:r>
        <w:r w:rsidRPr="005172B0" w:rsidDel="00843ED6">
          <w:rPr>
            <w:rFonts w:ascii="Arial Narrow" w:hAnsi="Arial Narrow" w:cs="Arial Narrow"/>
            <w:highlight w:val="green"/>
          </w:rPr>
          <w:delText>adresné delegovanie právomocí a zodpovednosti za procesy súvisiace s prevádzkovaním ITMS2014+</w:delText>
        </w:r>
        <w:r w:rsidRPr="00A43838" w:rsidDel="00843ED6">
          <w:rPr>
            <w:rFonts w:ascii="Arial Narrow" w:hAnsi="Arial Narrow" w:cs="Arial Narrow"/>
          </w:rPr>
          <w:delText xml:space="preserve"> a to najmä: procesy administrovania ITMS2014+ na jednotlivých úrovniach, správa a aktualizácia číselníkov, správa workflowov, správa ukazovateľov, riadenie procesov zavádzania zmien a pod.</w:delText>
        </w:r>
      </w:del>
    </w:p>
    <w:p w14:paraId="6C72B4E7" w14:textId="77777777" w:rsidR="00843ED6" w:rsidRPr="00355C20" w:rsidRDefault="00843ED6" w:rsidP="005172B0">
      <w:pPr>
        <w:pStyle w:val="Nadpis2"/>
        <w:ind w:left="0" w:firstLine="0"/>
        <w:rPr>
          <w:ins w:id="1368" w:author="Adriana Giménez" w:date="2021-03-17T00:12:00Z"/>
        </w:rPr>
      </w:pPr>
      <w:bookmarkStart w:id="1369" w:name="_Toc67860557"/>
      <w:bookmarkStart w:id="1370" w:name="_Toc419287885"/>
      <w:bookmarkStart w:id="1371" w:name="_Toc421279281"/>
      <w:ins w:id="1372" w:author="Adriana Giménez" w:date="2021-03-17T00:12:00Z">
        <w:r w:rsidRPr="005E7E38">
          <w:t>Z</w:t>
        </w:r>
        <w:r>
          <w:t>ákladné princípy</w:t>
        </w:r>
        <w:r w:rsidRPr="00355C20">
          <w:t xml:space="preserve"> </w:t>
        </w:r>
        <w:r>
          <w:t xml:space="preserve">riadenia a nastavení prístupov </w:t>
        </w:r>
      </w:ins>
      <w:ins w:id="1373" w:author="Adriana Giménez" w:date="2021-03-18T01:21:00Z">
        <w:r w:rsidR="006C3ADF">
          <w:t>ako východiská pre oddelenosť funkcií používateľov</w:t>
        </w:r>
      </w:ins>
      <w:ins w:id="1374" w:author="Adriana Giménez" w:date="2021-03-18T01:29:00Z">
        <w:r w:rsidR="00436DDD">
          <w:t xml:space="preserve"> Neverejnej časti ITMS2014+</w:t>
        </w:r>
      </w:ins>
      <w:bookmarkEnd w:id="1369"/>
    </w:p>
    <w:p w14:paraId="0792E7AD" w14:textId="77777777" w:rsidR="008E3387" w:rsidRDefault="00843ED6" w:rsidP="005172B0">
      <w:pPr>
        <w:spacing w:before="120" w:after="120"/>
        <w:ind w:firstLine="720"/>
        <w:jc w:val="both"/>
        <w:rPr>
          <w:ins w:id="1375" w:author="Adriana Giménez" w:date="2021-03-18T00:16:00Z"/>
          <w:rFonts w:ascii="Arial Narrow" w:hAnsi="Arial Narrow" w:cs="Arial Narrow"/>
        </w:rPr>
      </w:pPr>
      <w:ins w:id="1376" w:author="Adriana Giménez" w:date="2021-03-17T00:12:00Z">
        <w:r w:rsidRPr="00A43838">
          <w:rPr>
            <w:rFonts w:ascii="Arial Narrow" w:hAnsi="Arial Narrow" w:cs="Arial Narrow"/>
          </w:rPr>
          <w:t xml:space="preserve">O prístup do </w:t>
        </w:r>
      </w:ins>
      <w:ins w:id="1377" w:author="Adriana Giménez" w:date="2021-03-24T01:20:00Z">
        <w:r w:rsidR="00FC076A">
          <w:rPr>
            <w:rFonts w:ascii="Arial Narrow" w:hAnsi="Arial Narrow" w:cs="Arial Narrow"/>
          </w:rPr>
          <w:t>NČ</w:t>
        </w:r>
      </w:ins>
      <w:ins w:id="1378" w:author="Adriana Giménez" w:date="2021-03-17T00:12:00Z">
        <w:r w:rsidRPr="00A43838">
          <w:rPr>
            <w:rFonts w:ascii="Arial Narrow" w:hAnsi="Arial Narrow" w:cs="Arial Narrow"/>
          </w:rPr>
          <w:t xml:space="preserve"> </w:t>
        </w:r>
      </w:ins>
      <w:ins w:id="1379" w:author="Adriana Giménez" w:date="2021-03-18T01:29:00Z">
        <w:r w:rsidR="00436DDD">
          <w:rPr>
            <w:rFonts w:ascii="Arial Narrow" w:hAnsi="Arial Narrow" w:cs="Arial Narrow"/>
          </w:rPr>
          <w:t>sú</w:t>
        </w:r>
        <w:r w:rsidR="00436DDD" w:rsidRPr="00A43838">
          <w:rPr>
            <w:rFonts w:ascii="Arial Narrow" w:hAnsi="Arial Narrow" w:cs="Arial Narrow"/>
          </w:rPr>
          <w:t xml:space="preserve"> </w:t>
        </w:r>
      </w:ins>
      <w:ins w:id="1380" w:author="Adriana Giménez" w:date="2021-03-17T00:12:00Z">
        <w:r w:rsidRPr="00A43838">
          <w:rPr>
            <w:rFonts w:ascii="Arial Narrow" w:hAnsi="Arial Narrow" w:cs="Arial Narrow"/>
          </w:rPr>
          <w:t>pre relevantných zamestnancov oprávnen</w:t>
        </w:r>
        <w:r>
          <w:rPr>
            <w:rFonts w:ascii="Arial Narrow" w:hAnsi="Arial Narrow" w:cs="Arial Narrow"/>
          </w:rPr>
          <w:t>é</w:t>
        </w:r>
        <w:r w:rsidRPr="00A43838">
          <w:rPr>
            <w:rFonts w:ascii="Arial Narrow" w:hAnsi="Arial Narrow" w:cs="Arial Narrow"/>
          </w:rPr>
          <w:t xml:space="preserve"> žiadať subjekt</w:t>
        </w:r>
        <w:r>
          <w:rPr>
            <w:rFonts w:ascii="Arial Narrow" w:hAnsi="Arial Narrow" w:cs="Arial Narrow"/>
          </w:rPr>
          <w:t>y</w:t>
        </w:r>
        <w:r w:rsidRPr="00A43838">
          <w:rPr>
            <w:rFonts w:ascii="Arial Narrow" w:hAnsi="Arial Narrow" w:cs="Arial Narrow"/>
          </w:rPr>
          <w:t xml:space="preserve"> verejnej správy</w:t>
        </w:r>
      </w:ins>
      <w:ins w:id="1381" w:author="Adriana Giménez" w:date="2021-03-17T00:33:00Z">
        <w:r w:rsidR="002B55D8">
          <w:rPr>
            <w:rFonts w:ascii="Arial Narrow" w:hAnsi="Arial Narrow" w:cs="Arial Narrow"/>
          </w:rPr>
          <w:t xml:space="preserve"> </w:t>
        </w:r>
      </w:ins>
      <w:ins w:id="1382" w:author="Adriana Giménez" w:date="2021-03-17T00:12:00Z">
        <w:r w:rsidRPr="00A43838">
          <w:rPr>
            <w:rFonts w:ascii="Arial Narrow" w:hAnsi="Arial Narrow" w:cs="Arial Narrow"/>
          </w:rPr>
          <w:t>zapojen</w:t>
        </w:r>
        <w:r>
          <w:rPr>
            <w:rFonts w:ascii="Arial Narrow" w:hAnsi="Arial Narrow" w:cs="Arial Narrow"/>
          </w:rPr>
          <w:t>é</w:t>
        </w:r>
        <w:r w:rsidRPr="00A43838">
          <w:rPr>
            <w:rFonts w:ascii="Arial Narrow" w:hAnsi="Arial Narrow" w:cs="Arial Narrow"/>
          </w:rPr>
          <w:t xml:space="preserve"> do </w:t>
        </w:r>
      </w:ins>
      <w:ins w:id="1383" w:author="Adriana Giménez" w:date="2021-03-18T00:15:00Z">
        <w:r w:rsidR="008E3387">
          <w:rPr>
            <w:rFonts w:ascii="Arial Narrow" w:hAnsi="Arial Narrow" w:cs="Arial Narrow"/>
          </w:rPr>
          <w:t xml:space="preserve">riadenia a </w:t>
        </w:r>
      </w:ins>
      <w:ins w:id="1384" w:author="Adriana Giménez" w:date="2021-03-17T00:12:00Z">
        <w:r w:rsidRPr="00A43838">
          <w:rPr>
            <w:rFonts w:ascii="Arial Narrow" w:hAnsi="Arial Narrow" w:cs="Arial Narrow"/>
          </w:rPr>
          <w:t>implementácie EŠIF v</w:t>
        </w:r>
      </w:ins>
      <w:ins w:id="1385" w:author="Adriana Giménez" w:date="2021-03-18T00:15:00Z">
        <w:r w:rsidR="008E3387">
          <w:rPr>
            <w:rFonts w:ascii="Arial Narrow" w:hAnsi="Arial Narrow" w:cs="Arial Narrow"/>
          </w:rPr>
          <w:t> </w:t>
        </w:r>
      </w:ins>
      <w:ins w:id="1386" w:author="Adriana Giménez" w:date="2021-03-17T00:12:00Z">
        <w:r w:rsidR="008E3387">
          <w:rPr>
            <w:rFonts w:ascii="Arial Narrow" w:hAnsi="Arial Narrow" w:cs="Arial Narrow"/>
          </w:rPr>
          <w:t>SR,</w:t>
        </w:r>
      </w:ins>
      <w:ins w:id="1387" w:author="Adriana Giménez" w:date="2021-03-18T00:15:00Z">
        <w:r w:rsidR="008E3387">
          <w:rPr>
            <w:rFonts w:ascii="Arial Narrow" w:hAnsi="Arial Narrow" w:cs="Arial Narrow"/>
          </w:rPr>
          <w:t xml:space="preserve"> resp. resp. iné orgány zapojen</w:t>
        </w:r>
      </w:ins>
      <w:ins w:id="1388" w:author="Adriana Giménez" w:date="2021-03-24T01:20:00Z">
        <w:r w:rsidR="00FC076A">
          <w:rPr>
            <w:rFonts w:ascii="Arial Narrow" w:hAnsi="Arial Narrow" w:cs="Arial Narrow"/>
          </w:rPr>
          <w:t>é</w:t>
        </w:r>
      </w:ins>
      <w:ins w:id="1389" w:author="Adriana Giménez" w:date="2021-03-18T00:15:00Z">
        <w:r w:rsidR="008E3387">
          <w:rPr>
            <w:rFonts w:ascii="Arial Narrow" w:hAnsi="Arial Narrow" w:cs="Arial Narrow"/>
          </w:rPr>
          <w:t xml:space="preserve"> do procesov implementácie fondov.</w:t>
        </w:r>
        <w:r w:rsidR="008E3387" w:rsidRPr="00A43838">
          <w:rPr>
            <w:rFonts w:ascii="Arial Narrow" w:hAnsi="Arial Narrow" w:cs="Arial Narrow"/>
          </w:rPr>
          <w:t xml:space="preserve"> </w:t>
        </w:r>
      </w:ins>
      <w:ins w:id="1390" w:author="Adriana Giménez" w:date="2021-03-17T00:12:00Z">
        <w:r w:rsidRPr="00A43838">
          <w:rPr>
            <w:rFonts w:ascii="Arial Narrow" w:hAnsi="Arial Narrow" w:cs="Arial Narrow"/>
          </w:rPr>
          <w:t xml:space="preserve"> </w:t>
        </w:r>
      </w:ins>
    </w:p>
    <w:p w14:paraId="29CE7EBD" w14:textId="77777777" w:rsidR="00EB7491" w:rsidRDefault="00843ED6" w:rsidP="005172B0">
      <w:pPr>
        <w:spacing w:before="120" w:after="120"/>
        <w:ind w:firstLine="720"/>
        <w:jc w:val="both"/>
        <w:rPr>
          <w:ins w:id="1391" w:author="Adriana Giménez" w:date="2021-03-24T01:24:00Z"/>
          <w:rFonts w:ascii="Arial Narrow" w:hAnsi="Arial Narrow" w:cs="Arial Narrow"/>
        </w:rPr>
      </w:pPr>
      <w:ins w:id="1392" w:author="Adriana Giménez" w:date="2021-03-17T00:12:00Z">
        <w:r>
          <w:rPr>
            <w:rFonts w:ascii="Arial Narrow" w:hAnsi="Arial Narrow" w:cs="Arial Narrow"/>
          </w:rPr>
          <w:t>Postupy a formuláre súvisiace so zriaďovaním a správou prístupov do NČ sú definované v </w:t>
        </w:r>
        <w:r w:rsidRPr="000106BE">
          <w:rPr>
            <w:rFonts w:ascii="Arial Narrow" w:hAnsi="Arial Narrow" w:cs="Arial Narrow"/>
          </w:rPr>
          <w:t>Manuál</w:t>
        </w:r>
        <w:r>
          <w:rPr>
            <w:rFonts w:ascii="Arial Narrow" w:hAnsi="Arial Narrow" w:cs="Arial Narrow"/>
          </w:rPr>
          <w:t xml:space="preserve">i pre prístupové práva </w:t>
        </w:r>
        <w:r w:rsidRPr="000106BE">
          <w:rPr>
            <w:rFonts w:ascii="Arial Narrow" w:hAnsi="Arial Narrow" w:cs="Arial Narrow"/>
          </w:rPr>
          <w:t>do neverejnej časti ITMS2014+</w:t>
        </w:r>
      </w:ins>
      <w:ins w:id="1393" w:author="Adriana Giménez" w:date="2021-03-24T01:25:00Z">
        <w:r w:rsidR="00EB7491">
          <w:rPr>
            <w:rStyle w:val="Odkaznapoznmkupodiarou"/>
            <w:rFonts w:ascii="Arial Narrow" w:hAnsi="Arial Narrow"/>
          </w:rPr>
          <w:footnoteReference w:id="2"/>
        </w:r>
      </w:ins>
      <w:ins w:id="1397" w:author="Adriana Giménez" w:date="2021-03-17T00:12:00Z">
        <w:r>
          <w:rPr>
            <w:rFonts w:ascii="Arial Narrow" w:hAnsi="Arial Narrow" w:cs="Arial Narrow"/>
          </w:rPr>
          <w:t>.</w:t>
        </w:r>
      </w:ins>
      <w:ins w:id="1398" w:author="Adriana Giménez" w:date="2021-03-18T01:29:00Z">
        <w:r w:rsidR="00436DDD">
          <w:rPr>
            <w:rFonts w:ascii="Arial Narrow" w:hAnsi="Arial Narrow" w:cs="Arial Narrow"/>
          </w:rPr>
          <w:t xml:space="preserve"> </w:t>
        </w:r>
      </w:ins>
    </w:p>
    <w:p w14:paraId="71E0D68C" w14:textId="77777777" w:rsidR="00B84DD4" w:rsidRDefault="00B84DD4" w:rsidP="005172B0">
      <w:pPr>
        <w:spacing w:before="120" w:after="120"/>
        <w:ind w:firstLine="720"/>
        <w:jc w:val="both"/>
        <w:rPr>
          <w:ins w:id="1399" w:author="Adriana Giménez" w:date="2021-03-17T00:12:00Z"/>
          <w:rFonts w:ascii="Arial Narrow" w:hAnsi="Arial Narrow" w:cs="Arial Narrow"/>
        </w:rPr>
      </w:pPr>
      <w:ins w:id="1400" w:author="Adriana Giménez" w:date="2021-03-18T01:23:00Z">
        <w:r>
          <w:rPr>
            <w:rFonts w:ascii="Arial Narrow" w:hAnsi="Arial Narrow" w:cs="Arial Narrow"/>
          </w:rPr>
          <w:t xml:space="preserve">Vytváranie, </w:t>
        </w:r>
      </w:ins>
      <w:ins w:id="1401" w:author="Adriana Giménez" w:date="2021-03-18T01:30:00Z">
        <w:r w:rsidR="00436DDD">
          <w:rPr>
            <w:rFonts w:ascii="Arial Narrow" w:hAnsi="Arial Narrow" w:cs="Arial Narrow"/>
          </w:rPr>
          <w:t>zmeny</w:t>
        </w:r>
      </w:ins>
      <w:ins w:id="1402" w:author="Adriana Giménez" w:date="2021-03-18T01:23:00Z">
        <w:r>
          <w:rPr>
            <w:rFonts w:ascii="Arial Narrow" w:hAnsi="Arial Narrow" w:cs="Arial Narrow"/>
          </w:rPr>
          <w:t xml:space="preserve"> a zneplatňovanie prístupov používateľov Neverejnej časti </w:t>
        </w:r>
      </w:ins>
      <w:ins w:id="1403" w:author="Adriana Giménez" w:date="2021-03-18T01:24:00Z">
        <w:r>
          <w:rPr>
            <w:rFonts w:ascii="Arial Narrow" w:hAnsi="Arial Narrow" w:cs="Arial Narrow"/>
          </w:rPr>
          <w:t>sú zabezpečované</w:t>
        </w:r>
      </w:ins>
      <w:ins w:id="1404" w:author="Adriana Giménez" w:date="2021-03-18T01:23:00Z">
        <w:r>
          <w:rPr>
            <w:rFonts w:ascii="Arial Narrow" w:hAnsi="Arial Narrow" w:cs="Arial Narrow"/>
          </w:rPr>
          <w:t xml:space="preserve"> </w:t>
        </w:r>
      </w:ins>
      <w:ins w:id="1405" w:author="Adriana Giménez" w:date="2021-03-18T01:25:00Z">
        <w:r>
          <w:rPr>
            <w:rFonts w:ascii="Arial Narrow" w:hAnsi="Arial Narrow" w:cs="Arial Narrow"/>
          </w:rPr>
          <w:t xml:space="preserve">priamo v prostredí ITMS2014+ </w:t>
        </w:r>
      </w:ins>
      <w:ins w:id="1406" w:author="Adriana Giménez" w:date="2021-03-18T01:23:00Z">
        <w:r>
          <w:rPr>
            <w:rFonts w:ascii="Arial Narrow" w:hAnsi="Arial Narrow" w:cs="Arial Narrow"/>
          </w:rPr>
          <w:t xml:space="preserve">prostredníctvom funkcionality </w:t>
        </w:r>
      </w:ins>
      <w:ins w:id="1407" w:author="Adriana Giménez" w:date="2021-03-18T01:24:00Z">
        <w:r>
          <w:rPr>
            <w:rFonts w:ascii="Arial Narrow" w:hAnsi="Arial Narrow" w:cs="Arial Narrow"/>
          </w:rPr>
          <w:t>Žiadosť o prístup</w:t>
        </w:r>
      </w:ins>
      <w:ins w:id="1408" w:author="Adriana Giménez" w:date="2021-03-18T01:25:00Z">
        <w:r>
          <w:rPr>
            <w:rFonts w:ascii="Arial Narrow" w:hAnsi="Arial Narrow" w:cs="Arial Narrow"/>
          </w:rPr>
          <w:t>.</w:t>
        </w:r>
      </w:ins>
    </w:p>
    <w:p w14:paraId="5993BA69" w14:textId="77777777" w:rsidR="00843ED6" w:rsidRDefault="00843ED6" w:rsidP="005172B0">
      <w:pPr>
        <w:spacing w:before="120" w:after="120"/>
        <w:ind w:firstLine="720"/>
        <w:jc w:val="both"/>
        <w:rPr>
          <w:ins w:id="1409" w:author="Adriana Giménez" w:date="2021-03-17T00:12:00Z"/>
        </w:rPr>
      </w:pPr>
      <w:ins w:id="1410" w:author="Adriana Giménez" w:date="2021-03-17T00:12:00Z">
        <w:r>
          <w:rPr>
            <w:rFonts w:ascii="Arial Narrow" w:hAnsi="Arial Narrow" w:cs="Arial Narrow"/>
          </w:rPr>
          <w:t>Subjekt</w:t>
        </w:r>
      </w:ins>
      <w:ins w:id="1411" w:author="Adriana Giménez" w:date="2021-03-18T00:16:00Z">
        <w:r w:rsidR="008E3387">
          <w:rPr>
            <w:rFonts w:ascii="Arial Narrow" w:hAnsi="Arial Narrow" w:cs="Arial Narrow"/>
          </w:rPr>
          <w:t>, resp. orgán riadenia/implementácie fondov</w:t>
        </w:r>
      </w:ins>
      <w:ins w:id="1412" w:author="Adriana Giménez" w:date="2021-03-17T00:12:00Z">
        <w:r>
          <w:rPr>
            <w:rFonts w:ascii="Arial Narrow" w:hAnsi="Arial Narrow" w:cs="Arial Narrow"/>
          </w:rPr>
          <w:t xml:space="preserve"> je štandardne oprávnený </w:t>
        </w:r>
      </w:ins>
      <w:ins w:id="1413" w:author="Adriana Giménez" w:date="2021-03-18T00:16:00Z">
        <w:r w:rsidR="008E3387">
          <w:rPr>
            <w:rFonts w:ascii="Arial Narrow" w:hAnsi="Arial Narrow" w:cs="Arial Narrow"/>
          </w:rPr>
          <w:t xml:space="preserve">žiadať </w:t>
        </w:r>
      </w:ins>
      <w:ins w:id="1414" w:author="Adriana Giménez" w:date="2021-03-17T00:12:00Z">
        <w:r>
          <w:rPr>
            <w:rFonts w:ascii="Arial Narrow" w:hAnsi="Arial Narrow" w:cs="Arial Narrow"/>
          </w:rPr>
          <w:t>pre konkrétneho používateľa prístup iba do jednej z častí</w:t>
        </w:r>
        <w:r w:rsidRPr="00A43838">
          <w:rPr>
            <w:rFonts w:ascii="Arial Narrow" w:hAnsi="Arial Narrow" w:cs="Arial Narrow"/>
          </w:rPr>
          <w:t xml:space="preserve"> </w:t>
        </w:r>
        <w:r>
          <w:rPr>
            <w:rFonts w:ascii="Arial Narrow" w:hAnsi="Arial Narrow" w:cs="Arial Narrow"/>
          </w:rPr>
          <w:t>ITMS2014+, t.j. do verejnej</w:t>
        </w:r>
        <w:r w:rsidRPr="00A43838">
          <w:rPr>
            <w:rFonts w:ascii="Arial Narrow" w:hAnsi="Arial Narrow" w:cs="Arial Narrow"/>
          </w:rPr>
          <w:t xml:space="preserve"> a</w:t>
        </w:r>
        <w:r>
          <w:rPr>
            <w:rFonts w:ascii="Arial Narrow" w:hAnsi="Arial Narrow" w:cs="Arial Narrow"/>
          </w:rPr>
          <w:t xml:space="preserve">lebo neverejnej časti. Súčasný prístup konkrétneho používateľa do </w:t>
        </w:r>
      </w:ins>
      <w:ins w:id="1415" w:author="Adriana Giménez" w:date="2021-03-24T01:21:00Z">
        <w:r w:rsidR="00FC076A">
          <w:rPr>
            <w:rFonts w:ascii="Arial Narrow" w:hAnsi="Arial Narrow" w:cs="Arial Narrow"/>
          </w:rPr>
          <w:t>VČ a NČ</w:t>
        </w:r>
      </w:ins>
      <w:ins w:id="1416" w:author="Adriana Giménez" w:date="2021-03-17T00:12:00Z">
        <w:r>
          <w:rPr>
            <w:rFonts w:ascii="Arial Narrow" w:hAnsi="Arial Narrow" w:cs="Arial Narrow"/>
          </w:rPr>
          <w:t xml:space="preserve"> pod jedným subjektom (tzv. duálny prístup) je možný iba vo výnimočných, opodstatnených a riadne odôvodnených prípadoch, </w:t>
        </w:r>
        <w:r w:rsidRPr="006976E9">
          <w:rPr>
            <w:rFonts w:ascii="Arial Narrow" w:hAnsi="Arial Narrow" w:cs="Arial Narrow"/>
          </w:rPr>
          <w:t>za podmienky zabezpečenia oddeliteľnosti úloh vykonávaných zamestnancom v NČ od úloh vykonávaných vo VČ, tak aby bol vylúčený konflikt záujmov.</w:t>
        </w:r>
        <w:r>
          <w:rPr>
            <w:rFonts w:ascii="Arial Narrow" w:hAnsi="Arial Narrow" w:cs="Arial Narrow"/>
          </w:rPr>
          <w:t xml:space="preserve"> Žiadosti o umožnenie duálneho prístupu sú individuálne posudzované zo strany prevádzkovateľa ITMS2014+ a správcu ITMS2014+.  </w:t>
        </w:r>
      </w:ins>
    </w:p>
    <w:p w14:paraId="13632A3C" w14:textId="77777777" w:rsidR="00843ED6" w:rsidRPr="00A43838" w:rsidRDefault="00843ED6" w:rsidP="005172B0">
      <w:pPr>
        <w:spacing w:before="120" w:after="120"/>
        <w:jc w:val="both"/>
        <w:rPr>
          <w:ins w:id="1417" w:author="Adriana Giménez" w:date="2021-03-17T00:12:00Z"/>
          <w:rFonts w:ascii="Arial Narrow" w:hAnsi="Arial Narrow" w:cs="Arial Narrow"/>
        </w:rPr>
      </w:pPr>
      <w:ins w:id="1418" w:author="Adriana Giménez" w:date="2021-03-17T00:12:00Z">
        <w:r w:rsidRPr="00A43838">
          <w:rPr>
            <w:rFonts w:ascii="Arial Narrow" w:hAnsi="Arial Narrow" w:cs="Arial Narrow"/>
          </w:rPr>
          <w:t xml:space="preserve">Základné </w:t>
        </w:r>
      </w:ins>
      <w:ins w:id="1419" w:author="Adriana Giménez" w:date="2021-03-18T00:24:00Z">
        <w:r w:rsidR="00FE32D5">
          <w:rPr>
            <w:rFonts w:ascii="Arial Narrow" w:hAnsi="Arial Narrow" w:cs="Arial Narrow"/>
          </w:rPr>
          <w:t>východiská</w:t>
        </w:r>
      </w:ins>
      <w:ins w:id="1420" w:author="Adriana Giménez" w:date="2021-03-17T00:12:00Z">
        <w:r w:rsidRPr="00A43838">
          <w:rPr>
            <w:rFonts w:ascii="Arial Narrow" w:hAnsi="Arial Narrow" w:cs="Arial Narrow"/>
          </w:rPr>
          <w:t xml:space="preserve"> pre </w:t>
        </w:r>
        <w:r>
          <w:rPr>
            <w:rFonts w:ascii="Arial Narrow" w:hAnsi="Arial Narrow" w:cs="Arial Narrow"/>
          </w:rPr>
          <w:t xml:space="preserve">nastavenie </w:t>
        </w:r>
      </w:ins>
      <w:ins w:id="1421" w:author="Adriana Giménez" w:date="2021-03-18T00:17:00Z">
        <w:r w:rsidR="008E3387">
          <w:rPr>
            <w:rFonts w:ascii="Arial Narrow" w:hAnsi="Arial Narrow" w:cs="Arial Narrow"/>
          </w:rPr>
          <w:t>prístupov</w:t>
        </w:r>
      </w:ins>
      <w:ins w:id="1422" w:author="Adriana Giménez" w:date="2021-03-17T00:12:00Z">
        <w:r>
          <w:rPr>
            <w:rFonts w:ascii="Arial Narrow" w:hAnsi="Arial Narrow" w:cs="Arial Narrow"/>
          </w:rPr>
          <w:t xml:space="preserve"> používateľov</w:t>
        </w:r>
        <w:r w:rsidRPr="00A43838">
          <w:rPr>
            <w:rFonts w:ascii="Arial Narrow" w:hAnsi="Arial Narrow" w:cs="Arial Narrow"/>
          </w:rPr>
          <w:t xml:space="preserve"> </w:t>
        </w:r>
      </w:ins>
      <w:ins w:id="1423" w:author="Adriana Giménez" w:date="2021-03-24T01:22:00Z">
        <w:r w:rsidR="00FC076A">
          <w:rPr>
            <w:rFonts w:ascii="Arial Narrow" w:hAnsi="Arial Narrow" w:cs="Arial Narrow"/>
          </w:rPr>
          <w:t>NČ</w:t>
        </w:r>
      </w:ins>
      <w:ins w:id="1424" w:author="Adriana Giménez" w:date="2021-03-17T00:12:00Z">
        <w:r>
          <w:rPr>
            <w:rFonts w:ascii="Arial Narrow" w:hAnsi="Arial Narrow" w:cs="Arial Narrow"/>
          </w:rPr>
          <w:t xml:space="preserve"> </w:t>
        </w:r>
      </w:ins>
      <w:ins w:id="1425" w:author="Adriana Giménez" w:date="2021-03-18T01:28:00Z">
        <w:r w:rsidR="00436DDD">
          <w:rPr>
            <w:rFonts w:ascii="Arial Narrow" w:hAnsi="Arial Narrow" w:cs="Arial Narrow"/>
          </w:rPr>
          <w:t xml:space="preserve">a zabezpečenie oddeliteľnosti funkcií na úrovni používateľov </w:t>
        </w:r>
      </w:ins>
      <w:ins w:id="1426" w:author="Adriana Giménez" w:date="2021-03-17T00:12:00Z">
        <w:r>
          <w:rPr>
            <w:rFonts w:ascii="Arial Narrow" w:hAnsi="Arial Narrow" w:cs="Arial Narrow"/>
          </w:rPr>
          <w:t>sú definované nasledovne</w:t>
        </w:r>
        <w:r w:rsidRPr="00A43838">
          <w:rPr>
            <w:rFonts w:ascii="Arial Narrow" w:hAnsi="Arial Narrow" w:cs="Arial Narrow"/>
          </w:rPr>
          <w:t>:</w:t>
        </w:r>
      </w:ins>
    </w:p>
    <w:p w14:paraId="5E57FC56" w14:textId="77777777" w:rsidR="00843ED6" w:rsidRPr="00AA6696" w:rsidRDefault="00AA6696">
      <w:pPr>
        <w:numPr>
          <w:ilvl w:val="0"/>
          <w:numId w:val="4"/>
        </w:numPr>
        <w:jc w:val="both"/>
        <w:rPr>
          <w:ins w:id="1427" w:author="Adriana Giménez" w:date="2021-03-17T00:12:00Z"/>
          <w:rFonts w:ascii="Arial Narrow" w:hAnsi="Arial Narrow" w:cs="Arial Narrow"/>
        </w:rPr>
      </w:pPr>
      <w:ins w:id="1428" w:author="Adriana Giménez" w:date="2021-03-17T00:12:00Z">
        <w:r w:rsidRPr="00AA6696">
          <w:rPr>
            <w:rFonts w:ascii="Arial Narrow" w:hAnsi="Arial Narrow" w:cs="Arial Narrow"/>
          </w:rPr>
          <w:t>P</w:t>
        </w:r>
        <w:r>
          <w:rPr>
            <w:rFonts w:ascii="Arial Narrow" w:hAnsi="Arial Narrow" w:cs="Arial Narrow"/>
          </w:rPr>
          <w:t xml:space="preserve">oužívateľ </w:t>
        </w:r>
      </w:ins>
      <w:ins w:id="1429" w:author="Adriana Giménez" w:date="2021-03-24T01:22:00Z">
        <w:r w:rsidR="00FC076A">
          <w:rPr>
            <w:rFonts w:ascii="Arial Narrow" w:hAnsi="Arial Narrow" w:cs="Arial Narrow"/>
          </w:rPr>
          <w:t>NČ</w:t>
        </w:r>
      </w:ins>
      <w:ins w:id="1430" w:author="Adriana Giménez" w:date="2021-03-17T00:12:00Z">
        <w:r>
          <w:rPr>
            <w:rFonts w:ascii="Arial Narrow" w:hAnsi="Arial Narrow" w:cs="Arial Narrow"/>
          </w:rPr>
          <w:t xml:space="preserve"> sa </w:t>
        </w:r>
      </w:ins>
      <w:ins w:id="1431" w:author="Adriana Giménez" w:date="2021-03-18T01:09:00Z">
        <w:r w:rsidR="00B84DD4">
          <w:rPr>
            <w:rFonts w:ascii="Arial Narrow" w:hAnsi="Arial Narrow" w:cs="Arial Narrow"/>
          </w:rPr>
          <w:t xml:space="preserve">pri vytvorení prístupu </w:t>
        </w:r>
        <w:r>
          <w:rPr>
            <w:rFonts w:ascii="Arial Narrow" w:hAnsi="Arial Narrow" w:cs="Arial Narrow"/>
          </w:rPr>
          <w:t xml:space="preserve">zaradí pod orgán. </w:t>
        </w:r>
      </w:ins>
      <w:ins w:id="1432" w:author="Adriana Giménez" w:date="2021-03-18T01:06:00Z">
        <w:r w:rsidRPr="00AA6696">
          <w:rPr>
            <w:rFonts w:ascii="Arial Narrow" w:hAnsi="Arial Narrow" w:cs="Arial Narrow"/>
          </w:rPr>
          <w:t xml:space="preserve">Konkrétny </w:t>
        </w:r>
      </w:ins>
      <w:ins w:id="1433" w:author="Adriana Giménez" w:date="2021-03-18T01:07:00Z">
        <w:r w:rsidRPr="00AA6696">
          <w:rPr>
            <w:rFonts w:ascii="Arial Narrow" w:hAnsi="Arial Narrow" w:cs="Arial Narrow"/>
          </w:rPr>
          <w:t xml:space="preserve">používateľ </w:t>
        </w:r>
      </w:ins>
      <w:ins w:id="1434" w:author="Adriana Giménez" w:date="2021-03-17T00:12:00Z">
        <w:r w:rsidR="00843ED6" w:rsidRPr="00AA6696">
          <w:rPr>
            <w:rFonts w:ascii="Arial Narrow" w:hAnsi="Arial Narrow" w:cs="Arial Narrow"/>
          </w:rPr>
          <w:t>môže byť zaradený pod jedným, alebo viacerými orgánmi</w:t>
        </w:r>
      </w:ins>
      <w:ins w:id="1435" w:author="Adriana Giménez" w:date="2021-03-18T01:07:00Z">
        <w:r w:rsidRPr="00AA6696">
          <w:rPr>
            <w:rFonts w:ascii="Arial Narrow" w:hAnsi="Arial Narrow" w:cs="Arial Narrow"/>
          </w:rPr>
          <w:t>.</w:t>
        </w:r>
      </w:ins>
    </w:p>
    <w:p w14:paraId="70786673" w14:textId="77777777" w:rsidR="00843ED6" w:rsidRPr="00A43838" w:rsidRDefault="00AA6696">
      <w:pPr>
        <w:numPr>
          <w:ilvl w:val="0"/>
          <w:numId w:val="4"/>
        </w:numPr>
        <w:jc w:val="both"/>
        <w:rPr>
          <w:ins w:id="1436" w:author="Adriana Giménez" w:date="2021-03-17T00:12:00Z"/>
          <w:rFonts w:ascii="Arial Narrow" w:hAnsi="Arial Narrow" w:cs="Arial Narrow"/>
        </w:rPr>
      </w:pPr>
      <w:ins w:id="1437" w:author="Adriana Giménez" w:date="2021-03-17T00:12:00Z">
        <w:r>
          <w:rPr>
            <w:rFonts w:ascii="Arial Narrow" w:hAnsi="Arial Narrow" w:cs="Arial Narrow"/>
          </w:rPr>
          <w:t>K</w:t>
        </w:r>
        <w:r w:rsidR="00843ED6" w:rsidRPr="00A43838">
          <w:rPr>
            <w:rFonts w:ascii="Arial Narrow" w:hAnsi="Arial Narrow" w:cs="Arial Narrow"/>
          </w:rPr>
          <w:t xml:space="preserve">aždý </w:t>
        </w:r>
        <w:r>
          <w:rPr>
            <w:rFonts w:ascii="Arial Narrow" w:hAnsi="Arial Narrow" w:cs="Arial Narrow"/>
          </w:rPr>
          <w:t>orgán má definovanú rolu orgánu.</w:t>
        </w:r>
      </w:ins>
    </w:p>
    <w:p w14:paraId="55FF499B" w14:textId="77777777" w:rsidR="00BD6BA4" w:rsidRPr="00BD6BA4" w:rsidRDefault="00AA6696" w:rsidP="003E2721">
      <w:pPr>
        <w:numPr>
          <w:ilvl w:val="0"/>
          <w:numId w:val="4"/>
        </w:numPr>
        <w:ind w:left="714" w:hanging="357"/>
        <w:jc w:val="both"/>
        <w:rPr>
          <w:ins w:id="1438" w:author="Adriana Giménez" w:date="2021-03-18T01:05:00Z"/>
          <w:rFonts w:ascii="Arial Narrow" w:hAnsi="Arial Narrow" w:cs="Arial Narrow"/>
        </w:rPr>
      </w:pPr>
      <w:ins w:id="1439" w:author="Adriana Giménez" w:date="2021-03-18T01:10:00Z">
        <w:r>
          <w:rPr>
            <w:rFonts w:ascii="Arial Narrow" w:hAnsi="Arial Narrow" w:cs="Arial Narrow"/>
          </w:rPr>
          <w:t>P</w:t>
        </w:r>
      </w:ins>
      <w:ins w:id="1440" w:author="Adriana Giménez" w:date="2021-03-18T00:18:00Z">
        <w:r w:rsidR="008E3387" w:rsidRPr="00BD6BA4">
          <w:rPr>
            <w:rFonts w:ascii="Arial Narrow" w:hAnsi="Arial Narrow" w:cs="Arial Narrow"/>
          </w:rPr>
          <w:t xml:space="preserve">re každú </w:t>
        </w:r>
      </w:ins>
      <w:ins w:id="1441" w:author="Adriana Giménez" w:date="2021-03-17T00:12:00Z">
        <w:r w:rsidR="008E3387" w:rsidRPr="00BD6BA4">
          <w:rPr>
            <w:rFonts w:ascii="Arial Narrow" w:hAnsi="Arial Narrow" w:cs="Arial Narrow"/>
          </w:rPr>
          <w:t>rolu</w:t>
        </w:r>
        <w:r w:rsidR="00843ED6" w:rsidRPr="00BD6BA4">
          <w:rPr>
            <w:rFonts w:ascii="Arial Narrow" w:hAnsi="Arial Narrow" w:cs="Arial Narrow"/>
          </w:rPr>
          <w:t xml:space="preserve"> orgánu </w:t>
        </w:r>
      </w:ins>
      <w:ins w:id="1442" w:author="Adriana Giménez" w:date="2021-03-18T00:18:00Z">
        <w:r w:rsidR="008E3387" w:rsidRPr="00BD6BA4">
          <w:rPr>
            <w:rFonts w:ascii="Arial Narrow" w:hAnsi="Arial Narrow" w:cs="Arial Narrow"/>
          </w:rPr>
          <w:t xml:space="preserve">sa </w:t>
        </w:r>
      </w:ins>
      <w:ins w:id="1443" w:author="Adriana Giménez" w:date="2021-03-17T00:12:00Z">
        <w:r w:rsidR="008E3387" w:rsidRPr="00BD6BA4">
          <w:rPr>
            <w:rFonts w:ascii="Arial Narrow" w:hAnsi="Arial Narrow" w:cs="Arial Narrow"/>
          </w:rPr>
          <w:t>definuje sada</w:t>
        </w:r>
        <w:r w:rsidR="00843ED6" w:rsidRPr="00BD6BA4">
          <w:rPr>
            <w:rFonts w:ascii="Arial Narrow" w:hAnsi="Arial Narrow" w:cs="Arial Narrow"/>
          </w:rPr>
          <w:t xml:space="preserve"> </w:t>
        </w:r>
      </w:ins>
      <w:ins w:id="1444" w:author="Adriana Giménez" w:date="2021-03-24T01:22:00Z">
        <w:r w:rsidR="00FC076A">
          <w:rPr>
            <w:rFonts w:ascii="Arial Narrow" w:hAnsi="Arial Narrow" w:cs="Arial Narrow"/>
          </w:rPr>
          <w:t>PPO</w:t>
        </w:r>
      </w:ins>
      <w:ins w:id="1445" w:author="Adriana Giménez" w:date="2021-03-18T00:19:00Z">
        <w:r w:rsidR="00FE32D5" w:rsidRPr="00BD6BA4">
          <w:rPr>
            <w:rStyle w:val="Odkaznapoznmkupodiarou"/>
            <w:rFonts w:ascii="Arial Narrow" w:hAnsi="Arial Narrow"/>
          </w:rPr>
          <w:t xml:space="preserve"> </w:t>
        </w:r>
        <w:r w:rsidR="00FE32D5">
          <w:rPr>
            <w:rStyle w:val="Odkaznapoznmkupodiarou"/>
            <w:rFonts w:ascii="Arial Narrow" w:hAnsi="Arial Narrow"/>
          </w:rPr>
          <w:footnoteReference w:id="3"/>
        </w:r>
      </w:ins>
      <w:ins w:id="1448" w:author="Adriana Giménez" w:date="2021-03-17T00:12:00Z">
        <w:r w:rsidR="00BD6BA4" w:rsidRPr="00BD6BA4">
          <w:rPr>
            <w:rFonts w:ascii="Arial Narrow" w:hAnsi="Arial Narrow" w:cs="Arial Narrow"/>
          </w:rPr>
          <w:t xml:space="preserve">. </w:t>
        </w:r>
      </w:ins>
    </w:p>
    <w:p w14:paraId="3DB794A7" w14:textId="77777777" w:rsidR="00843ED6" w:rsidRDefault="00AA6696">
      <w:pPr>
        <w:numPr>
          <w:ilvl w:val="0"/>
          <w:numId w:val="4"/>
        </w:numPr>
        <w:jc w:val="both"/>
        <w:rPr>
          <w:ins w:id="1449" w:author="Adriana Giménez" w:date="2021-03-18T01:04:00Z"/>
          <w:rFonts w:ascii="Arial Narrow" w:hAnsi="Arial Narrow" w:cs="Arial Narrow"/>
        </w:rPr>
      </w:pPr>
      <w:ins w:id="1450" w:author="Adriana Giménez" w:date="2021-03-18T00:18:00Z">
        <w:r>
          <w:rPr>
            <w:rFonts w:ascii="Arial Narrow" w:hAnsi="Arial Narrow" w:cs="Arial Narrow"/>
          </w:rPr>
          <w:t>P</w:t>
        </w:r>
        <w:r w:rsidR="008E3387">
          <w:rPr>
            <w:rFonts w:ascii="Arial Narrow" w:hAnsi="Arial Narrow" w:cs="Arial Narrow"/>
          </w:rPr>
          <w:t xml:space="preserve">re každú </w:t>
        </w:r>
      </w:ins>
      <w:ins w:id="1451" w:author="Adriana Giménez" w:date="2021-03-17T00:12:00Z">
        <w:r w:rsidR="008E3387">
          <w:rPr>
            <w:rFonts w:ascii="Arial Narrow" w:hAnsi="Arial Narrow" w:cs="Arial Narrow"/>
          </w:rPr>
          <w:t>PPO sa definuje sada</w:t>
        </w:r>
        <w:r w:rsidR="00843ED6" w:rsidRPr="00845CF4">
          <w:rPr>
            <w:rFonts w:ascii="Arial Narrow" w:hAnsi="Arial Narrow" w:cs="Arial Narrow"/>
          </w:rPr>
          <w:t xml:space="preserve"> oprávnení, ktoré používateľovi umožňujú v jednotlivých evidenciách a častiach NČ vykon</w:t>
        </w:r>
        <w:r w:rsidR="008E3387">
          <w:rPr>
            <w:rFonts w:ascii="Arial Narrow" w:hAnsi="Arial Narrow" w:cs="Arial Narrow"/>
          </w:rPr>
          <w:t>ávať konkrétne úkony ako aj sada</w:t>
        </w:r>
        <w:r w:rsidR="00843ED6" w:rsidRPr="00845CF4">
          <w:rPr>
            <w:rFonts w:ascii="Arial Narrow" w:hAnsi="Arial Narrow" w:cs="Arial Narrow"/>
          </w:rPr>
          <w:t xml:space="preserve"> nastavení stavov workflowov, ktoré pre používateľa určujú možnosť zobrazenia, úpravy a posunu objektu v danom stave WF. </w:t>
        </w:r>
      </w:ins>
    </w:p>
    <w:p w14:paraId="46CEA03C" w14:textId="77777777" w:rsidR="00BD6BA4" w:rsidRDefault="00BD6BA4" w:rsidP="003E2721">
      <w:pPr>
        <w:ind w:left="720"/>
        <w:jc w:val="both"/>
        <w:rPr>
          <w:ins w:id="1452" w:author="Adriana Giménez" w:date="2021-03-17T00:12:00Z"/>
          <w:rFonts w:ascii="Arial Narrow" w:hAnsi="Arial Narrow" w:cs="Arial Narrow"/>
        </w:rPr>
      </w:pPr>
      <w:ins w:id="1453" w:author="Adriana Giménez" w:date="2021-03-18T01:04:00Z">
        <w:r>
          <w:rPr>
            <w:rFonts w:ascii="Arial Narrow" w:hAnsi="Arial Narrow" w:cs="Arial Narrow"/>
          </w:rPr>
          <w:t xml:space="preserve">Uvedené </w:t>
        </w:r>
      </w:ins>
      <w:moveToRangeStart w:id="1454" w:author="Adriana Giménez" w:date="2021-03-18T01:04:00Z" w:name="move66921889"/>
      <w:moveTo w:id="1455" w:author="Adriana Giménez" w:date="2021-03-18T01:04:00Z">
        <w:del w:id="1456" w:author="Adriana Giménez" w:date="2021-03-18T01:04:00Z">
          <w:r w:rsidRPr="00A43838" w:rsidDel="00BD6BA4">
            <w:rPr>
              <w:rFonts w:ascii="Arial Narrow" w:hAnsi="Arial Narrow" w:cs="Arial Narrow"/>
            </w:rPr>
            <w:delText xml:space="preserve">Tento systém prístupových práv </w:delText>
          </w:r>
        </w:del>
        <w:r w:rsidRPr="00A43838">
          <w:rPr>
            <w:rFonts w:ascii="Arial Narrow" w:hAnsi="Arial Narrow" w:cs="Arial Narrow"/>
          </w:rPr>
          <w:t>zabezpečuje, aby činnosti vykonávané jedným typom orgánu nemohli byť vykonávané iným typom orgánu.</w:t>
        </w:r>
      </w:moveTo>
      <w:moveToRangeEnd w:id="1454"/>
    </w:p>
    <w:p w14:paraId="7FE60844" w14:textId="77777777" w:rsidR="00843ED6" w:rsidRDefault="00AA6696">
      <w:pPr>
        <w:numPr>
          <w:ilvl w:val="0"/>
          <w:numId w:val="4"/>
        </w:numPr>
        <w:jc w:val="both"/>
        <w:rPr>
          <w:ins w:id="1457" w:author="Adriana Giménez" w:date="2021-03-18T01:10:00Z"/>
          <w:rFonts w:ascii="Arial Narrow" w:hAnsi="Arial Narrow" w:cs="Arial Narrow"/>
        </w:rPr>
      </w:pPr>
      <w:ins w:id="1458" w:author="Adriana Giménez" w:date="2021-03-17T00:12:00Z">
        <w:r>
          <w:rPr>
            <w:rFonts w:ascii="Arial Narrow" w:hAnsi="Arial Narrow" w:cs="Arial Narrow"/>
          </w:rPr>
          <w:t>P</w:t>
        </w:r>
        <w:r w:rsidR="00843ED6" w:rsidRPr="003D5EE6">
          <w:rPr>
            <w:rFonts w:ascii="Arial Narrow" w:hAnsi="Arial Narrow" w:cs="Arial Narrow"/>
          </w:rPr>
          <w:t>ouží</w:t>
        </w:r>
        <w:r w:rsidR="00843ED6" w:rsidRPr="005172B0">
          <w:rPr>
            <w:rFonts w:ascii="Arial Narrow" w:hAnsi="Arial Narrow" w:cs="Arial Narrow"/>
          </w:rPr>
          <w:t>vateľ</w:t>
        </w:r>
      </w:ins>
      <w:ins w:id="1459" w:author="Adriana Giménez" w:date="2021-03-18T00:20:00Z">
        <w:r w:rsidR="00FE32D5" w:rsidRPr="005172B0">
          <w:rPr>
            <w:rFonts w:ascii="Arial Narrow" w:hAnsi="Arial Narrow" w:cs="Arial Narrow"/>
          </w:rPr>
          <w:t xml:space="preserve">ovi sa základe </w:t>
        </w:r>
      </w:ins>
      <w:ins w:id="1460" w:author="Adriana Giménez" w:date="2021-03-18T00:21:00Z">
        <w:r w:rsidR="00FC076A">
          <w:rPr>
            <w:rFonts w:ascii="Arial Narrow" w:hAnsi="Arial Narrow" w:cs="Arial Narrow"/>
          </w:rPr>
          <w:t>ním vykonávaný</w:t>
        </w:r>
        <w:r w:rsidR="00FE32D5" w:rsidRPr="005172B0">
          <w:rPr>
            <w:rFonts w:ascii="Arial Narrow" w:hAnsi="Arial Narrow" w:cs="Arial Narrow"/>
          </w:rPr>
          <w:t xml:space="preserve">ch pracovných činností </w:t>
        </w:r>
      </w:ins>
      <w:ins w:id="1461" w:author="Adriana Giménez" w:date="2021-03-18T00:20:00Z">
        <w:r w:rsidR="00FE32D5" w:rsidRPr="005172B0">
          <w:rPr>
            <w:rFonts w:ascii="Arial Narrow" w:hAnsi="Arial Narrow" w:cs="Arial Narrow"/>
          </w:rPr>
          <w:t xml:space="preserve">prideľujú </w:t>
        </w:r>
      </w:ins>
      <w:ins w:id="1462" w:author="Adriana Giménez" w:date="2021-03-18T00:21:00Z">
        <w:r w:rsidR="00FE32D5" w:rsidRPr="005172B0">
          <w:rPr>
            <w:rFonts w:ascii="Arial Narrow" w:hAnsi="Arial Narrow" w:cs="Arial Narrow"/>
          </w:rPr>
          <w:t>príslušné PPO. V</w:t>
        </w:r>
      </w:ins>
      <w:ins w:id="1463" w:author="Adriana Giménez" w:date="2021-03-18T00:22:00Z">
        <w:r w:rsidR="00FE32D5" w:rsidRPr="005172B0">
          <w:rPr>
            <w:rFonts w:ascii="Arial Narrow" w:hAnsi="Arial Narrow" w:cs="Arial Narrow"/>
          </w:rPr>
          <w:t> </w:t>
        </w:r>
      </w:ins>
      <w:ins w:id="1464" w:author="Adriana Giménez" w:date="2021-03-18T00:21:00Z">
        <w:r w:rsidR="00FE32D5" w:rsidRPr="005172B0">
          <w:rPr>
            <w:rFonts w:ascii="Arial Narrow" w:hAnsi="Arial Narrow" w:cs="Arial Narrow"/>
          </w:rPr>
          <w:t xml:space="preserve">zmysle </w:t>
        </w:r>
      </w:ins>
      <w:ins w:id="1465" w:author="Adriana Giménez" w:date="2021-03-18T00:25:00Z">
        <w:r w:rsidR="00FE32D5">
          <w:rPr>
            <w:rFonts w:ascii="Arial Narrow" w:hAnsi="Arial Narrow" w:cs="Arial Narrow"/>
          </w:rPr>
          <w:t xml:space="preserve">logických </w:t>
        </w:r>
      </w:ins>
      <w:ins w:id="1466" w:author="Adriana Giménez" w:date="2021-03-18T00:22:00Z">
        <w:r w:rsidR="00FE32D5" w:rsidRPr="003D5EE6">
          <w:rPr>
            <w:rFonts w:ascii="Arial Narrow" w:hAnsi="Arial Narrow" w:cs="Arial Narrow"/>
          </w:rPr>
          <w:t>princípov</w:t>
        </w:r>
      </w:ins>
      <w:ins w:id="1467" w:author="Adriana Giménez" w:date="2021-03-18T01:11:00Z">
        <w:r w:rsidRPr="00B12835">
          <w:rPr>
            <w:rFonts w:ascii="Arial Narrow" w:hAnsi="Arial Narrow" w:cs="Arial Narrow"/>
          </w:rPr>
          <w:t xml:space="preserve"> </w:t>
        </w:r>
      </w:ins>
      <w:ins w:id="1468" w:author="Adriana Giménez" w:date="2021-03-18T00:22:00Z">
        <w:r w:rsidR="00FE32D5" w:rsidRPr="003D5EE6">
          <w:rPr>
            <w:rFonts w:ascii="Arial Narrow" w:hAnsi="Arial Narrow" w:cs="Arial Narrow"/>
          </w:rPr>
          <w:t>uvedených v</w:t>
        </w:r>
        <w:r w:rsidR="00FE32D5" w:rsidRPr="005172B0">
          <w:rPr>
            <w:rFonts w:ascii="Arial Narrow" w:hAnsi="Arial Narrow" w:cs="Arial Narrow"/>
          </w:rPr>
          <w:t xml:space="preserve"> predchádzajúcich bodoch </w:t>
        </w:r>
      </w:ins>
      <w:ins w:id="1469" w:author="Adriana Giménez" w:date="2021-03-18T01:11:00Z">
        <w:r>
          <w:rPr>
            <w:rFonts w:ascii="Arial Narrow" w:hAnsi="Arial Narrow" w:cs="Arial Narrow"/>
          </w:rPr>
          <w:t>(t.j. že r</w:t>
        </w:r>
        <w:r w:rsidRPr="00B12835">
          <w:rPr>
            <w:rFonts w:ascii="Arial Narrow" w:hAnsi="Arial Narrow" w:cs="Arial Narrow"/>
          </w:rPr>
          <w:t>ola orgánu definuje PPO, ktoré sú dostupné používateľom zaradeným do jednotlivých orgánov</w:t>
        </w:r>
        <w:r>
          <w:rPr>
            <w:rFonts w:ascii="Arial Narrow" w:hAnsi="Arial Narrow" w:cs="Arial Narrow"/>
          </w:rPr>
          <w:t xml:space="preserve">) </w:t>
        </w:r>
      </w:ins>
      <w:ins w:id="1470" w:author="Adriana Giménez" w:date="2021-03-18T00:22:00Z">
        <w:r w:rsidR="00FE32D5" w:rsidRPr="005172B0">
          <w:rPr>
            <w:rFonts w:ascii="Arial Narrow" w:hAnsi="Arial Narrow" w:cs="Arial Narrow"/>
          </w:rPr>
          <w:t xml:space="preserve">môžu používateľovi byť pridelené iba </w:t>
        </w:r>
      </w:ins>
      <w:ins w:id="1471" w:author="Adriana Giménez" w:date="2021-03-17T00:12:00Z">
        <w:r w:rsidR="00843ED6" w:rsidRPr="005172B0">
          <w:rPr>
            <w:rFonts w:ascii="Arial Narrow" w:hAnsi="Arial Narrow" w:cs="Arial Narrow"/>
          </w:rPr>
          <w:t>PPO</w:t>
        </w:r>
      </w:ins>
      <w:ins w:id="1472" w:author="Adriana Giménez" w:date="2021-03-18T00:25:00Z">
        <w:r w:rsidR="00FE32D5">
          <w:rPr>
            <w:rFonts w:ascii="Arial Narrow" w:hAnsi="Arial Narrow" w:cs="Arial Narrow"/>
          </w:rPr>
          <w:t xml:space="preserve"> </w:t>
        </w:r>
      </w:ins>
      <w:ins w:id="1473" w:author="Adriana Giménez" w:date="2021-03-18T00:26:00Z">
        <w:r w:rsidR="00FE32D5">
          <w:rPr>
            <w:rFonts w:ascii="Arial Narrow" w:hAnsi="Arial Narrow" w:cs="Arial Narrow"/>
          </w:rPr>
          <w:t xml:space="preserve">prislúchajúce </w:t>
        </w:r>
      </w:ins>
      <w:ins w:id="1474" w:author="Adriana Giménez" w:date="2021-03-18T00:25:00Z">
        <w:r w:rsidR="00FE32D5">
          <w:rPr>
            <w:rFonts w:ascii="Arial Narrow" w:hAnsi="Arial Narrow" w:cs="Arial Narrow"/>
          </w:rPr>
          <w:t xml:space="preserve">k roli </w:t>
        </w:r>
      </w:ins>
      <w:ins w:id="1475" w:author="Adriana Giménez" w:date="2021-03-17T00:12:00Z">
        <w:r w:rsidR="00FE32D5" w:rsidRPr="003D5EE6">
          <w:rPr>
            <w:rFonts w:ascii="Arial Narrow" w:hAnsi="Arial Narrow" w:cs="Arial Narrow"/>
          </w:rPr>
          <w:t>orgánu priradenej</w:t>
        </w:r>
        <w:r w:rsidR="00843ED6" w:rsidRPr="005172B0">
          <w:rPr>
            <w:rFonts w:ascii="Arial Narrow" w:hAnsi="Arial Narrow" w:cs="Arial Narrow"/>
          </w:rPr>
          <w:t xml:space="preserve"> orgánu, pod ktorým</w:t>
        </w:r>
        <w:r w:rsidR="00FE32D5" w:rsidRPr="005172B0">
          <w:rPr>
            <w:rFonts w:ascii="Arial Narrow" w:hAnsi="Arial Narrow" w:cs="Arial Narrow"/>
          </w:rPr>
          <w:t xml:space="preserve"> je používateľ zaradený.</w:t>
        </w:r>
      </w:ins>
    </w:p>
    <w:p w14:paraId="36D81D2D" w14:textId="77777777" w:rsidR="006C3ADF" w:rsidRPr="00A43838" w:rsidDel="006C3ADF" w:rsidRDefault="006C3ADF" w:rsidP="006C3ADF">
      <w:pPr>
        <w:pStyle w:val="Nadpis2"/>
        <w:rPr>
          <w:del w:id="1476" w:author="Adriana Giménez" w:date="2021-03-18T01:21:00Z"/>
          <w:moveTo w:id="1477" w:author="Adriana Giménez" w:date="2021-03-18T01:19:00Z"/>
        </w:rPr>
      </w:pPr>
      <w:moveToRangeStart w:id="1478" w:author="Adriana Giménez" w:date="2021-03-18T01:19:00Z" w:name="move66922648"/>
      <w:moveTo w:id="1479" w:author="Adriana Giménez" w:date="2021-03-18T01:19:00Z">
        <w:del w:id="1480" w:author="Adriana Giménez" w:date="2021-03-18T01:19:00Z">
          <w:r w:rsidRPr="003E2721" w:rsidDel="006C3ADF">
            <w:rPr>
              <w:b w:val="0"/>
              <w:bCs w:val="0"/>
              <w:highlight w:val="yellow"/>
            </w:rPr>
            <w:lastRenderedPageBreak/>
            <w:delText>Princípy pre riadenie prístupov a o</w:delText>
          </w:r>
        </w:del>
        <w:del w:id="1481" w:author="Adriana Giménez" w:date="2021-03-18T01:21:00Z">
          <w:r w:rsidRPr="003E2721" w:rsidDel="006C3ADF">
            <w:rPr>
              <w:b w:val="0"/>
              <w:bCs w:val="0"/>
              <w:highlight w:val="yellow"/>
            </w:rPr>
            <w:delText>ddelenie funkcií v ITMS2014+</w:delText>
          </w:r>
        </w:del>
      </w:moveTo>
    </w:p>
    <w:moveToRangeEnd w:id="1478"/>
    <w:p w14:paraId="1BE42696" w14:textId="77777777" w:rsidR="00AA6696" w:rsidRDefault="00843ED6" w:rsidP="003E2721">
      <w:pPr>
        <w:spacing w:before="120" w:after="120"/>
        <w:jc w:val="both"/>
        <w:rPr>
          <w:ins w:id="1482" w:author="Adriana Giménez" w:date="2021-03-18T01:12:00Z"/>
          <w:rFonts w:ascii="Arial Narrow" w:hAnsi="Arial Narrow" w:cs="Arial Narrow"/>
        </w:rPr>
      </w:pPr>
      <w:ins w:id="1483" w:author="Adriana Giménez" w:date="2021-03-17T00:12:00Z">
        <w:r w:rsidRPr="00355C20">
          <w:rPr>
            <w:rFonts w:ascii="Arial Narrow" w:hAnsi="Arial Narrow" w:cs="Arial Narrow"/>
          </w:rPr>
          <w:t xml:space="preserve">Vyššie uvedené princípy </w:t>
        </w:r>
        <w:r>
          <w:rPr>
            <w:rFonts w:ascii="Arial Narrow" w:hAnsi="Arial Narrow" w:cs="Arial Narrow"/>
          </w:rPr>
          <w:t>zabezpečujú, že</w:t>
        </w:r>
        <w:r w:rsidRPr="006976E9">
          <w:rPr>
            <w:rFonts w:ascii="Arial Narrow" w:hAnsi="Arial Narrow" w:cs="Arial Narrow"/>
          </w:rPr>
          <w:t xml:space="preserve"> každému jednému používateľovi v rámci daného orgánu sú prístupné len tie </w:t>
        </w:r>
      </w:ins>
      <w:ins w:id="1484" w:author="Adriana Giménez" w:date="2021-03-18T01:14:00Z">
        <w:r w:rsidR="0094146A">
          <w:rPr>
            <w:rFonts w:ascii="Arial Narrow" w:hAnsi="Arial Narrow" w:cs="Arial Narrow"/>
          </w:rPr>
          <w:t xml:space="preserve">objektu </w:t>
        </w:r>
      </w:ins>
      <w:ins w:id="1485" w:author="Adriana Giménez" w:date="2021-03-17T00:12:00Z">
        <w:r w:rsidR="0094146A">
          <w:rPr>
            <w:rFonts w:ascii="Arial Narrow" w:hAnsi="Arial Narrow" w:cs="Arial Narrow"/>
          </w:rPr>
          <w:t>evidencií</w:t>
        </w:r>
        <w:r w:rsidRPr="006976E9">
          <w:rPr>
            <w:rFonts w:ascii="Arial Narrow" w:hAnsi="Arial Narrow" w:cs="Arial Narrow"/>
          </w:rPr>
          <w:t xml:space="preserve"> a v rámci nich len tie úkony, ktoré zodpovedajú jeho </w:t>
        </w:r>
      </w:ins>
      <w:ins w:id="1486" w:author="Adriana Giménez" w:date="2021-03-18T01:14:00Z">
        <w:r w:rsidR="0094146A">
          <w:rPr>
            <w:rFonts w:ascii="Arial Narrow" w:hAnsi="Arial Narrow" w:cs="Arial Narrow"/>
          </w:rPr>
          <w:t xml:space="preserve">zaradeniu a </w:t>
        </w:r>
      </w:ins>
      <w:ins w:id="1487" w:author="Adriana Giménez" w:date="2021-03-17T00:12:00Z">
        <w:r w:rsidRPr="006976E9">
          <w:rPr>
            <w:rFonts w:ascii="Arial Narrow" w:hAnsi="Arial Narrow" w:cs="Arial Narrow"/>
          </w:rPr>
          <w:t xml:space="preserve">pracovnej náplni. </w:t>
        </w:r>
      </w:ins>
    </w:p>
    <w:p w14:paraId="1AA8F6CD" w14:textId="77777777" w:rsidR="006C3ADF" w:rsidRPr="003E2721" w:rsidRDefault="00AA6696" w:rsidP="006C3ADF">
      <w:pPr>
        <w:jc w:val="both"/>
        <w:rPr>
          <w:ins w:id="1488" w:author="Adriana Giménez" w:date="2021-03-18T01:17:00Z"/>
          <w:rFonts w:ascii="Arial Narrow" w:hAnsi="Arial Narrow" w:cs="Arial Narrow"/>
        </w:rPr>
      </w:pPr>
      <w:ins w:id="1489" w:author="Adriana Giménez" w:date="2021-03-18T01:12:00Z">
        <w:r w:rsidRPr="003E2721">
          <w:rPr>
            <w:rFonts w:ascii="Arial Narrow" w:hAnsi="Arial Narrow" w:cs="Arial Narrow"/>
          </w:rPr>
          <w:t xml:space="preserve">Každý orgán má definovanú programovú vizibilitu </w:t>
        </w:r>
      </w:ins>
      <w:ins w:id="1490" w:author="Adriana Giménez" w:date="2021-03-18T01:13:00Z">
        <w:r w:rsidRPr="003E2721">
          <w:rPr>
            <w:rFonts w:ascii="Arial Narrow" w:hAnsi="Arial Narrow" w:cs="Arial Narrow"/>
          </w:rPr>
          <w:t>/ vizibilitu na výzvy</w:t>
        </w:r>
      </w:ins>
      <w:ins w:id="1491" w:author="Adriana Giménez" w:date="2021-03-18T01:12:00Z">
        <w:r w:rsidRPr="003E2721">
          <w:rPr>
            <w:rFonts w:ascii="Arial Narrow" w:hAnsi="Arial Narrow" w:cs="Arial Narrow"/>
          </w:rPr>
          <w:t xml:space="preserve">. </w:t>
        </w:r>
      </w:ins>
      <w:ins w:id="1492" w:author="Adriana Giménez" w:date="2021-03-18T00:27:00Z">
        <w:r w:rsidR="00FE32D5" w:rsidRPr="003E2721">
          <w:rPr>
            <w:rFonts w:ascii="Arial Narrow" w:hAnsi="Arial Narrow" w:cs="Arial Narrow"/>
          </w:rPr>
          <w:t>V</w:t>
        </w:r>
      </w:ins>
      <w:ins w:id="1493" w:author="Adriana Giménez" w:date="2021-03-18T00:28:00Z">
        <w:r w:rsidR="00FE32D5" w:rsidRPr="003E2721">
          <w:rPr>
            <w:rFonts w:ascii="Arial Narrow" w:hAnsi="Arial Narrow" w:cs="Arial Narrow"/>
          </w:rPr>
          <w:t> </w:t>
        </w:r>
      </w:ins>
      <w:ins w:id="1494" w:author="Adriana Giménez" w:date="2021-03-18T00:27:00Z">
        <w:r w:rsidR="00FE32D5" w:rsidRPr="003E2721">
          <w:rPr>
            <w:rFonts w:ascii="Arial Narrow" w:hAnsi="Arial Narrow" w:cs="Arial Narrow"/>
          </w:rPr>
          <w:t xml:space="preserve">rámci </w:t>
        </w:r>
      </w:ins>
      <w:ins w:id="1495" w:author="Adriana Giménez" w:date="2021-03-18T00:28:00Z">
        <w:r w:rsidR="00FE32D5" w:rsidRPr="003E2721">
          <w:rPr>
            <w:rFonts w:ascii="Arial Narrow" w:hAnsi="Arial Narrow" w:cs="Arial Narrow"/>
          </w:rPr>
          <w:t xml:space="preserve">evidencií, ktoré má používateľ sprístupnené sa mu </w:t>
        </w:r>
      </w:ins>
      <w:ins w:id="1496" w:author="Adriana Giménez" w:date="2021-03-18T01:13:00Z">
        <w:r w:rsidRPr="003E2721">
          <w:rPr>
            <w:rFonts w:ascii="Arial Narrow" w:hAnsi="Arial Narrow" w:cs="Arial Narrow"/>
          </w:rPr>
          <w:t xml:space="preserve">teda </w:t>
        </w:r>
      </w:ins>
      <w:ins w:id="1497" w:author="Adriana Giménez" w:date="2021-03-18T00:28:00Z">
        <w:r w:rsidR="00FE32D5" w:rsidRPr="003E2721">
          <w:rPr>
            <w:rFonts w:ascii="Arial Narrow" w:hAnsi="Arial Narrow" w:cs="Arial Narrow"/>
          </w:rPr>
          <w:t xml:space="preserve">zobrazujú len tie objekty, ktoré sú </w:t>
        </w:r>
      </w:ins>
      <w:ins w:id="1498" w:author="Adriana Giménez" w:date="2021-03-18T00:43:00Z">
        <w:r w:rsidR="005172B0" w:rsidRPr="003E2721">
          <w:rPr>
            <w:rFonts w:ascii="Arial Narrow" w:hAnsi="Arial Narrow" w:cs="Arial Narrow"/>
          </w:rPr>
          <w:t xml:space="preserve">štandardne </w:t>
        </w:r>
      </w:ins>
      <w:ins w:id="1499" w:author="Adriana Giménez" w:date="2021-03-18T00:28:00Z">
        <w:r w:rsidR="00FE32D5" w:rsidRPr="003E2721">
          <w:rPr>
            <w:rFonts w:ascii="Arial Narrow" w:hAnsi="Arial Narrow" w:cs="Arial Narrow"/>
          </w:rPr>
          <w:t xml:space="preserve">definované programovou vizibilitou orgánu, resp. vizibilitou orgánu na výzvy. </w:t>
        </w:r>
      </w:ins>
      <w:ins w:id="1500" w:author="Adriana Giménez" w:date="2021-03-18T00:43:00Z">
        <w:r w:rsidR="005172B0" w:rsidRPr="003E2721">
          <w:rPr>
            <w:rFonts w:ascii="Arial Narrow" w:hAnsi="Arial Narrow" w:cs="Arial Narrow"/>
          </w:rPr>
          <w:t xml:space="preserve">V odôvodnených prípadoch je možné vizibilitu definovanú na úrovni orgánu </w:t>
        </w:r>
      </w:ins>
      <w:ins w:id="1501" w:author="Adriana Giménez" w:date="2021-03-18T01:13:00Z">
        <w:r w:rsidRPr="003E2721">
          <w:rPr>
            <w:rFonts w:ascii="Arial Narrow" w:hAnsi="Arial Narrow" w:cs="Arial Narrow"/>
          </w:rPr>
          <w:t>šta</w:t>
        </w:r>
      </w:ins>
      <w:ins w:id="1502" w:author="Adriana Giménez" w:date="2021-03-24T01:22:00Z">
        <w:r w:rsidR="00FC076A" w:rsidRPr="003E2721">
          <w:rPr>
            <w:rFonts w:ascii="Arial Narrow" w:hAnsi="Arial Narrow" w:cs="Arial Narrow"/>
          </w:rPr>
          <w:t>n</w:t>
        </w:r>
      </w:ins>
      <w:ins w:id="1503" w:author="Adriana Giménez" w:date="2021-03-18T01:13:00Z">
        <w:r w:rsidRPr="003E2721">
          <w:rPr>
            <w:rFonts w:ascii="Arial Narrow" w:hAnsi="Arial Narrow" w:cs="Arial Narrow"/>
          </w:rPr>
          <w:t>dardne</w:t>
        </w:r>
      </w:ins>
      <w:ins w:id="1504" w:author="Adriana Giménez" w:date="2021-03-18T00:44:00Z">
        <w:r w:rsidR="005172B0" w:rsidRPr="003E2721">
          <w:rPr>
            <w:rFonts w:ascii="Arial Narrow" w:hAnsi="Arial Narrow" w:cs="Arial Narrow"/>
          </w:rPr>
          <w:t xml:space="preserve"> </w:t>
        </w:r>
      </w:ins>
      <w:ins w:id="1505" w:author="Adriana Giménez" w:date="2021-03-18T00:43:00Z">
        <w:r w:rsidR="005172B0" w:rsidRPr="003E2721">
          <w:rPr>
            <w:rFonts w:ascii="Arial Narrow" w:hAnsi="Arial Narrow" w:cs="Arial Narrow"/>
          </w:rPr>
          <w:t xml:space="preserve">pre všetkých jeho používateľov </w:t>
        </w:r>
      </w:ins>
      <w:ins w:id="1506" w:author="Adriana Giménez" w:date="2021-03-18T00:44:00Z">
        <w:r w:rsidR="005172B0" w:rsidRPr="003E2721">
          <w:rPr>
            <w:rFonts w:ascii="Arial Narrow" w:hAnsi="Arial Narrow" w:cs="Arial Narrow"/>
          </w:rPr>
          <w:t xml:space="preserve">individuálne </w:t>
        </w:r>
      </w:ins>
      <w:ins w:id="1507" w:author="Adriana Giménez" w:date="2021-03-18T00:43:00Z">
        <w:r w:rsidR="005172B0" w:rsidRPr="003E2721">
          <w:rPr>
            <w:rFonts w:ascii="Arial Narrow" w:hAnsi="Arial Narrow" w:cs="Arial Narrow"/>
          </w:rPr>
          <w:t>upraviť na úrovni používateľa.</w:t>
        </w:r>
      </w:ins>
      <w:ins w:id="1508" w:author="Adriana Giménez" w:date="2021-03-18T01:17:00Z">
        <w:r w:rsidR="006C3ADF" w:rsidRPr="003E2721">
          <w:rPr>
            <w:rFonts w:ascii="Arial Narrow" w:hAnsi="Arial Narrow" w:cs="Arial Narrow"/>
          </w:rPr>
          <w:t xml:space="preserve"> </w:t>
        </w:r>
      </w:ins>
    </w:p>
    <w:p w14:paraId="5F10D3B0" w14:textId="77777777" w:rsidR="003E2A8B" w:rsidRPr="003E2721" w:rsidDel="006C3ADF" w:rsidRDefault="006C3ADF">
      <w:pPr>
        <w:spacing w:before="120" w:after="120"/>
        <w:jc w:val="both"/>
        <w:rPr>
          <w:moveFrom w:id="1509" w:author="Adriana Giménez" w:date="2021-03-18T01:19:00Z"/>
          <w:rFonts w:ascii="Arial Narrow" w:hAnsi="Arial Narrow"/>
        </w:rPr>
        <w:pPrChange w:id="1510" w:author="Adriana Giménez" w:date="2021-03-18T01:20:00Z">
          <w:pPr>
            <w:pStyle w:val="Nadpis2"/>
          </w:pPr>
        </w:pPrChange>
      </w:pPr>
      <w:ins w:id="1511" w:author="Adriana Giménez" w:date="2021-03-18T01:17:00Z">
        <w:r w:rsidRPr="003E2721">
          <w:rPr>
            <w:rFonts w:ascii="Arial Narrow" w:hAnsi="Arial Narrow" w:cs="Arial Narrow"/>
          </w:rPr>
          <w:t xml:space="preserve">Za správu používateľov na konkrétnom orgáne a im priradených PPO je zodpovedný manažér ITMS2014+ na danom orgáne. </w:t>
        </w:r>
      </w:ins>
      <w:moveFromRangeStart w:id="1512" w:author="Adriana Giménez" w:date="2021-03-18T01:19:00Z" w:name="move66922648"/>
      <w:moveFrom w:id="1513" w:author="Adriana Giménez" w:date="2021-03-18T01:19:00Z">
        <w:r w:rsidR="005E7E38" w:rsidRPr="003E2721" w:rsidDel="006C3ADF">
          <w:rPr>
            <w:rFonts w:ascii="Arial Narrow" w:hAnsi="Arial Narrow"/>
          </w:rPr>
          <w:t>Princípy pre riadenie prístupov a oddelenie funkcií v ITMS2014+</w:t>
        </w:r>
        <w:bookmarkEnd w:id="1370"/>
        <w:bookmarkEnd w:id="1371"/>
      </w:moveFrom>
    </w:p>
    <w:moveFromRangeEnd w:id="1512"/>
    <w:p w14:paraId="2395F024" w14:textId="77777777" w:rsidR="003E2A8B" w:rsidRPr="003E2721" w:rsidDel="00BD6BA4" w:rsidRDefault="003E2A8B">
      <w:pPr>
        <w:spacing w:before="120" w:after="120"/>
        <w:jc w:val="both"/>
        <w:rPr>
          <w:del w:id="1514" w:author="Adriana Giménez" w:date="2021-03-18T01:05:00Z"/>
          <w:rFonts w:ascii="Arial Narrow" w:hAnsi="Arial Narrow" w:cs="Arial Narrow"/>
        </w:rPr>
        <w:pPrChange w:id="1515" w:author="Adriana Giménez" w:date="2021-03-18T01:20:00Z">
          <w:pPr>
            <w:numPr>
              <w:numId w:val="4"/>
            </w:numPr>
            <w:tabs>
              <w:tab w:val="num" w:pos="720"/>
            </w:tabs>
            <w:spacing w:before="120"/>
            <w:ind w:left="714" w:hanging="357"/>
            <w:jc w:val="both"/>
          </w:pPr>
        </w:pPrChange>
      </w:pPr>
      <w:del w:id="1516" w:author="Adriana Giménez" w:date="2021-03-18T01:05:00Z">
        <w:r w:rsidRPr="003E2721" w:rsidDel="00BD6BA4">
          <w:rPr>
            <w:rFonts w:ascii="Arial Narrow" w:hAnsi="Arial Narrow" w:cs="Arial Narrow"/>
          </w:rPr>
          <w:delText xml:space="preserve">Rola orgánu definuje PPO, ktoré sú dostupné používateľom zaradeným do jednotlivých orgánov. </w:delText>
        </w:r>
      </w:del>
      <w:moveFromRangeStart w:id="1517" w:author="Adriana Giménez" w:date="2021-03-18T00:10:00Z" w:name="move66918657"/>
      <w:moveFrom w:id="1518" w:author="Adriana Giménez" w:date="2021-03-18T00:10:00Z">
        <w:del w:id="1519" w:author="Adriana Giménez" w:date="2021-03-18T01:05:00Z">
          <w:r w:rsidRPr="003E2721" w:rsidDel="00BD6BA4">
            <w:rPr>
              <w:rFonts w:ascii="Arial Narrow" w:hAnsi="Arial Narrow" w:cs="Arial Narrow"/>
            </w:rPr>
            <w:delText>Základné role orgánu: riadiaci orgán, sprostredkovateľský orgán, platobná jednotka, centrálny koordinačný orgán, certifikačný orgán, orgán auditu, orgán koordinácie horizontálnych priorít, administrátorské role orgánu.</w:delText>
          </w:r>
        </w:del>
      </w:moveFrom>
      <w:moveFromRangeEnd w:id="1517"/>
    </w:p>
    <w:p w14:paraId="4A2A4974" w14:textId="77777777" w:rsidR="003E2A8B" w:rsidRPr="003E2721" w:rsidDel="0094146A" w:rsidRDefault="003E2A8B" w:rsidP="003E2721">
      <w:pPr>
        <w:spacing w:before="120" w:after="120"/>
        <w:jc w:val="both"/>
        <w:rPr>
          <w:del w:id="1520" w:author="Adriana Giménez" w:date="2021-03-18T01:14:00Z"/>
          <w:rFonts w:ascii="Arial Narrow" w:hAnsi="Arial Narrow" w:cs="Arial Narrow"/>
        </w:rPr>
      </w:pPr>
      <w:del w:id="1521" w:author="Adriana Giménez" w:date="2021-03-18T01:14:00Z">
        <w:r w:rsidRPr="003E2721" w:rsidDel="0094146A">
          <w:rPr>
            <w:rFonts w:ascii="Arial Narrow" w:hAnsi="Arial Narrow" w:cs="Arial Narrow"/>
          </w:rPr>
          <w:delText xml:space="preserve">Rola orgánu definuje sadu PPO, ktoré môžu mať používatelia v rámci orgánu. </w:delText>
        </w:r>
      </w:del>
      <w:moveFromRangeStart w:id="1522" w:author="Adriana Giménez" w:date="2021-03-18T01:04:00Z" w:name="move66921889"/>
      <w:moveFrom w:id="1523" w:author="Adriana Giménez" w:date="2021-03-18T01:04:00Z">
        <w:del w:id="1524" w:author="Adriana Giménez" w:date="2021-03-18T01:18:00Z">
          <w:r w:rsidRPr="003E2721" w:rsidDel="006C3ADF">
            <w:rPr>
              <w:rFonts w:ascii="Arial Narrow" w:hAnsi="Arial Narrow" w:cs="Arial Narrow"/>
            </w:rPr>
            <w:delText>Tento systém prístupových práv zabezpečuje, aby činnosti vykonávané jedným typom orgánu nemohli byť vykonávané iným typom orgánu.</w:delText>
          </w:r>
        </w:del>
      </w:moveFrom>
      <w:moveFromRangeEnd w:id="1522"/>
    </w:p>
    <w:p w14:paraId="5350BFB4" w14:textId="77777777" w:rsidR="003E2A8B" w:rsidRPr="003E2721" w:rsidRDefault="003E2A8B" w:rsidP="003E2721">
      <w:pPr>
        <w:spacing w:before="120" w:after="120"/>
        <w:jc w:val="both"/>
        <w:rPr>
          <w:ins w:id="1525" w:author="Adriana Giménez" w:date="2021-03-18T01:20:00Z"/>
          <w:rFonts w:ascii="Arial Narrow" w:hAnsi="Arial Narrow" w:cs="Arial Narrow"/>
        </w:rPr>
      </w:pPr>
      <w:del w:id="1526" w:author="Adriana Giménez" w:date="2021-03-18T01:04:00Z">
        <w:r w:rsidRPr="003E2721" w:rsidDel="00BD6BA4">
          <w:rPr>
            <w:rFonts w:ascii="Arial Narrow" w:hAnsi="Arial Narrow" w:cs="Arial Narrow"/>
          </w:rPr>
          <w:delText xml:space="preserve">Používateľ je zaradený do práve jedného orgánu a môže mať len PPO patriace danému typu orgánu. </w:delText>
        </w:r>
      </w:del>
      <w:del w:id="1527" w:author="Adriana Giménez" w:date="2021-03-18T01:18:00Z">
        <w:r w:rsidRPr="003E2721" w:rsidDel="006C3ADF">
          <w:rPr>
            <w:rFonts w:ascii="Arial Narrow" w:hAnsi="Arial Narrow" w:cs="Arial Narrow"/>
          </w:rPr>
          <w:delText>Sadu PPO použí</w:delText>
        </w:r>
        <w:r w:rsidR="00E712D3" w:rsidRPr="003E2721" w:rsidDel="006C3ADF">
          <w:rPr>
            <w:rFonts w:ascii="Arial Narrow" w:hAnsi="Arial Narrow" w:cs="Arial Narrow"/>
          </w:rPr>
          <w:delText xml:space="preserve">vateľa spravuje príslušný </w:delText>
        </w:r>
        <w:r w:rsidRPr="003E2721" w:rsidDel="006C3ADF">
          <w:rPr>
            <w:rFonts w:ascii="Arial Narrow" w:hAnsi="Arial Narrow" w:cs="Arial Narrow"/>
          </w:rPr>
          <w:delText>manažér ITMS2014+</w:delText>
        </w:r>
        <w:r w:rsidR="00E712D3" w:rsidRPr="003E2721" w:rsidDel="006C3ADF">
          <w:rPr>
            <w:rFonts w:ascii="Arial Narrow" w:hAnsi="Arial Narrow" w:cs="Arial Narrow"/>
          </w:rPr>
          <w:delText xml:space="preserve"> na RO/SO</w:delText>
        </w:r>
        <w:r w:rsidRPr="003E2721" w:rsidDel="006C3ADF">
          <w:rPr>
            <w:rFonts w:ascii="Arial Narrow" w:hAnsi="Arial Narrow" w:cs="Arial Narrow"/>
          </w:rPr>
          <w:delText xml:space="preserve">. </w:delText>
        </w:r>
      </w:del>
      <w:ins w:id="1528" w:author="Adriana Giménez" w:date="2021-03-18T01:17:00Z">
        <w:r w:rsidR="006C3ADF" w:rsidRPr="003E2721">
          <w:rPr>
            <w:rFonts w:ascii="Arial Narrow" w:hAnsi="Arial Narrow" w:cs="Arial Narrow"/>
          </w:rPr>
          <w:t>Uvedené</w:t>
        </w:r>
        <w:r w:rsidR="006C3ADF" w:rsidRPr="003E2721" w:rsidDel="006C3ADF">
          <w:rPr>
            <w:rFonts w:ascii="Arial Narrow" w:hAnsi="Arial Narrow" w:cs="Arial Narrow"/>
          </w:rPr>
          <w:t xml:space="preserve"> </w:t>
        </w:r>
      </w:ins>
      <w:del w:id="1529" w:author="Adriana Giménez" w:date="2021-03-18T01:17:00Z">
        <w:r w:rsidRPr="003E2721" w:rsidDel="006C3ADF">
          <w:rPr>
            <w:rFonts w:ascii="Arial Narrow" w:hAnsi="Arial Narrow" w:cs="Arial Narrow"/>
          </w:rPr>
          <w:delText xml:space="preserve">Tento systém </w:delText>
        </w:r>
      </w:del>
      <w:r w:rsidRPr="003E2721">
        <w:rPr>
          <w:rFonts w:ascii="Arial Narrow" w:hAnsi="Arial Narrow" w:cs="Arial Narrow"/>
        </w:rPr>
        <w:t xml:space="preserve">zabezpečuje pružnú správu používateľov, ako aj to, že používateľ má </w:t>
      </w:r>
      <w:ins w:id="1530" w:author="Adriana Giménez" w:date="2021-03-18T01:17:00Z">
        <w:r w:rsidR="006C3ADF" w:rsidRPr="003E2721">
          <w:rPr>
            <w:rFonts w:ascii="Arial Narrow" w:hAnsi="Arial Narrow" w:cs="Arial Narrow"/>
          </w:rPr>
          <w:t xml:space="preserve">pridelené </w:t>
        </w:r>
      </w:ins>
      <w:r w:rsidRPr="003E2721">
        <w:rPr>
          <w:rFonts w:ascii="Arial Narrow" w:hAnsi="Arial Narrow" w:cs="Arial Narrow"/>
        </w:rPr>
        <w:t xml:space="preserve">len také PPO, ktoré mu </w:t>
      </w:r>
      <w:del w:id="1531" w:author="Adriana Giménez" w:date="2021-03-18T01:18:00Z">
        <w:r w:rsidRPr="003E2721" w:rsidDel="006C3ADF">
          <w:rPr>
            <w:rFonts w:ascii="Arial Narrow" w:hAnsi="Arial Narrow" w:cs="Arial Narrow"/>
          </w:rPr>
          <w:delText xml:space="preserve">patria </w:delText>
        </w:r>
      </w:del>
      <w:ins w:id="1532" w:author="Adriana Giménez" w:date="2021-03-18T01:18:00Z">
        <w:r w:rsidR="006C3ADF" w:rsidRPr="003E2721">
          <w:rPr>
            <w:rFonts w:ascii="Arial Narrow" w:hAnsi="Arial Narrow" w:cs="Arial Narrow"/>
          </w:rPr>
          <w:t xml:space="preserve">vyplývajú z popisu jeho pracovných činností </w:t>
        </w:r>
      </w:ins>
      <w:r w:rsidRPr="003E2721">
        <w:rPr>
          <w:rFonts w:ascii="Arial Narrow" w:hAnsi="Arial Narrow" w:cs="Arial Narrow"/>
        </w:rPr>
        <w:t>v zmysle interného manuálu príslušného orgánu.</w:t>
      </w:r>
    </w:p>
    <w:p w14:paraId="5BD7510D" w14:textId="77777777" w:rsidR="006C3ADF" w:rsidRPr="003E2721" w:rsidDel="006C3ADF" w:rsidRDefault="006C3ADF" w:rsidP="003E2721">
      <w:pPr>
        <w:spacing w:before="120" w:after="120"/>
        <w:jc w:val="both"/>
        <w:rPr>
          <w:del w:id="1533" w:author="Adriana Giménez" w:date="2021-03-18T01:20:00Z"/>
          <w:rFonts w:ascii="Arial Narrow" w:hAnsi="Arial Narrow" w:cs="Arial Narrow"/>
        </w:rPr>
      </w:pPr>
    </w:p>
    <w:p w14:paraId="6E4D58CE" w14:textId="77777777" w:rsidR="003E2A8B" w:rsidRPr="003E2721" w:rsidDel="00BD6BA4" w:rsidRDefault="003E2A8B" w:rsidP="003E2721">
      <w:pPr>
        <w:spacing w:before="120" w:after="120"/>
        <w:jc w:val="both"/>
        <w:rPr>
          <w:del w:id="1534" w:author="Adriana Giménez" w:date="2021-03-18T01:04:00Z"/>
          <w:rFonts w:ascii="Arial Narrow" w:hAnsi="Arial Narrow" w:cs="Arial Narrow"/>
        </w:rPr>
      </w:pPr>
      <w:del w:id="1535" w:author="Adriana Giménez" w:date="2021-03-18T01:04:00Z">
        <w:r w:rsidRPr="003E2721" w:rsidDel="00BD6BA4">
          <w:rPr>
            <w:rFonts w:ascii="Arial Narrow" w:hAnsi="Arial Narrow" w:cs="Arial Narrow"/>
          </w:rPr>
          <w:delText xml:space="preserve">Orgánom sa definujú tzv. programové vizibility, ktoré určujú používateľom orgánu, ktoré operačné programy sú im dostupné. </w:delText>
        </w:r>
      </w:del>
    </w:p>
    <w:p w14:paraId="2854C50F" w14:textId="77777777" w:rsidR="003E2A8B" w:rsidRPr="003E2721" w:rsidRDefault="003E2A8B" w:rsidP="003E2721">
      <w:pPr>
        <w:spacing w:before="120" w:after="120"/>
        <w:jc w:val="both"/>
        <w:rPr>
          <w:ins w:id="1536" w:author="Adriana Giménez" w:date="2021-03-18T01:16:00Z"/>
          <w:rFonts w:ascii="Arial Narrow" w:hAnsi="Arial Narrow" w:cs="Arial Narrow"/>
        </w:rPr>
      </w:pPr>
      <w:del w:id="1537" w:author="Adriana Giménez" w:date="2021-03-18T01:32:00Z">
        <w:r w:rsidRPr="003E2721" w:rsidDel="00436DDD">
          <w:rPr>
            <w:rFonts w:ascii="Arial Narrow" w:hAnsi="Arial Narrow" w:cs="Arial Narrow"/>
          </w:rPr>
          <w:delText>Princíp kontroly štyroch očí zabezpečuje v</w:delText>
        </w:r>
      </w:del>
      <w:ins w:id="1538" w:author="Adriana Giménez" w:date="2021-03-18T01:32:00Z">
        <w:r w:rsidR="00436DDD" w:rsidRPr="003E2721">
          <w:rPr>
            <w:rFonts w:ascii="Arial Narrow" w:hAnsi="Arial Narrow" w:cs="Arial Narrow"/>
          </w:rPr>
          <w:t>V</w:t>
        </w:r>
      </w:ins>
      <w:r w:rsidRPr="003E2721">
        <w:rPr>
          <w:rFonts w:ascii="Arial Narrow" w:hAnsi="Arial Narrow" w:cs="Arial Narrow"/>
        </w:rPr>
        <w:t xml:space="preserve">erifikáciu údajov </w:t>
      </w:r>
      <w:ins w:id="1539" w:author="Adriana Giménez" w:date="2021-03-18T01:31:00Z">
        <w:r w:rsidR="00436DDD" w:rsidRPr="003E2721">
          <w:rPr>
            <w:rFonts w:ascii="Arial Narrow" w:hAnsi="Arial Narrow" w:cs="Arial Narrow"/>
          </w:rPr>
          <w:t>pri posunoch medzi</w:t>
        </w:r>
      </w:ins>
      <w:del w:id="1540" w:author="Adriana Giménez" w:date="2021-03-18T01:31:00Z">
        <w:r w:rsidRPr="003E2721" w:rsidDel="00436DDD">
          <w:rPr>
            <w:rFonts w:ascii="Arial Narrow" w:hAnsi="Arial Narrow" w:cs="Arial Narrow"/>
          </w:rPr>
          <w:delText>v</w:delText>
        </w:r>
      </w:del>
      <w:r w:rsidRPr="003E2721">
        <w:rPr>
          <w:rFonts w:ascii="Arial Narrow" w:hAnsi="Arial Narrow" w:cs="Arial Narrow"/>
        </w:rPr>
        <w:t> kľúčový</w:t>
      </w:r>
      <w:ins w:id="1541" w:author="Adriana Giménez" w:date="2021-03-18T01:31:00Z">
        <w:r w:rsidR="00436DDD" w:rsidRPr="003E2721">
          <w:rPr>
            <w:rFonts w:ascii="Arial Narrow" w:hAnsi="Arial Narrow" w:cs="Arial Narrow"/>
          </w:rPr>
          <w:t>mi</w:t>
        </w:r>
      </w:ins>
      <w:del w:id="1542" w:author="Adriana Giménez" w:date="2021-03-18T01:31:00Z">
        <w:r w:rsidRPr="003E2721" w:rsidDel="00436DDD">
          <w:rPr>
            <w:rFonts w:ascii="Arial Narrow" w:hAnsi="Arial Narrow" w:cs="Arial Narrow"/>
          </w:rPr>
          <w:delText>ch</w:delText>
        </w:r>
      </w:del>
      <w:r w:rsidRPr="003E2721">
        <w:rPr>
          <w:rFonts w:ascii="Arial Narrow" w:hAnsi="Arial Narrow" w:cs="Arial Narrow"/>
        </w:rPr>
        <w:t xml:space="preserve"> stav</w:t>
      </w:r>
      <w:ins w:id="1543" w:author="Adriana Giménez" w:date="2021-03-18T01:31:00Z">
        <w:r w:rsidR="00436DDD" w:rsidRPr="003E2721">
          <w:rPr>
            <w:rFonts w:ascii="Arial Narrow" w:hAnsi="Arial Narrow" w:cs="Arial Narrow"/>
          </w:rPr>
          <w:t>mi</w:t>
        </w:r>
      </w:ins>
      <w:del w:id="1544" w:author="Adriana Giménez" w:date="2021-03-18T01:31:00Z">
        <w:r w:rsidRPr="003E2721" w:rsidDel="00436DDD">
          <w:rPr>
            <w:rFonts w:ascii="Arial Narrow" w:hAnsi="Arial Narrow" w:cs="Arial Narrow"/>
          </w:rPr>
          <w:delText>och</w:delText>
        </w:r>
      </w:del>
      <w:r w:rsidRPr="003E2721">
        <w:rPr>
          <w:rFonts w:ascii="Arial Narrow" w:hAnsi="Arial Narrow" w:cs="Arial Narrow"/>
        </w:rPr>
        <w:t xml:space="preserve"> workflowu</w:t>
      </w:r>
      <w:ins w:id="1545" w:author="Adriana Giménez" w:date="2021-03-18T01:32:00Z">
        <w:r w:rsidR="00436DDD" w:rsidRPr="003E2721">
          <w:rPr>
            <w:rFonts w:ascii="Arial Narrow" w:hAnsi="Arial Narrow" w:cs="Arial Narrow"/>
          </w:rPr>
          <w:t xml:space="preserve"> je zabezpečená prostredníctvom princíp</w:t>
        </w:r>
      </w:ins>
      <w:ins w:id="1546" w:author="Adriana Giménez" w:date="2021-03-18T01:33:00Z">
        <w:r w:rsidR="00436DDD" w:rsidRPr="003E2721">
          <w:rPr>
            <w:rFonts w:ascii="Arial Narrow" w:hAnsi="Arial Narrow" w:cs="Arial Narrow"/>
          </w:rPr>
          <w:t>u</w:t>
        </w:r>
      </w:ins>
      <w:ins w:id="1547" w:author="Adriana Giménez" w:date="2021-03-18T01:32:00Z">
        <w:r w:rsidR="00436DDD" w:rsidRPr="003E2721">
          <w:rPr>
            <w:rFonts w:ascii="Arial Narrow" w:hAnsi="Arial Narrow" w:cs="Arial Narrow"/>
          </w:rPr>
          <w:t xml:space="preserve"> kontroly štyroch očí</w:t>
        </w:r>
      </w:ins>
      <w:r w:rsidRPr="003E2721">
        <w:rPr>
          <w:rFonts w:ascii="Arial Narrow" w:hAnsi="Arial Narrow" w:cs="Arial Narrow"/>
        </w:rPr>
        <w:t xml:space="preserve">. </w:t>
      </w:r>
      <w:ins w:id="1548" w:author="Adriana Giménez" w:date="2021-03-18T01:32:00Z">
        <w:r w:rsidR="00436DDD" w:rsidRPr="003E2721">
          <w:rPr>
            <w:rFonts w:ascii="Arial Narrow" w:hAnsi="Arial Narrow" w:cs="Arial Narrow"/>
          </w:rPr>
          <w:t xml:space="preserve">Uvedené znamená, že objekt </w:t>
        </w:r>
      </w:ins>
      <w:del w:id="1549" w:author="Adriana Giménez" w:date="2021-03-18T01:32:00Z">
        <w:r w:rsidRPr="003E2721" w:rsidDel="00436DDD">
          <w:rPr>
            <w:rFonts w:ascii="Arial Narrow" w:hAnsi="Arial Narrow" w:cs="Arial Narrow"/>
          </w:rPr>
          <w:delText xml:space="preserve">Záznamy jednotlivých </w:delText>
        </w:r>
      </w:del>
      <w:r w:rsidRPr="003E2721">
        <w:rPr>
          <w:rFonts w:ascii="Arial Narrow" w:hAnsi="Arial Narrow" w:cs="Arial Narrow"/>
        </w:rPr>
        <w:t>evidenci</w:t>
      </w:r>
      <w:ins w:id="1550" w:author="Adriana Giménez" w:date="2021-03-18T01:34:00Z">
        <w:r w:rsidR="00436DDD" w:rsidRPr="003E2721">
          <w:rPr>
            <w:rFonts w:ascii="Arial Narrow" w:hAnsi="Arial Narrow" w:cs="Arial Narrow"/>
          </w:rPr>
          <w:t>e</w:t>
        </w:r>
      </w:ins>
      <w:del w:id="1551" w:author="Adriana Giménez" w:date="2021-03-18T01:34:00Z">
        <w:r w:rsidRPr="003E2721" w:rsidDel="00436DDD">
          <w:rPr>
            <w:rFonts w:ascii="Arial Narrow" w:hAnsi="Arial Narrow" w:cs="Arial Narrow"/>
          </w:rPr>
          <w:delText>í</w:delText>
        </w:r>
      </w:del>
      <w:r w:rsidRPr="003E2721">
        <w:rPr>
          <w:rFonts w:ascii="Arial Narrow" w:hAnsi="Arial Narrow" w:cs="Arial Narrow"/>
        </w:rPr>
        <w:t xml:space="preserve"> môž</w:t>
      </w:r>
      <w:ins w:id="1552" w:author="Adriana Giménez" w:date="2021-03-18T01:34:00Z">
        <w:r w:rsidR="00436DDD" w:rsidRPr="003E2721">
          <w:rPr>
            <w:rFonts w:ascii="Arial Narrow" w:hAnsi="Arial Narrow" w:cs="Arial Narrow"/>
          </w:rPr>
          <w:t>e</w:t>
        </w:r>
      </w:ins>
      <w:del w:id="1553" w:author="Adriana Giménez" w:date="2021-03-18T01:34:00Z">
        <w:r w:rsidRPr="003E2721" w:rsidDel="00436DDD">
          <w:rPr>
            <w:rFonts w:ascii="Arial Narrow" w:hAnsi="Arial Narrow" w:cs="Arial Narrow"/>
          </w:rPr>
          <w:delText>u</w:delText>
        </w:r>
      </w:del>
      <w:r w:rsidRPr="003E2721">
        <w:rPr>
          <w:rFonts w:ascii="Arial Narrow" w:hAnsi="Arial Narrow" w:cs="Arial Narrow"/>
        </w:rPr>
        <w:t xml:space="preserve"> byť posunut</w:t>
      </w:r>
      <w:ins w:id="1554" w:author="Adriana Giménez" w:date="2021-03-18T01:34:00Z">
        <w:r w:rsidR="00436DDD" w:rsidRPr="003E2721">
          <w:rPr>
            <w:rFonts w:ascii="Arial Narrow" w:hAnsi="Arial Narrow" w:cs="Arial Narrow"/>
          </w:rPr>
          <w:t>ý</w:t>
        </w:r>
      </w:ins>
      <w:del w:id="1555" w:author="Adriana Giménez" w:date="2021-03-18T01:34:00Z">
        <w:r w:rsidRPr="003E2721" w:rsidDel="00436DDD">
          <w:rPr>
            <w:rFonts w:ascii="Arial Narrow" w:hAnsi="Arial Narrow" w:cs="Arial Narrow"/>
          </w:rPr>
          <w:delText>é</w:delText>
        </w:r>
      </w:del>
      <w:r w:rsidRPr="003E2721">
        <w:rPr>
          <w:rFonts w:ascii="Arial Narrow" w:hAnsi="Arial Narrow" w:cs="Arial Narrow"/>
        </w:rPr>
        <w:t xml:space="preserve"> </w:t>
      </w:r>
      <w:del w:id="1556" w:author="Adriana Giménez" w:date="2021-03-18T01:33:00Z">
        <w:r w:rsidRPr="003E2721" w:rsidDel="00436DDD">
          <w:rPr>
            <w:rFonts w:ascii="Arial Narrow" w:hAnsi="Arial Narrow" w:cs="Arial Narrow"/>
          </w:rPr>
          <w:delText>v rámci</w:delText>
        </w:r>
      </w:del>
      <w:ins w:id="1557" w:author="Adriana Giménez" w:date="2021-03-18T01:33:00Z">
        <w:r w:rsidR="00436DDD" w:rsidRPr="003E2721">
          <w:rPr>
            <w:rFonts w:ascii="Arial Narrow" w:hAnsi="Arial Narrow" w:cs="Arial Narrow"/>
          </w:rPr>
          <w:t>do nasledujúceho stavu</w:t>
        </w:r>
      </w:ins>
      <w:r w:rsidRPr="003E2721">
        <w:rPr>
          <w:rFonts w:ascii="Arial Narrow" w:hAnsi="Arial Narrow" w:cs="Arial Narrow"/>
        </w:rPr>
        <w:t xml:space="preserve"> workflowu </w:t>
      </w:r>
      <w:del w:id="1558" w:author="Adriana Giménez" w:date="2021-03-18T01:33:00Z">
        <w:r w:rsidRPr="003E2721" w:rsidDel="00436DDD">
          <w:rPr>
            <w:rFonts w:ascii="Arial Narrow" w:hAnsi="Arial Narrow" w:cs="Arial Narrow"/>
          </w:rPr>
          <w:delText xml:space="preserve">medzi kľúčovými stavmi </w:delText>
        </w:r>
      </w:del>
      <w:r w:rsidRPr="003E2721">
        <w:rPr>
          <w:rFonts w:ascii="Arial Narrow" w:hAnsi="Arial Narrow" w:cs="Arial Narrow"/>
        </w:rPr>
        <w:t>iba</w:t>
      </w:r>
      <w:ins w:id="1559" w:author="Adriana Giménez" w:date="2021-03-18T01:33:00Z">
        <w:r w:rsidR="00436DDD" w:rsidRPr="003E2721">
          <w:rPr>
            <w:rFonts w:ascii="Arial Narrow" w:hAnsi="Arial Narrow" w:cs="Arial Narrow"/>
          </w:rPr>
          <w:t xml:space="preserve"> po</w:t>
        </w:r>
      </w:ins>
      <w:r w:rsidRPr="003E2721">
        <w:rPr>
          <w:rFonts w:ascii="Arial Narrow" w:hAnsi="Arial Narrow" w:cs="Arial Narrow"/>
        </w:rPr>
        <w:t xml:space="preserve"> potvrdení</w:t>
      </w:r>
      <w:ins w:id="1560" w:author="Adriana Giménez" w:date="2021-03-18T01:33:00Z">
        <w:r w:rsidR="00436DDD" w:rsidRPr="003E2721">
          <w:rPr>
            <w:rFonts w:ascii="Arial Narrow" w:hAnsi="Arial Narrow" w:cs="Arial Narrow"/>
          </w:rPr>
          <w:t xml:space="preserve"> posunu</w:t>
        </w:r>
      </w:ins>
      <w:del w:id="1561" w:author="Adriana Giménez" w:date="2021-03-18T01:33:00Z">
        <w:r w:rsidRPr="003E2721" w:rsidDel="00436DDD">
          <w:rPr>
            <w:rFonts w:ascii="Arial Narrow" w:hAnsi="Arial Narrow" w:cs="Arial Narrow"/>
          </w:rPr>
          <w:delText>m</w:delText>
        </w:r>
      </w:del>
      <w:r w:rsidRPr="003E2721">
        <w:rPr>
          <w:rFonts w:ascii="Arial Narrow" w:hAnsi="Arial Narrow" w:cs="Arial Narrow"/>
        </w:rPr>
        <w:t xml:space="preserve"> </w:t>
      </w:r>
      <w:del w:id="1562" w:author="Adriana Giménez" w:date="2021-03-18T01:34:00Z">
        <w:r w:rsidRPr="003E2721" w:rsidDel="00436DDD">
          <w:rPr>
            <w:rFonts w:ascii="Arial Narrow" w:hAnsi="Arial Narrow" w:cs="Arial Narrow"/>
          </w:rPr>
          <w:delText>dvo</w:delText>
        </w:r>
      </w:del>
      <w:del w:id="1563" w:author="Adriana Giménez" w:date="2021-03-18T01:33:00Z">
        <w:r w:rsidRPr="003E2721" w:rsidDel="00436DDD">
          <w:rPr>
            <w:rFonts w:ascii="Arial Narrow" w:hAnsi="Arial Narrow" w:cs="Arial Narrow"/>
          </w:rPr>
          <w:delText>ch</w:delText>
        </w:r>
      </w:del>
      <w:ins w:id="1564" w:author="Adriana Giménez" w:date="2021-03-18T01:34:00Z">
        <w:r w:rsidR="00436DDD" w:rsidRPr="003E2721">
          <w:rPr>
            <w:rFonts w:ascii="Arial Narrow" w:hAnsi="Arial Narrow" w:cs="Arial Narrow"/>
          </w:rPr>
          <w:t xml:space="preserve">ďalším používateľom. </w:t>
        </w:r>
      </w:ins>
      <w:del w:id="1565" w:author="Adriana Giménez" w:date="2021-03-18T01:34:00Z">
        <w:r w:rsidRPr="003E2721" w:rsidDel="00436DDD">
          <w:rPr>
            <w:rFonts w:ascii="Arial Narrow" w:hAnsi="Arial Narrow" w:cs="Arial Narrow"/>
          </w:rPr>
          <w:delText xml:space="preserve"> používateľ</w:delText>
        </w:r>
      </w:del>
      <w:del w:id="1566" w:author="Adriana Giménez" w:date="2021-03-18T01:33:00Z">
        <w:r w:rsidRPr="003E2721" w:rsidDel="00436DDD">
          <w:rPr>
            <w:rFonts w:ascii="Arial Narrow" w:hAnsi="Arial Narrow" w:cs="Arial Narrow"/>
          </w:rPr>
          <w:delText>ov</w:delText>
        </w:r>
      </w:del>
      <w:del w:id="1567" w:author="Adriana Giménez" w:date="2021-03-18T01:34:00Z">
        <w:r w:rsidRPr="003E2721" w:rsidDel="00436DDD">
          <w:rPr>
            <w:rFonts w:ascii="Arial Narrow" w:hAnsi="Arial Narrow" w:cs="Arial Narrow"/>
          </w:rPr>
          <w:delText>.</w:delText>
        </w:r>
      </w:del>
    </w:p>
    <w:p w14:paraId="57188B6B" w14:textId="77777777" w:rsidR="006C6568" w:rsidRPr="00A43838" w:rsidDel="002069F0" w:rsidRDefault="006C6568">
      <w:pPr>
        <w:jc w:val="both"/>
        <w:rPr>
          <w:del w:id="1568" w:author="Adriana Giménez" w:date="2021-03-17T00:19:00Z"/>
          <w:rFonts w:ascii="Arial Narrow" w:hAnsi="Arial Narrow" w:cs="Arial Narrow"/>
        </w:rPr>
        <w:pPrChange w:id="1569" w:author="Adriana Giménez" w:date="2021-03-16T23:34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bookmarkStart w:id="1570" w:name="_Toc67467525"/>
      <w:bookmarkStart w:id="1571" w:name="_Toc67559252"/>
      <w:bookmarkStart w:id="1572" w:name="_Toc67654358"/>
      <w:bookmarkStart w:id="1573" w:name="_Toc67654394"/>
      <w:bookmarkStart w:id="1574" w:name="_Toc67860558"/>
      <w:bookmarkEnd w:id="1570"/>
      <w:bookmarkEnd w:id="1571"/>
      <w:bookmarkEnd w:id="1572"/>
      <w:bookmarkEnd w:id="1573"/>
      <w:bookmarkEnd w:id="1574"/>
    </w:p>
    <w:p w14:paraId="63A95FD6" w14:textId="77777777" w:rsidR="003E2A8B" w:rsidRPr="00A43838" w:rsidRDefault="00AE41F2" w:rsidP="005E7E38">
      <w:pPr>
        <w:pStyle w:val="Nadpis1"/>
      </w:pPr>
      <w:bookmarkStart w:id="1575" w:name="_Toc419287886"/>
      <w:bookmarkStart w:id="1576" w:name="_Toc421279282"/>
      <w:del w:id="1577" w:author="Adriana Giménez" w:date="2021-03-17T00:14:00Z">
        <w:r w:rsidDel="00B522AC">
          <w:delText>Základné</w:delText>
        </w:r>
        <w:r w:rsidR="003E2A8B" w:rsidRPr="00A43838" w:rsidDel="00B522AC">
          <w:delText xml:space="preserve"> </w:delText>
        </w:r>
      </w:del>
      <w:bookmarkStart w:id="1578" w:name="_Toc67860559"/>
      <w:ins w:id="1579" w:author="Adriana Giménez" w:date="2021-03-17T00:14:00Z">
        <w:r w:rsidR="00B522AC">
          <w:t>Bezpečnosť systému</w:t>
        </w:r>
        <w:bookmarkEnd w:id="1578"/>
        <w:r w:rsidR="00B522AC" w:rsidRPr="00A43838">
          <w:t xml:space="preserve"> </w:t>
        </w:r>
      </w:ins>
      <w:del w:id="1580" w:author="Adriana Giménez" w:date="2021-03-17T00:14:00Z">
        <w:r w:rsidR="003E2A8B" w:rsidRPr="00A43838" w:rsidDel="00B522AC">
          <w:delText>bezpečnos</w:delText>
        </w:r>
        <w:r w:rsidDel="00B522AC">
          <w:delText>tné zásady</w:delText>
        </w:r>
      </w:del>
      <w:bookmarkEnd w:id="1575"/>
      <w:bookmarkEnd w:id="1576"/>
    </w:p>
    <w:p w14:paraId="73CE7805" w14:textId="0D28A53F" w:rsidR="003E2A8B" w:rsidRPr="00355C20" w:rsidRDefault="00707A86" w:rsidP="009354A5">
      <w:pPr>
        <w:pStyle w:val="Nadpis2"/>
      </w:pPr>
      <w:bookmarkStart w:id="1581" w:name="_Toc422923759"/>
      <w:bookmarkStart w:id="1582" w:name="_Toc422923855"/>
      <w:bookmarkStart w:id="1583" w:name="_Toc422924041"/>
      <w:bookmarkStart w:id="1584" w:name="_Toc422926526"/>
      <w:bookmarkStart w:id="1585" w:name="_Toc419287887"/>
      <w:bookmarkStart w:id="1586" w:name="_Toc421279283"/>
      <w:bookmarkStart w:id="1587" w:name="_Toc67860560"/>
      <w:bookmarkEnd w:id="1581"/>
      <w:bookmarkEnd w:id="1582"/>
      <w:bookmarkEnd w:id="1583"/>
      <w:bookmarkEnd w:id="1584"/>
      <w:ins w:id="1588" w:author="Adriana Giménez" w:date="2021-03-25T10:04:00Z">
        <w:r>
          <w:t xml:space="preserve">5.1 </w:t>
        </w:r>
      </w:ins>
      <w:r w:rsidR="003E2A8B" w:rsidRPr="005E7E38">
        <w:t>Osoby</w:t>
      </w:r>
      <w:r w:rsidR="003E2A8B" w:rsidRPr="00355C20">
        <w:t xml:space="preserve"> podieľajúce sa na projekte ITMS2014+</w:t>
      </w:r>
      <w:bookmarkEnd w:id="1585"/>
      <w:bookmarkEnd w:id="1586"/>
      <w:bookmarkEnd w:id="1587"/>
    </w:p>
    <w:p w14:paraId="52DF4B81" w14:textId="77777777" w:rsidR="00CE6534" w:rsidRDefault="003E2A8B" w:rsidP="005172B0">
      <w:pPr>
        <w:spacing w:before="120"/>
        <w:ind w:firstLine="720"/>
        <w:jc w:val="both"/>
        <w:rPr>
          <w:ins w:id="1589" w:author="Adriana Giménez" w:date="2021-03-17T00:45:00Z"/>
          <w:rFonts w:ascii="Arial Narrow" w:hAnsi="Arial Narrow" w:cs="Arial Narrow"/>
        </w:rPr>
      </w:pPr>
      <w:bookmarkStart w:id="1590" w:name="_Toc419287888"/>
      <w:r w:rsidRPr="00A43838">
        <w:rPr>
          <w:rFonts w:ascii="Arial Narrow" w:hAnsi="Arial Narrow" w:cs="Arial Narrow"/>
        </w:rPr>
        <w:t xml:space="preserve">Zodpovednosti a právomoci osôb podieľajúcich sa na projekte ITMS2014+ sú prideľované na základe funkčného zaradenia zamestnanca, </w:t>
      </w:r>
      <w:ins w:id="1591" w:author="Adriana Giménez" w:date="2021-03-17T00:45:00Z">
        <w:r w:rsidR="00CE6534">
          <w:rPr>
            <w:rFonts w:ascii="Arial Narrow" w:hAnsi="Arial Narrow" w:cs="Arial Narrow"/>
          </w:rPr>
          <w:t xml:space="preserve">jemu </w:t>
        </w:r>
      </w:ins>
      <w:r w:rsidRPr="00A43838">
        <w:rPr>
          <w:rFonts w:ascii="Arial Narrow" w:hAnsi="Arial Narrow" w:cs="Arial Narrow"/>
        </w:rPr>
        <w:t>zverenej rol</w:t>
      </w:r>
      <w:ins w:id="1592" w:author="Adriana Giménez" w:date="2021-03-03T01:18:00Z">
        <w:r w:rsidR="00C3007C">
          <w:rPr>
            <w:rFonts w:ascii="Arial Narrow" w:hAnsi="Arial Narrow" w:cs="Arial Narrow"/>
          </w:rPr>
          <w:t>e</w:t>
        </w:r>
      </w:ins>
      <w:del w:id="1593" w:author="Adriana Giménez" w:date="2021-03-03T01:18:00Z">
        <w:r w:rsidRPr="00A43838" w:rsidDel="00C3007C">
          <w:rPr>
            <w:rFonts w:ascii="Arial Narrow" w:hAnsi="Arial Narrow" w:cs="Arial Narrow"/>
          </w:rPr>
          <w:delText>y</w:delText>
        </w:r>
      </w:del>
      <w:r w:rsidRPr="00A43838">
        <w:rPr>
          <w:rFonts w:ascii="Arial Narrow" w:hAnsi="Arial Narrow" w:cs="Arial Narrow"/>
        </w:rPr>
        <w:t xml:space="preserve"> v informačnom systéme alebo podľa typu </w:t>
      </w:r>
      <w:ins w:id="1594" w:author="Adriana Giménez" w:date="2021-03-17T00:45:00Z">
        <w:r w:rsidR="00CE6534">
          <w:rPr>
            <w:rFonts w:ascii="Arial Narrow" w:hAnsi="Arial Narrow" w:cs="Arial Narrow"/>
          </w:rPr>
          <w:t xml:space="preserve">ním </w:t>
        </w:r>
      </w:ins>
      <w:r w:rsidRPr="00A43838">
        <w:rPr>
          <w:rFonts w:ascii="Arial Narrow" w:hAnsi="Arial Narrow" w:cs="Arial Narrow"/>
        </w:rPr>
        <w:t xml:space="preserve">vykonávanej práce. </w:t>
      </w:r>
    </w:p>
    <w:p w14:paraId="5B607F16" w14:textId="77777777" w:rsidR="003E2A8B" w:rsidRPr="00A43838" w:rsidRDefault="003E2A8B" w:rsidP="005172B0">
      <w:pPr>
        <w:spacing w:before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Každá osoba má pridelený len taký rozsah fyzického a logického prístupu k aktívam systému ITMS2014+, </w:t>
      </w:r>
      <w:del w:id="1595" w:author="Adriana Giménez" w:date="2021-03-03T01:17:00Z">
        <w:r w:rsidRPr="00A43838" w:rsidDel="00C3007C">
          <w:rPr>
            <w:rFonts w:ascii="Arial Narrow" w:hAnsi="Arial Narrow" w:cs="Arial Narrow"/>
          </w:rPr>
          <w:delText xml:space="preserve">aby </w:delText>
        </w:r>
      </w:del>
      <w:ins w:id="1596" w:author="Adriana Giménez" w:date="2021-03-03T01:17:00Z">
        <w:r w:rsidR="00C3007C">
          <w:rPr>
            <w:rFonts w:ascii="Arial Narrow" w:hAnsi="Arial Narrow" w:cs="Arial Narrow"/>
          </w:rPr>
          <w:t xml:space="preserve">ktorý je nevyhnutný pre výkon jej pridelených pracovných úloh </w:t>
        </w:r>
      </w:ins>
      <w:del w:id="1597" w:author="Adriana Giménez" w:date="2021-03-03T01:17:00Z">
        <w:r w:rsidRPr="00A43838" w:rsidDel="00C3007C">
          <w:rPr>
            <w:rFonts w:ascii="Arial Narrow" w:hAnsi="Arial Narrow" w:cs="Arial Narrow"/>
          </w:rPr>
          <w:delText xml:space="preserve">mohla vykonávať pridelené pracovné úlohy </w:delText>
        </w:r>
      </w:del>
      <w:r w:rsidRPr="00A43838">
        <w:rPr>
          <w:rFonts w:ascii="Arial Narrow" w:hAnsi="Arial Narrow" w:cs="Arial Narrow"/>
        </w:rPr>
        <w:t>(princíp „minimaxu“).</w:t>
      </w:r>
      <w:bookmarkEnd w:id="1590"/>
    </w:p>
    <w:p w14:paraId="1FF84610" w14:textId="77777777" w:rsidR="00F55079" w:rsidRDefault="003E2A8B" w:rsidP="005172B0">
      <w:pPr>
        <w:spacing w:before="120"/>
        <w:ind w:firstLine="720"/>
        <w:jc w:val="both"/>
        <w:rPr>
          <w:ins w:id="1598" w:author="Adriana Giménez" w:date="2021-03-03T01:20:00Z"/>
          <w:rFonts w:ascii="Arial Narrow" w:hAnsi="Arial Narrow" w:cs="Arial Narrow"/>
        </w:rPr>
      </w:pPr>
      <w:bookmarkStart w:id="1599" w:name="_Toc419287889"/>
      <w:r w:rsidRPr="00A43838">
        <w:rPr>
          <w:rFonts w:ascii="Arial Narrow" w:hAnsi="Arial Narrow" w:cs="Arial Narrow"/>
        </w:rPr>
        <w:t xml:space="preserve">Jednotlivé osoby sú informované o svojich zodpovednostiach a právomociach týkajúcich sa bezpečnosti prostredníctvom bezpečnostnej dokumentácie alebo v rámci bezpečnostného vzdelávacieho programu. </w:t>
      </w:r>
    </w:p>
    <w:p w14:paraId="12A489D7" w14:textId="6A6430D9" w:rsidR="003E2A8B" w:rsidRPr="00A43838" w:rsidDel="00F55079" w:rsidRDefault="00707A86">
      <w:pPr>
        <w:pStyle w:val="Nadpis2"/>
        <w:rPr>
          <w:del w:id="1600" w:author="Adriana Giménez" w:date="2021-03-03T01:20:00Z"/>
        </w:rPr>
        <w:pPrChange w:id="1601" w:author="Adriana Giménez" w:date="2021-03-09T14:35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bookmarkStart w:id="1602" w:name="_Toc67860561"/>
      <w:ins w:id="1603" w:author="Adriana Giménez" w:date="2021-03-25T10:04:00Z">
        <w:r>
          <w:t>5.2</w:t>
        </w:r>
        <w:bookmarkEnd w:id="1602"/>
        <w:r>
          <w:t xml:space="preserve"> </w:t>
        </w:r>
      </w:ins>
      <w:del w:id="1604" w:author="Adriana Giménez" w:date="2021-03-03T01:20:00Z">
        <w:r w:rsidR="003E2A8B" w:rsidRPr="00A43838" w:rsidDel="00F55079">
          <w:delText>Sú stanovené bezpečnostné zásady používania systému ITMS2014+. Používatelia systému ITMS2014+ sú zaviazaní tieto bezpečnostné zásady dodržiavať.</w:delText>
        </w:r>
        <w:bookmarkStart w:id="1605" w:name="_Toc65794561"/>
        <w:bookmarkEnd w:id="1599"/>
        <w:bookmarkEnd w:id="1605"/>
      </w:del>
    </w:p>
    <w:p w14:paraId="4D48AF28" w14:textId="77777777" w:rsidR="003E2A8B" w:rsidRPr="00A43838" w:rsidDel="00F55079" w:rsidRDefault="003E2A8B">
      <w:pPr>
        <w:pStyle w:val="Nadpis2"/>
        <w:rPr>
          <w:del w:id="1606" w:author="Adriana Giménez" w:date="2021-03-03T01:20:00Z"/>
        </w:rPr>
        <w:pPrChange w:id="1607" w:author="Adriana Giménez" w:date="2021-03-09T14:35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bookmarkStart w:id="1608" w:name="_Toc419287890"/>
      <w:del w:id="1609" w:author="Adriana Giménez" w:date="2021-03-03T01:20:00Z">
        <w:r w:rsidRPr="00A43838" w:rsidDel="00F55079">
          <w:delText xml:space="preserve">Používatelia systému ITMS2014+ sú pred pridelením prístupu do systému ITMS2014+  </w:delText>
        </w:r>
      </w:del>
      <w:del w:id="1610" w:author="Adriana Giménez" w:date="2021-03-03T01:15:00Z">
        <w:r w:rsidRPr="00A43838" w:rsidDel="00C3007C">
          <w:delText xml:space="preserve">informovaní </w:delText>
        </w:r>
      </w:del>
      <w:del w:id="1611" w:author="Adriana Giménez" w:date="2021-03-03T01:20:00Z">
        <w:r w:rsidRPr="00A43838" w:rsidDel="00F55079">
          <w:delText>o svojich povinnostiach súvisiacich s dodržiavaním základných bezpečnostných zásad pri používaní systému ITMS2014+.</w:delText>
        </w:r>
        <w:bookmarkEnd w:id="1608"/>
        <w:r w:rsidRPr="00A43838" w:rsidDel="00F55079">
          <w:delText xml:space="preserve">  </w:delText>
        </w:r>
        <w:bookmarkStart w:id="1612" w:name="_Toc65794562"/>
        <w:bookmarkEnd w:id="1612"/>
      </w:del>
    </w:p>
    <w:p w14:paraId="78747841" w14:textId="77777777" w:rsidR="003E2A8B" w:rsidRPr="00A43838" w:rsidRDefault="003E2A8B" w:rsidP="006976E9">
      <w:pPr>
        <w:pStyle w:val="Nadpis2"/>
      </w:pPr>
      <w:bookmarkStart w:id="1613" w:name="_Toc419287891"/>
      <w:bookmarkStart w:id="1614" w:name="_Toc421279284"/>
      <w:bookmarkStart w:id="1615" w:name="_Toc67860562"/>
      <w:r w:rsidRPr="00A43838">
        <w:t>Základné bezpečnostné zásady</w:t>
      </w:r>
      <w:bookmarkEnd w:id="1613"/>
      <w:bookmarkEnd w:id="1614"/>
      <w:bookmarkEnd w:id="1615"/>
    </w:p>
    <w:p w14:paraId="5B9956BE" w14:textId="6205C8D8" w:rsidR="00D25E75" w:rsidRPr="0070065E" w:rsidDel="0070065E" w:rsidRDefault="00D25E75">
      <w:pPr>
        <w:spacing w:before="120" w:after="120"/>
        <w:ind w:firstLine="720"/>
        <w:jc w:val="both"/>
        <w:rPr>
          <w:ins w:id="1616" w:author="Giménez, Adriana" w:date="2021-03-24T01:27:00Z"/>
          <w:del w:id="1617" w:author="Adriana Giménez" w:date="2021-03-28T20:05:00Z"/>
          <w:rFonts w:ascii="Arial Narrow" w:hAnsi="Arial Narrow" w:cs="Arial Narrow"/>
        </w:rPr>
      </w:pPr>
      <w:bookmarkStart w:id="1618" w:name="_Toc419287892"/>
      <w:ins w:id="1619" w:author="Giménez, Adriana" w:date="2021-03-24T01:27:00Z">
        <w:r w:rsidRPr="0070065E">
          <w:rPr>
            <w:rFonts w:ascii="Arial Narrow" w:hAnsi="Arial Narrow" w:cs="Arial Narrow"/>
          </w:rPr>
          <w:t xml:space="preserve">Subjekty/orgány pristupujúce do NČ a ich používatelia </w:t>
        </w:r>
        <w:del w:id="1620" w:author="Miloš Hrdý" w:date="2021-03-26T08:41:00Z">
          <w:r w:rsidRPr="0070065E" w:rsidDel="00234B67">
            <w:rPr>
              <w:rFonts w:ascii="Arial Narrow" w:hAnsi="Arial Narrow" w:cs="Arial Narrow"/>
            </w:rPr>
            <w:delText>a</w:delText>
          </w:r>
        </w:del>
        <w:r w:rsidRPr="0070065E">
          <w:rPr>
            <w:rFonts w:ascii="Arial Narrow" w:hAnsi="Arial Narrow" w:cs="Arial Narrow"/>
          </w:rPr>
          <w:t xml:space="preserve"> sú povinní dodržiavať povinnosti vyplývajúce z</w:t>
        </w:r>
        <w:del w:id="1621" w:author="Miloš Hrdý" w:date="2021-03-26T08:37:00Z">
          <w:r w:rsidRPr="0070065E" w:rsidDel="00234B67">
            <w:rPr>
              <w:rFonts w:ascii="Arial Narrow" w:hAnsi="Arial Narrow" w:cs="Arial Narrow"/>
            </w:rPr>
            <w:delText xml:space="preserve"> </w:delText>
          </w:r>
        </w:del>
      </w:ins>
      <w:ins w:id="1622" w:author="Miloš Hrdý" w:date="2021-03-26T08:37:00Z">
        <w:r w:rsidRPr="0070065E">
          <w:rPr>
            <w:rFonts w:ascii="Arial Narrow" w:hAnsi="Arial Narrow" w:cs="Arial Narrow"/>
          </w:rPr>
          <w:t xml:space="preserve"> Bezpečnostného manuálu </w:t>
        </w:r>
      </w:ins>
      <w:ins w:id="1623" w:author="Miloš Hrdý" w:date="2021-03-26T08:38:00Z">
        <w:r w:rsidRPr="0070065E">
          <w:rPr>
            <w:rFonts w:ascii="Arial Narrow" w:hAnsi="Arial Narrow" w:cs="Arial Narrow"/>
          </w:rPr>
          <w:t>ITMS2014+</w:t>
        </w:r>
      </w:ins>
      <w:ins w:id="1624" w:author="Adriana Giménez" w:date="2021-03-28T20:12:00Z">
        <w:r w:rsidR="0070065E">
          <w:rPr>
            <w:rFonts w:ascii="Arial Narrow" w:hAnsi="Arial Narrow" w:cs="Arial Narrow"/>
          </w:rPr>
          <w:t xml:space="preserve"> </w:t>
        </w:r>
        <w:r w:rsidR="0070065E" w:rsidRPr="0070065E">
          <w:rPr>
            <w:rFonts w:ascii="Arial Narrow" w:hAnsi="Arial Narrow" w:cs="Arial Narrow"/>
          </w:rPr>
          <w:t>Bezpečnostný manuál pre koncových používateľov a administrátorov ITMS2014+</w:t>
        </w:r>
      </w:ins>
      <w:ins w:id="1625" w:author="Adriana Giménez" w:date="2021-03-28T20:08:00Z">
        <w:r w:rsidR="0070065E" w:rsidRPr="0070065E">
          <w:rPr>
            <w:rStyle w:val="Odkaznapoznmkupodiarou"/>
            <w:rFonts w:ascii="Arial Narrow" w:hAnsi="Arial Narrow"/>
          </w:rPr>
          <w:footnoteReference w:id="4"/>
        </w:r>
      </w:ins>
      <w:ins w:id="1628" w:author="Adriana Giménez" w:date="2021-03-28T20:10:00Z">
        <w:r w:rsidR="0070065E">
          <w:rPr>
            <w:rFonts w:ascii="Arial Narrow" w:hAnsi="Arial Narrow" w:cs="Arial Narrow"/>
          </w:rPr>
          <w:t xml:space="preserve"> (v kapitole </w:t>
        </w:r>
        <w:r w:rsidR="0070065E" w:rsidRPr="0070065E">
          <w:rPr>
            <w:rFonts w:ascii="Arial Narrow" w:hAnsi="Arial Narrow" w:cs="Arial Narrow"/>
          </w:rPr>
          <w:t>3. Základné princípy a pravidlá informačnej bezpečnosti</w:t>
        </w:r>
        <w:r w:rsidR="0070065E">
          <w:rPr>
            <w:rFonts w:ascii="Arial Narrow" w:hAnsi="Arial Narrow" w:cs="Arial Narrow"/>
          </w:rPr>
          <w:t>)</w:t>
        </w:r>
      </w:ins>
      <w:ins w:id="1629" w:author="Giménez, Adriana" w:date="2021-03-24T01:27:00Z">
        <w:del w:id="1630" w:author="Miloš Hrdý" w:date="2021-03-26T08:38:00Z">
          <w:r w:rsidRPr="0070065E" w:rsidDel="00234B67">
            <w:rPr>
              <w:rFonts w:ascii="Arial Narrow" w:hAnsi="Arial Narrow" w:cs="Arial Narrow"/>
            </w:rPr>
            <w:delText>bezpečnostného projektu ITMS2014+</w:delText>
          </w:r>
        </w:del>
      </w:ins>
      <w:ins w:id="1631" w:author="Miloš Hrdý" w:date="2021-03-26T08:39:00Z">
        <w:r w:rsidRPr="0070065E">
          <w:rPr>
            <w:rFonts w:ascii="Arial Narrow" w:hAnsi="Arial Narrow" w:cs="Arial Narrow"/>
          </w:rPr>
          <w:t xml:space="preserve">, ktorý tvorí </w:t>
        </w:r>
      </w:ins>
      <w:ins w:id="1632" w:author="Giménez, Adriana" w:date="2021-03-24T01:27:00Z">
        <w:r w:rsidRPr="0070065E">
          <w:rPr>
            <w:rFonts w:ascii="Arial Narrow" w:hAnsi="Arial Narrow" w:cs="Arial Narrow"/>
          </w:rPr>
          <w:t xml:space="preserve"> </w:t>
        </w:r>
        <w:del w:id="1633" w:author="Miloš Hrdý" w:date="2021-03-26T08:39:00Z">
          <w:r w:rsidRPr="0070065E" w:rsidDel="00234B67">
            <w:rPr>
              <w:rFonts w:ascii="Arial Narrow" w:hAnsi="Arial Narrow" w:cs="Arial Narrow"/>
            </w:rPr>
            <w:delText xml:space="preserve">ako </w:delText>
          </w:r>
        </w:del>
        <w:r w:rsidRPr="0070065E">
          <w:rPr>
            <w:rFonts w:ascii="Arial Narrow" w:hAnsi="Arial Narrow" w:cs="Arial Narrow"/>
          </w:rPr>
          <w:t>súbor</w:t>
        </w:r>
        <w:del w:id="1634" w:author="Miloš Hrdý" w:date="2021-03-26T08:39:00Z">
          <w:r w:rsidRPr="0070065E" w:rsidDel="00234B67">
            <w:rPr>
              <w:rFonts w:ascii="Arial Narrow" w:hAnsi="Arial Narrow" w:cs="Arial Narrow"/>
            </w:rPr>
            <w:delText>u</w:delText>
          </w:r>
        </w:del>
        <w:r w:rsidRPr="0070065E">
          <w:rPr>
            <w:rFonts w:ascii="Arial Narrow" w:hAnsi="Arial Narrow" w:cs="Arial Narrow"/>
          </w:rPr>
          <w:t xml:space="preserve"> </w:t>
        </w:r>
      </w:ins>
      <w:ins w:id="1635" w:author="Miloš Hrdý" w:date="2021-03-26T08:38:00Z">
        <w:r w:rsidRPr="0070065E">
          <w:rPr>
            <w:rFonts w:ascii="Arial Narrow" w:hAnsi="Arial Narrow" w:cs="Arial Narrow"/>
          </w:rPr>
          <w:t>základných bezpečnostných</w:t>
        </w:r>
      </w:ins>
      <w:ins w:id="1636" w:author="Miloš Hrdý" w:date="2021-03-26T08:39:00Z">
        <w:r w:rsidRPr="0070065E">
          <w:rPr>
            <w:rFonts w:ascii="Arial Narrow" w:hAnsi="Arial Narrow" w:cs="Arial Narrow"/>
          </w:rPr>
          <w:t xml:space="preserve"> pravidiel</w:t>
        </w:r>
        <w:del w:id="1637" w:author="Adriana Giménez" w:date="2021-03-28T20:08:00Z">
          <w:r w:rsidRPr="0070065E" w:rsidDel="0070065E">
            <w:rPr>
              <w:rFonts w:ascii="Arial Narrow" w:hAnsi="Arial Narrow" w:cs="Arial Narrow"/>
            </w:rPr>
            <w:delText>.</w:delText>
          </w:r>
        </w:del>
      </w:ins>
      <w:ins w:id="1638" w:author="Giménez, Adriana" w:date="2021-03-24T01:27:00Z">
        <w:del w:id="1639" w:author="Adriana Giménez" w:date="2021-03-28T20:10:00Z">
          <w:r w:rsidRPr="0070065E" w:rsidDel="0070065E">
            <w:rPr>
              <w:rFonts w:ascii="Arial Narrow" w:hAnsi="Arial Narrow" w:cs="Arial Narrow"/>
            </w:rPr>
            <w:delText>dokumentov upravujúcich rôzne aspekty bezpečnosti pri práci s ITMS2014+ na rôznych úrovniach.</w:delText>
          </w:r>
        </w:del>
      </w:ins>
      <w:ins w:id="1640" w:author="Giménez, Adriana" w:date="2021-03-24T01:31:00Z">
        <w:del w:id="1641" w:author="Adriana Giménez" w:date="2021-03-28T20:10:00Z">
          <w:r w:rsidRPr="0070065E" w:rsidDel="0070065E">
            <w:rPr>
              <w:rFonts w:ascii="Arial Narrow" w:hAnsi="Arial Narrow" w:cs="Arial Narrow"/>
            </w:rPr>
            <w:delText xml:space="preserve"> </w:delText>
          </w:r>
          <w:r w:rsidRPr="0070065E" w:rsidDel="0070065E">
            <w:rPr>
              <w:rFonts w:ascii="Arial Narrow" w:hAnsi="Arial Narrow" w:cs="Arial Narrow"/>
              <w:color w:val="FF0000"/>
            </w:rPr>
            <w:delText>(pozri poznámku na konci 1. kap)</w:delText>
          </w:r>
        </w:del>
      </w:ins>
    </w:p>
    <w:p w14:paraId="6AB222CE" w14:textId="0E01FD98" w:rsidR="00F55079" w:rsidRDefault="003E2A8B" w:rsidP="0070065E">
      <w:pPr>
        <w:spacing w:before="120" w:after="120"/>
        <w:ind w:firstLine="720"/>
        <w:jc w:val="both"/>
        <w:rPr>
          <w:ins w:id="1642" w:author="Adriana Giménez" w:date="2021-03-03T01:20:00Z"/>
          <w:rFonts w:ascii="Arial Narrow" w:hAnsi="Arial Narrow" w:cs="Arial Narrow"/>
        </w:rPr>
      </w:pPr>
      <w:del w:id="1643" w:author="Adriana Giménez" w:date="2021-03-28T20:08:00Z">
        <w:r w:rsidRPr="0070065E" w:rsidDel="0070065E">
          <w:rPr>
            <w:rFonts w:ascii="Arial Narrow" w:hAnsi="Arial Narrow" w:cs="Arial Narrow"/>
          </w:rPr>
          <w:delText>Základné bezpečnostné zásady sú definované v Bezpečnostnom manuáli ITMS2014+; bo</w:delText>
        </w:r>
      </w:del>
      <w:del w:id="1644" w:author="Adriana Giménez" w:date="2021-03-28T20:09:00Z">
        <w:r w:rsidRPr="0070065E" w:rsidDel="0070065E">
          <w:rPr>
            <w:rFonts w:ascii="Arial Narrow" w:hAnsi="Arial Narrow" w:cs="Arial Narrow"/>
          </w:rPr>
          <w:delText xml:space="preserve">d </w:delText>
        </w:r>
      </w:del>
      <w:del w:id="1645" w:author="Adriana Giménez" w:date="2021-03-28T20:10:00Z">
        <w:r w:rsidRPr="0070065E" w:rsidDel="0070065E">
          <w:rPr>
            <w:rFonts w:ascii="Arial Narrow" w:hAnsi="Arial Narrow" w:cs="Arial Narrow"/>
          </w:rPr>
          <w:delText>3. Základné princípy a pravidlá informačnej bezpečnosti</w:delText>
        </w:r>
      </w:del>
      <w:bookmarkEnd w:id="1618"/>
      <w:ins w:id="1646" w:author="Adriana Giménez" w:date="2021-03-28T20:10:00Z">
        <w:r w:rsidR="0070065E">
          <w:rPr>
            <w:rFonts w:ascii="Arial Narrow" w:hAnsi="Arial Narrow" w:cs="Arial Narrow"/>
          </w:rPr>
          <w:t xml:space="preserve"> pre manažérov ITMS</w:t>
        </w:r>
      </w:ins>
      <w:ins w:id="1647" w:author="Adriana Giménez" w:date="2021-03-28T20:11:00Z">
        <w:r w:rsidR="0070065E">
          <w:rPr>
            <w:rFonts w:ascii="Arial Narrow" w:hAnsi="Arial Narrow" w:cs="Arial Narrow"/>
          </w:rPr>
          <w:t xml:space="preserve"> </w:t>
        </w:r>
      </w:ins>
      <w:ins w:id="1648" w:author="Adriana Giménez" w:date="2021-03-28T20:10:00Z">
        <w:r w:rsidR="0070065E">
          <w:rPr>
            <w:rFonts w:ascii="Arial Narrow" w:hAnsi="Arial Narrow" w:cs="Arial Narrow"/>
          </w:rPr>
          <w:t>ako aj bežných používateľov NČ.</w:t>
        </w:r>
      </w:ins>
      <w:del w:id="1649" w:author="Adriana Giménez" w:date="2021-03-28T20:10:00Z">
        <w:r w:rsidRPr="0070065E" w:rsidDel="0070065E">
          <w:rPr>
            <w:rFonts w:ascii="Arial Narrow" w:hAnsi="Arial Narrow" w:cs="Arial Narrow"/>
          </w:rPr>
          <w:delText>.</w:delText>
        </w:r>
      </w:del>
      <w:ins w:id="1650" w:author="Adriana Giménez" w:date="2021-03-03T01:20:00Z">
        <w:r w:rsidR="00F55079" w:rsidRPr="00F55079">
          <w:rPr>
            <w:rFonts w:ascii="Arial Narrow" w:hAnsi="Arial Narrow" w:cs="Arial Narrow"/>
          </w:rPr>
          <w:t xml:space="preserve"> </w:t>
        </w:r>
      </w:ins>
      <w:ins w:id="1651" w:author="Adriana Giménez" w:date="2021-03-28T20:08:00Z">
        <w:r w:rsidR="0070065E">
          <w:rPr>
            <w:rFonts w:ascii="Arial Narrow" w:hAnsi="Arial Narrow" w:cs="Arial Narrow"/>
          </w:rPr>
          <w:t xml:space="preserve"> </w:t>
        </w:r>
      </w:ins>
    </w:p>
    <w:p w14:paraId="462935E8" w14:textId="77777777" w:rsidR="00D25E75" w:rsidRDefault="00D25E75" w:rsidP="00D25E75">
      <w:pPr>
        <w:spacing w:before="120"/>
        <w:ind w:firstLine="720"/>
        <w:jc w:val="both"/>
        <w:rPr>
          <w:ins w:id="1652" w:author="Giménez, Adriana" w:date="2021-03-03T01:21:00Z"/>
          <w:rFonts w:ascii="Arial Narrow" w:hAnsi="Arial Narrow" w:cs="Arial Narrow"/>
        </w:rPr>
      </w:pPr>
      <w:ins w:id="1653" w:author="Giménez, Adriana" w:date="2021-03-03T01:20:00Z">
        <w:r w:rsidRPr="00A43838">
          <w:rPr>
            <w:rFonts w:ascii="Arial Narrow" w:hAnsi="Arial Narrow" w:cs="Arial Narrow"/>
          </w:rPr>
          <w:t>Používatelia</w:t>
        </w:r>
      </w:ins>
      <w:ins w:id="1654" w:author="Miloš Hrdý" w:date="2021-03-26T08:47:00Z">
        <w:r>
          <w:rPr>
            <w:rFonts w:ascii="Arial Narrow" w:hAnsi="Arial Narrow" w:cs="Arial Narrow"/>
          </w:rPr>
          <w:t xml:space="preserve"> NČ</w:t>
        </w:r>
      </w:ins>
      <w:ins w:id="1655" w:author="Giménez, Adriana" w:date="2021-03-03T01:20:00Z">
        <w:r w:rsidRPr="00A43838">
          <w:rPr>
            <w:rFonts w:ascii="Arial Narrow" w:hAnsi="Arial Narrow" w:cs="Arial Narrow"/>
          </w:rPr>
          <w:t xml:space="preserve"> systému ITMS2014</w:t>
        </w:r>
      </w:ins>
      <w:ins w:id="1656" w:author="Miloš Hrdý" w:date="2021-03-26T08:47:00Z">
        <w:r>
          <w:rPr>
            <w:rFonts w:ascii="Arial Narrow" w:hAnsi="Arial Narrow" w:cs="Arial Narrow"/>
          </w:rPr>
          <w:t xml:space="preserve"> </w:t>
        </w:r>
      </w:ins>
      <w:ins w:id="1657" w:author="Giménez, Adriana" w:date="2021-03-03T01:20:00Z">
        <w:r w:rsidRPr="00A43838">
          <w:rPr>
            <w:rFonts w:ascii="Arial Narrow" w:hAnsi="Arial Narrow" w:cs="Arial Narrow"/>
          </w:rPr>
          <w:t xml:space="preserve">+ sú pred pridelením prístupu do systému ITMS2014+  </w:t>
        </w:r>
        <w:r>
          <w:rPr>
            <w:rFonts w:ascii="Arial Narrow" w:hAnsi="Arial Narrow" w:cs="Arial Narrow"/>
          </w:rPr>
          <w:t>poučení</w:t>
        </w:r>
        <w:r w:rsidRPr="00A43838">
          <w:rPr>
            <w:rFonts w:ascii="Arial Narrow" w:hAnsi="Arial Narrow" w:cs="Arial Narrow"/>
          </w:rPr>
          <w:t xml:space="preserve"> </w:t>
        </w:r>
      </w:ins>
      <w:ins w:id="1658" w:author="Miloš Hrdý" w:date="2021-03-26T08:46:00Z">
        <w:r>
          <w:rPr>
            <w:rFonts w:ascii="Arial Narrow" w:hAnsi="Arial Narrow" w:cs="Arial Narrow"/>
          </w:rPr>
          <w:t>zo strany subjektu/orgánu v rozsahu Bezpečnostného manuálu</w:t>
        </w:r>
      </w:ins>
      <w:ins w:id="1659" w:author="Miloš Hrdý" w:date="2021-03-26T08:47:00Z">
        <w:r>
          <w:rPr>
            <w:rFonts w:ascii="Arial Narrow" w:hAnsi="Arial Narrow" w:cs="Arial Narrow"/>
          </w:rPr>
          <w:t xml:space="preserve"> </w:t>
        </w:r>
      </w:ins>
      <w:ins w:id="1660" w:author="Giménez, Adriana" w:date="2021-03-03T01:20:00Z">
        <w:r w:rsidRPr="00A43838">
          <w:rPr>
            <w:rFonts w:ascii="Arial Narrow" w:hAnsi="Arial Narrow" w:cs="Arial Narrow"/>
          </w:rPr>
          <w:t>o svojich povinnostiach súvisiacich s dodržiavaním základných bezpečnostných zásad pr</w:t>
        </w:r>
        <w:r>
          <w:rPr>
            <w:rFonts w:ascii="Arial Narrow" w:hAnsi="Arial Narrow" w:cs="Arial Narrow"/>
          </w:rPr>
          <w:t>i používaní systému ITMS2014+</w:t>
        </w:r>
      </w:ins>
      <w:ins w:id="1661" w:author="Giménez, Adriana" w:date="2021-03-16T23:36:00Z">
        <w:r>
          <w:rPr>
            <w:rFonts w:ascii="Arial Narrow" w:hAnsi="Arial Narrow" w:cs="Arial Narrow"/>
          </w:rPr>
          <w:t xml:space="preserve">, </w:t>
        </w:r>
      </w:ins>
      <w:ins w:id="1662" w:author="Giménez, Adriana" w:date="2021-03-16T23:40:00Z">
        <w:r>
          <w:rPr>
            <w:rFonts w:ascii="Arial Narrow" w:hAnsi="Arial Narrow" w:cs="Arial Narrow"/>
          </w:rPr>
          <w:t xml:space="preserve">svojím </w:t>
        </w:r>
      </w:ins>
      <w:ins w:id="1663" w:author="Giménez, Adriana" w:date="2021-03-16T23:39:00Z">
        <w:r>
          <w:rPr>
            <w:rFonts w:ascii="Arial Narrow" w:hAnsi="Arial Narrow" w:cs="Arial Narrow"/>
          </w:rPr>
          <w:t xml:space="preserve">podpisom s nimi vyjadrujú súhlas, a sú nimi </w:t>
        </w:r>
      </w:ins>
      <w:ins w:id="1664" w:author="Giménez, Adriana" w:date="2021-03-03T01:22:00Z">
        <w:r>
          <w:rPr>
            <w:rFonts w:ascii="Arial Narrow" w:hAnsi="Arial Narrow" w:cs="Arial Narrow"/>
          </w:rPr>
          <w:t>p</w:t>
        </w:r>
      </w:ins>
      <w:ins w:id="1665" w:author="Giménez, Adriana" w:date="2021-03-03T01:20:00Z">
        <w:r>
          <w:rPr>
            <w:rFonts w:ascii="Arial Narrow" w:hAnsi="Arial Narrow" w:cs="Arial Narrow"/>
          </w:rPr>
          <w:t>ri práci v</w:t>
        </w:r>
      </w:ins>
      <w:ins w:id="1666" w:author="Giménez, Adriana" w:date="2021-03-03T01:21:00Z">
        <w:r>
          <w:rPr>
            <w:rFonts w:ascii="Arial Narrow" w:hAnsi="Arial Narrow" w:cs="Arial Narrow"/>
          </w:rPr>
          <w:t> </w:t>
        </w:r>
      </w:ins>
      <w:ins w:id="1667" w:author="Giménez, Adriana" w:date="2021-03-03T01:20:00Z">
        <w:r>
          <w:rPr>
            <w:rFonts w:ascii="Arial Narrow" w:hAnsi="Arial Narrow" w:cs="Arial Narrow"/>
          </w:rPr>
          <w:t>ITMS2</w:t>
        </w:r>
      </w:ins>
      <w:ins w:id="1668" w:author="Giménez, Adriana" w:date="2021-03-03T01:21:00Z">
        <w:r>
          <w:rPr>
            <w:rFonts w:ascii="Arial Narrow" w:hAnsi="Arial Narrow" w:cs="Arial Narrow"/>
          </w:rPr>
          <w:t>014+ viazaní.</w:t>
        </w:r>
      </w:ins>
    </w:p>
    <w:p w14:paraId="2290B782" w14:textId="2EB5EC4B" w:rsidR="003E2A8B" w:rsidRPr="00A43838" w:rsidDel="00F55079" w:rsidRDefault="003E2A8B" w:rsidP="006976E9">
      <w:pPr>
        <w:pStyle w:val="Nadpis2"/>
        <w:rPr>
          <w:del w:id="1669" w:author="Adriana Giménez" w:date="2021-03-03T01:20:00Z"/>
        </w:rPr>
      </w:pPr>
      <w:bookmarkStart w:id="1670" w:name="_Toc65794564"/>
      <w:bookmarkEnd w:id="1670"/>
    </w:p>
    <w:p w14:paraId="24DCB445" w14:textId="166F431D" w:rsidR="003E2A8B" w:rsidRPr="00A43838" w:rsidDel="00D25E75" w:rsidRDefault="003E2A8B" w:rsidP="006976E9">
      <w:pPr>
        <w:pStyle w:val="Nadpis2"/>
        <w:rPr>
          <w:del w:id="1671" w:author="Adriana Giménez" w:date="2021-03-26T12:19:00Z"/>
        </w:rPr>
      </w:pPr>
      <w:bookmarkStart w:id="1672" w:name="_Toc419287893"/>
      <w:bookmarkStart w:id="1673" w:name="_Toc421279285"/>
      <w:del w:id="1674" w:author="Adriana Giménez" w:date="2021-03-26T12:19:00Z">
        <w:r w:rsidRPr="00A43838" w:rsidDel="00D25E75">
          <w:delText>Fyzická bezpečnosť informačných aktív</w:delText>
        </w:r>
        <w:bookmarkEnd w:id="1672"/>
        <w:bookmarkEnd w:id="1673"/>
      </w:del>
    </w:p>
    <w:p w14:paraId="41FC7DD4" w14:textId="1790AC89" w:rsidR="003E2A8B" w:rsidRPr="00A43838" w:rsidDel="00D25E75" w:rsidRDefault="003E2A8B" w:rsidP="005172B0">
      <w:pPr>
        <w:spacing w:before="120"/>
        <w:ind w:firstLine="720"/>
        <w:jc w:val="both"/>
        <w:rPr>
          <w:del w:id="1675" w:author="Adriana Giménez" w:date="2021-03-26T12:19:00Z"/>
          <w:rFonts w:ascii="Arial Narrow" w:hAnsi="Arial Narrow" w:cs="Arial Narrow"/>
        </w:rPr>
      </w:pPr>
      <w:bookmarkStart w:id="1676" w:name="_Toc419287894"/>
      <w:del w:id="1677" w:author="Adriana Giménez" w:date="2021-03-26T12:19:00Z">
        <w:r w:rsidRPr="00A43838" w:rsidDel="00D25E75">
          <w:rPr>
            <w:rFonts w:ascii="Arial Narrow" w:hAnsi="Arial Narrow" w:cs="Arial Narrow"/>
          </w:rPr>
          <w:delText>Vynášanie prostriedkov systému ITMS2014+ mimo priestorov ich schváleného umiestnenia je autorizované zodpovednou osobou. Aplikujú sa bezpečnostné mechanizmy, ktoré zaručia bezpečnosť prostriedkov pri ich prenose alebo ich dočasnom umiestnení v inej lokalite a to s ohľadom na s tým súvisiace bezpečnostné riziká.</w:delText>
        </w:r>
        <w:bookmarkEnd w:id="1676"/>
      </w:del>
    </w:p>
    <w:p w14:paraId="0E7401CA" w14:textId="635D46F2" w:rsidR="003E2A8B" w:rsidRPr="00A43838" w:rsidDel="00D25E75" w:rsidRDefault="003E2A8B" w:rsidP="005172B0">
      <w:pPr>
        <w:spacing w:before="120"/>
        <w:ind w:firstLine="720"/>
        <w:jc w:val="both"/>
        <w:rPr>
          <w:del w:id="1678" w:author="Adriana Giménez" w:date="2021-03-26T12:19:00Z"/>
          <w:rFonts w:ascii="Arial Narrow" w:hAnsi="Arial Narrow" w:cs="Arial Narrow"/>
        </w:rPr>
      </w:pPr>
      <w:bookmarkStart w:id="1679" w:name="_Toc419287895"/>
      <w:del w:id="1680" w:author="Adriana Giménez" w:date="2021-03-26T12:19:00Z">
        <w:r w:rsidRPr="00A43838" w:rsidDel="00D25E75">
          <w:rPr>
            <w:rFonts w:ascii="Arial Narrow" w:hAnsi="Arial Narrow" w:cs="Arial Narrow"/>
          </w:rPr>
          <w:delText>Médiá sú skladované a uchovávané v súlade s požiadavkami výrobcu daných médií a bezpečnostnými požiadavkami informácií na nich uchovávaných.</w:delText>
        </w:r>
        <w:bookmarkEnd w:id="1679"/>
      </w:del>
    </w:p>
    <w:p w14:paraId="137558B5" w14:textId="3B20FFA3" w:rsidR="003E2A8B" w:rsidRPr="00A43838" w:rsidDel="00D25E75" w:rsidRDefault="003E2A8B" w:rsidP="005172B0">
      <w:pPr>
        <w:spacing w:before="120"/>
        <w:ind w:firstLine="720"/>
        <w:jc w:val="both"/>
        <w:rPr>
          <w:del w:id="1681" w:author="Adriana Giménez" w:date="2021-03-26T12:19:00Z"/>
          <w:rFonts w:ascii="Arial Narrow" w:hAnsi="Arial Narrow" w:cs="Arial Narrow"/>
        </w:rPr>
      </w:pPr>
      <w:bookmarkStart w:id="1682" w:name="_Toc419287896"/>
      <w:del w:id="1683" w:author="Adriana Giménez" w:date="2021-03-26T12:19:00Z">
        <w:r w:rsidRPr="00A43838" w:rsidDel="00D25E75">
          <w:rPr>
            <w:rFonts w:ascii="Arial Narrow" w:hAnsi="Arial Narrow" w:cs="Arial Narrow"/>
          </w:rPr>
          <w:delText>Médiá obsahujúce informácie citlivé z hľadiska ich dôvernosti sa likvidujú iba bezpečným spôsobom. To sa týka aj médií, ktoré sú súčasťou techniky opúšťajúcej priestory, v ktorých sa nachádzajú prostriedky systému ITMS2014+ z dôvodu ich likvidácie alebo servisu.</w:delText>
        </w:r>
        <w:bookmarkEnd w:id="1682"/>
      </w:del>
    </w:p>
    <w:p w14:paraId="17D8E5AF" w14:textId="236B5E45" w:rsidR="003E2A8B" w:rsidRPr="00A43838" w:rsidDel="00EB7491" w:rsidRDefault="00707A86" w:rsidP="006976E9">
      <w:pPr>
        <w:pStyle w:val="Nadpis2"/>
        <w:rPr>
          <w:del w:id="1684" w:author="Adriana Giménez" w:date="2021-03-24T01:24:00Z"/>
        </w:rPr>
      </w:pPr>
      <w:bookmarkStart w:id="1685" w:name="_Toc67860563"/>
      <w:bookmarkStart w:id="1686" w:name="_Toc419287897"/>
      <w:bookmarkStart w:id="1687" w:name="_Toc421279286"/>
      <w:ins w:id="1688" w:author="Adriana Giménez" w:date="2021-03-25T10:04:00Z">
        <w:r>
          <w:t>5.</w:t>
        </w:r>
        <w:r w:rsidR="00D25E75">
          <w:t>3</w:t>
        </w:r>
        <w:bookmarkEnd w:id="1685"/>
        <w:r>
          <w:t xml:space="preserve"> </w:t>
        </w:r>
      </w:ins>
      <w:del w:id="1689" w:author="Adriana Giménez" w:date="2021-03-24T01:24:00Z">
        <w:r w:rsidR="003E2A8B" w:rsidRPr="00A43838" w:rsidDel="00EB7491">
          <w:delText>Riadenie prístup</w:delText>
        </w:r>
      </w:del>
      <w:del w:id="1690" w:author="Adriana Giménez" w:date="2021-03-17T00:14:00Z">
        <w:r w:rsidR="003E2A8B" w:rsidRPr="00A43838" w:rsidDel="00B522AC">
          <w:delText>u</w:delText>
        </w:r>
      </w:del>
      <w:del w:id="1691" w:author="Adriana Giménez" w:date="2021-03-24T01:24:00Z">
        <w:r w:rsidR="003E2A8B" w:rsidRPr="00A43838" w:rsidDel="00EB7491">
          <w:delText xml:space="preserve"> do systému ITMS2014+</w:delText>
        </w:r>
        <w:bookmarkEnd w:id="1686"/>
        <w:bookmarkEnd w:id="1687"/>
      </w:del>
    </w:p>
    <w:p w14:paraId="76F01A73" w14:textId="77777777" w:rsidR="003E2A8B" w:rsidRPr="00A43838" w:rsidDel="00EB7491" w:rsidRDefault="003E2A8B" w:rsidP="005172B0">
      <w:pPr>
        <w:spacing w:before="120"/>
        <w:ind w:firstLine="720"/>
        <w:jc w:val="both"/>
        <w:rPr>
          <w:del w:id="1692" w:author="Adriana Giménez" w:date="2021-03-24T01:24:00Z"/>
          <w:rFonts w:ascii="Arial Narrow" w:hAnsi="Arial Narrow" w:cs="Arial Narrow"/>
        </w:rPr>
      </w:pPr>
      <w:del w:id="1693" w:author="Adriana Giménez" w:date="2021-03-24T01:24:00Z">
        <w:r w:rsidRPr="00A43838" w:rsidDel="00EB7491">
          <w:rPr>
            <w:rFonts w:ascii="Arial Narrow" w:hAnsi="Arial Narrow" w:cs="Arial Narrow"/>
          </w:rPr>
          <w:delText>Riadenie prístup</w:delText>
        </w:r>
      </w:del>
      <w:del w:id="1694" w:author="Adriana Giménez" w:date="2021-03-03T01:23:00Z">
        <w:r w:rsidRPr="00A43838" w:rsidDel="00F55079">
          <w:rPr>
            <w:rFonts w:ascii="Arial Narrow" w:hAnsi="Arial Narrow" w:cs="Arial Narrow"/>
          </w:rPr>
          <w:delText>u</w:delText>
        </w:r>
      </w:del>
      <w:del w:id="1695" w:author="Adriana Giménez" w:date="2021-03-24T01:24:00Z">
        <w:r w:rsidRPr="00A43838" w:rsidDel="00EB7491">
          <w:rPr>
            <w:rFonts w:ascii="Arial Narrow" w:hAnsi="Arial Narrow" w:cs="Arial Narrow"/>
          </w:rPr>
          <w:delText xml:space="preserve"> do systému ITMS2014+ je </w:delText>
        </w:r>
        <w:bookmarkStart w:id="1696" w:name="_Toc419287898"/>
        <w:r w:rsidRPr="00A43838" w:rsidDel="00EB7491">
          <w:rPr>
            <w:rFonts w:ascii="Arial Narrow" w:hAnsi="Arial Narrow" w:cs="Arial Narrow"/>
          </w:rPr>
          <w:delText>definované v Manuáli pre prístupové práva do ITMS2014+</w:delText>
        </w:r>
        <w:bookmarkEnd w:id="1696"/>
        <w:r w:rsidRPr="00A43838" w:rsidDel="00EB7491">
          <w:rPr>
            <w:rFonts w:ascii="Arial Narrow" w:hAnsi="Arial Narrow" w:cs="Arial Narrow"/>
          </w:rPr>
          <w:delText>.</w:delText>
        </w:r>
      </w:del>
    </w:p>
    <w:p w14:paraId="7433B099" w14:textId="77777777" w:rsidR="003E2A8B" w:rsidRPr="00A43838" w:rsidRDefault="003E2A8B" w:rsidP="009354A5">
      <w:pPr>
        <w:pStyle w:val="Nadpis2"/>
      </w:pPr>
      <w:bookmarkStart w:id="1697" w:name="_Toc419287899"/>
      <w:bookmarkStart w:id="1698" w:name="_Toc421279287"/>
      <w:bookmarkStart w:id="1699" w:name="_Toc67860564"/>
      <w:r w:rsidRPr="00A43838">
        <w:t>Správa hesiel</w:t>
      </w:r>
      <w:bookmarkEnd w:id="1697"/>
      <w:bookmarkEnd w:id="1698"/>
      <w:bookmarkEnd w:id="1699"/>
    </w:p>
    <w:p w14:paraId="7E0AE37A" w14:textId="77777777" w:rsidR="003E2A8B" w:rsidRDefault="00CE6534" w:rsidP="003E2A8B">
      <w:pPr>
        <w:spacing w:before="120"/>
        <w:ind w:firstLine="720"/>
        <w:jc w:val="both"/>
        <w:rPr>
          <w:ins w:id="1700" w:author="Adriana Giménez" w:date="2021-03-24T01:09:00Z"/>
          <w:rFonts w:ascii="Arial Narrow" w:hAnsi="Arial Narrow" w:cs="Arial Narrow"/>
        </w:rPr>
      </w:pPr>
      <w:ins w:id="1701" w:author="Adriana Giménez" w:date="2021-03-17T00:46:00Z">
        <w:r>
          <w:rPr>
            <w:rFonts w:ascii="Arial Narrow" w:hAnsi="Arial Narrow" w:cs="Arial Narrow"/>
          </w:rPr>
          <w:t xml:space="preserve">Princípy pre </w:t>
        </w:r>
      </w:ins>
      <w:del w:id="1702" w:author="Adriana Giménez" w:date="2021-03-17T00:46:00Z">
        <w:r w:rsidR="003E2A8B" w:rsidRPr="00A43838" w:rsidDel="00CE6534">
          <w:rPr>
            <w:rFonts w:ascii="Arial Narrow" w:hAnsi="Arial Narrow" w:cs="Arial Narrow"/>
          </w:rPr>
          <w:delText>S</w:delText>
        </w:r>
      </w:del>
      <w:ins w:id="1703" w:author="Adriana Giménez" w:date="2021-03-17T00:46:00Z">
        <w:r>
          <w:rPr>
            <w:rFonts w:ascii="Arial Narrow" w:hAnsi="Arial Narrow" w:cs="Arial Narrow"/>
          </w:rPr>
          <w:t>s</w:t>
        </w:r>
      </w:ins>
      <w:r w:rsidR="003E2A8B" w:rsidRPr="00A43838">
        <w:rPr>
          <w:rFonts w:ascii="Arial Narrow" w:hAnsi="Arial Narrow" w:cs="Arial Narrow"/>
        </w:rPr>
        <w:t>práv</w:t>
      </w:r>
      <w:ins w:id="1704" w:author="Adriana Giménez" w:date="2021-03-17T00:46:00Z">
        <w:r>
          <w:rPr>
            <w:rFonts w:ascii="Arial Narrow" w:hAnsi="Arial Narrow" w:cs="Arial Narrow"/>
          </w:rPr>
          <w:t>u</w:t>
        </w:r>
      </w:ins>
      <w:del w:id="1705" w:author="Adriana Giménez" w:date="2021-03-17T00:46:00Z">
        <w:r w:rsidR="003E2A8B" w:rsidRPr="00A43838" w:rsidDel="00CE6534">
          <w:rPr>
            <w:rFonts w:ascii="Arial Narrow" w:hAnsi="Arial Narrow" w:cs="Arial Narrow"/>
          </w:rPr>
          <w:delText>a</w:delText>
        </w:r>
      </w:del>
      <w:r w:rsidR="003E2A8B" w:rsidRPr="00A43838">
        <w:rPr>
          <w:rFonts w:ascii="Arial Narrow" w:hAnsi="Arial Narrow" w:cs="Arial Narrow"/>
        </w:rPr>
        <w:t xml:space="preserve"> hesiel </w:t>
      </w:r>
      <w:del w:id="1706" w:author="Adriana Giménez" w:date="2021-03-17T00:46:00Z">
        <w:r w:rsidR="003E2A8B" w:rsidRPr="00A43838" w:rsidDel="00CE6534">
          <w:rPr>
            <w:rFonts w:ascii="Arial Narrow" w:hAnsi="Arial Narrow" w:cs="Arial Narrow"/>
          </w:rPr>
          <w:delText xml:space="preserve">je </w:delText>
        </w:r>
      </w:del>
      <w:ins w:id="1707" w:author="Adriana Giménez" w:date="2021-03-17T00:46:00Z">
        <w:r>
          <w:rPr>
            <w:rFonts w:ascii="Arial Narrow" w:hAnsi="Arial Narrow" w:cs="Arial Narrow"/>
          </w:rPr>
          <w:t>sú</w:t>
        </w:r>
        <w:r w:rsidRPr="00A43838">
          <w:rPr>
            <w:rFonts w:ascii="Arial Narrow" w:hAnsi="Arial Narrow" w:cs="Arial Narrow"/>
          </w:rPr>
          <w:t xml:space="preserve"> </w:t>
        </w:r>
      </w:ins>
      <w:r w:rsidR="003E2A8B" w:rsidRPr="00A43838">
        <w:rPr>
          <w:rFonts w:ascii="Arial Narrow" w:hAnsi="Arial Narrow" w:cs="Arial Narrow"/>
        </w:rPr>
        <w:t>definovan</w:t>
      </w:r>
      <w:ins w:id="1708" w:author="Adriana Giménez" w:date="2021-03-17T00:46:00Z">
        <w:r>
          <w:rPr>
            <w:rFonts w:ascii="Arial Narrow" w:hAnsi="Arial Narrow" w:cs="Arial Narrow"/>
          </w:rPr>
          <w:t>é</w:t>
        </w:r>
      </w:ins>
      <w:del w:id="1709" w:author="Adriana Giménez" w:date="2021-03-17T00:46:00Z">
        <w:r w:rsidR="003E2A8B" w:rsidRPr="00A43838" w:rsidDel="00CE6534">
          <w:rPr>
            <w:rFonts w:ascii="Arial Narrow" w:hAnsi="Arial Narrow" w:cs="Arial Narrow"/>
          </w:rPr>
          <w:delText>á</w:delText>
        </w:r>
      </w:del>
      <w:r w:rsidR="003E2A8B" w:rsidRPr="00A43838">
        <w:rPr>
          <w:rFonts w:ascii="Arial Narrow" w:hAnsi="Arial Narrow" w:cs="Arial Narrow"/>
        </w:rPr>
        <w:t xml:space="preserve"> </w:t>
      </w:r>
      <w:bookmarkStart w:id="1710" w:name="_Toc419287900"/>
      <w:r w:rsidR="003E2A8B" w:rsidRPr="00A43838">
        <w:rPr>
          <w:rFonts w:ascii="Arial Narrow" w:hAnsi="Arial Narrow" w:cs="Arial Narrow"/>
        </w:rPr>
        <w:t>v Bezpečnostnom manuáli ITMS2014+; bod 3.2.2. Politika hesiel</w:t>
      </w:r>
      <w:bookmarkEnd w:id="1710"/>
      <w:ins w:id="1711" w:author="Adriana Giménez" w:date="2021-03-17T00:46:00Z">
        <w:r>
          <w:rPr>
            <w:rFonts w:ascii="Arial Narrow" w:hAnsi="Arial Narrow" w:cs="Arial Narrow"/>
          </w:rPr>
          <w:t>.</w:t>
        </w:r>
      </w:ins>
    </w:p>
    <w:p w14:paraId="6B44B1B3" w14:textId="78DDE53B" w:rsidR="00ED2B01" w:rsidRPr="00A43838" w:rsidDel="00707A86" w:rsidRDefault="00ED2B01" w:rsidP="003E2A8B">
      <w:pPr>
        <w:spacing w:before="120"/>
        <w:ind w:firstLine="720"/>
        <w:jc w:val="both"/>
        <w:rPr>
          <w:del w:id="1712" w:author="Adriana Giménez" w:date="2021-03-25T10:04:00Z"/>
          <w:rFonts w:ascii="Arial Narrow" w:hAnsi="Arial Narrow" w:cs="Arial Narrow"/>
        </w:rPr>
      </w:pPr>
      <w:bookmarkStart w:id="1713" w:name="_Toc67559261"/>
      <w:bookmarkStart w:id="1714" w:name="_Toc67654365"/>
      <w:bookmarkStart w:id="1715" w:name="_Toc67654401"/>
      <w:bookmarkStart w:id="1716" w:name="_Toc67860565"/>
      <w:bookmarkEnd w:id="1713"/>
      <w:bookmarkEnd w:id="1714"/>
      <w:bookmarkEnd w:id="1715"/>
      <w:bookmarkEnd w:id="1716"/>
    </w:p>
    <w:p w14:paraId="45620003" w14:textId="77777777" w:rsidR="00B522AC" w:rsidRDefault="00B522AC" w:rsidP="005172B0">
      <w:pPr>
        <w:pStyle w:val="Nadpis1"/>
        <w:rPr>
          <w:ins w:id="1717" w:author="Adriana Giménez" w:date="2021-03-17T00:15:00Z"/>
        </w:rPr>
      </w:pPr>
      <w:bookmarkStart w:id="1718" w:name="_Toc419287902"/>
      <w:bookmarkStart w:id="1719" w:name="_Toc67860566"/>
      <w:bookmarkStart w:id="1720" w:name="_Toc190150358"/>
      <w:bookmarkStart w:id="1721" w:name="_Toc190151515"/>
      <w:bookmarkStart w:id="1722" w:name="_Toc201034583"/>
      <w:bookmarkStart w:id="1723" w:name="_Toc419287903"/>
      <w:bookmarkStart w:id="1724" w:name="_Toc421279288"/>
      <w:bookmarkEnd w:id="1718"/>
      <w:ins w:id="1725" w:author="Adriana Giménez" w:date="2021-03-17T00:15:00Z">
        <w:r>
          <w:t>Administrácia systému</w:t>
        </w:r>
        <w:r w:rsidRPr="00A43838">
          <w:t xml:space="preserve"> </w:t>
        </w:r>
      </w:ins>
      <w:ins w:id="1726" w:author="Adriana Giménez" w:date="2021-03-17T00:21:00Z">
        <w:r w:rsidR="002069F0">
          <w:t>ITMS2014+</w:t>
        </w:r>
      </w:ins>
      <w:bookmarkEnd w:id="1719"/>
    </w:p>
    <w:p w14:paraId="5BA740CA" w14:textId="1880EF49" w:rsidR="003E2A8B" w:rsidRPr="00A43838" w:rsidDel="00843ED6" w:rsidRDefault="00707A86">
      <w:pPr>
        <w:pStyle w:val="Nadpis2"/>
        <w:rPr>
          <w:del w:id="1727" w:author="Adriana Giménez" w:date="2021-03-17T00:13:00Z"/>
        </w:rPr>
        <w:pPrChange w:id="1728" w:author="Adriana Giménez" w:date="2021-03-17T00:15:00Z">
          <w:pPr>
            <w:pStyle w:val="Nadpis1"/>
          </w:pPr>
        </w:pPrChange>
      </w:pPr>
      <w:bookmarkStart w:id="1729" w:name="_Toc67860567"/>
      <w:ins w:id="1730" w:author="Adriana Giménez" w:date="2021-03-25T10:04:00Z">
        <w:r>
          <w:t>6.1</w:t>
        </w:r>
        <w:bookmarkEnd w:id="1729"/>
        <w:r>
          <w:t xml:space="preserve"> </w:t>
        </w:r>
      </w:ins>
      <w:del w:id="1731" w:author="Adriana Giménez" w:date="2021-03-17T00:15:00Z">
        <w:r w:rsidR="003E2A8B" w:rsidRPr="00A43838" w:rsidDel="00B522AC">
          <w:delText>Administrácia systému</w:delText>
        </w:r>
      </w:del>
      <w:bookmarkEnd w:id="1720"/>
      <w:bookmarkEnd w:id="1721"/>
      <w:bookmarkEnd w:id="1722"/>
      <w:bookmarkEnd w:id="1723"/>
      <w:bookmarkEnd w:id="1724"/>
    </w:p>
    <w:p w14:paraId="3A6D6D16" w14:textId="77777777" w:rsidR="00843ED6" w:rsidRPr="00355C20" w:rsidRDefault="003E2A8B">
      <w:pPr>
        <w:pStyle w:val="Nadpis2"/>
        <w:rPr>
          <w:ins w:id="1732" w:author="Adriana Giménez" w:date="2021-03-17T00:13:00Z"/>
        </w:rPr>
      </w:pPr>
      <w:bookmarkStart w:id="1733" w:name="_Toc422923766"/>
      <w:bookmarkStart w:id="1734" w:name="_Toc422923862"/>
      <w:bookmarkStart w:id="1735" w:name="_Toc422924048"/>
      <w:bookmarkStart w:id="1736" w:name="_Toc422926533"/>
      <w:bookmarkStart w:id="1737" w:name="_Toc419287904"/>
      <w:bookmarkStart w:id="1738" w:name="_Toc421279289"/>
      <w:bookmarkEnd w:id="1733"/>
      <w:bookmarkEnd w:id="1734"/>
      <w:bookmarkEnd w:id="1735"/>
      <w:bookmarkEnd w:id="1736"/>
      <w:del w:id="1739" w:author="Adriana Giménez" w:date="2021-03-17T00:13:00Z">
        <w:r w:rsidRPr="005172B0" w:rsidDel="00843ED6">
          <w:delText>Rozde</w:delText>
        </w:r>
      </w:del>
      <w:del w:id="1740" w:author="Adriana Giménez" w:date="2021-03-03T01:24:00Z">
        <w:r w:rsidRPr="005172B0" w:rsidDel="00F97970">
          <w:delText>ľ</w:delText>
        </w:r>
      </w:del>
      <w:del w:id="1741" w:author="Adriana Giménez" w:date="2021-03-17T00:13:00Z">
        <w:r w:rsidRPr="005172B0" w:rsidDel="00843ED6">
          <w:delText>enie</w:delText>
        </w:r>
        <w:r w:rsidRPr="00355C20" w:rsidDel="00843ED6">
          <w:delText xml:space="preserve"> administrácie systému</w:delText>
        </w:r>
        <w:bookmarkEnd w:id="1737"/>
        <w:bookmarkEnd w:id="1738"/>
        <w:r w:rsidRPr="00355C20" w:rsidDel="00843ED6">
          <w:delText xml:space="preserve"> </w:delText>
        </w:r>
      </w:del>
      <w:bookmarkStart w:id="1742" w:name="_Toc67860568"/>
      <w:ins w:id="1743" w:author="Adriana Giménez" w:date="2021-03-17T00:13:00Z">
        <w:r w:rsidR="00843ED6" w:rsidRPr="005E7E38">
          <w:t>Z</w:t>
        </w:r>
        <w:r w:rsidR="00843ED6">
          <w:t>ákladné princípy</w:t>
        </w:r>
        <w:r w:rsidR="00843ED6" w:rsidRPr="00355C20">
          <w:t xml:space="preserve"> </w:t>
        </w:r>
        <w:r w:rsidR="00843ED6">
          <w:t xml:space="preserve">administrácie </w:t>
        </w:r>
      </w:ins>
      <w:ins w:id="1744" w:author="Adriana Giménez" w:date="2021-03-17T00:21:00Z">
        <w:r w:rsidR="002069F0">
          <w:t xml:space="preserve">systému </w:t>
        </w:r>
      </w:ins>
      <w:ins w:id="1745" w:author="Adriana Giménez" w:date="2021-03-17T00:13:00Z">
        <w:r w:rsidR="00843ED6">
          <w:t>ITMS2014+</w:t>
        </w:r>
        <w:bookmarkEnd w:id="1742"/>
      </w:ins>
    </w:p>
    <w:p w14:paraId="12FEA775" w14:textId="77777777" w:rsidR="00843ED6" w:rsidRPr="00A43838" w:rsidRDefault="00843ED6" w:rsidP="00843ED6">
      <w:pPr>
        <w:spacing w:before="120"/>
        <w:ind w:firstLine="720"/>
        <w:jc w:val="both"/>
        <w:rPr>
          <w:ins w:id="1746" w:author="Adriana Giménez" w:date="2021-03-17T00:13:00Z"/>
          <w:rFonts w:ascii="Arial Narrow" w:hAnsi="Arial Narrow" w:cs="Arial Narrow"/>
        </w:rPr>
      </w:pPr>
      <w:ins w:id="1747" w:author="Adriana Giménez" w:date="2021-03-17T00:13:00Z">
        <w:r w:rsidRPr="00791BB4">
          <w:rPr>
            <w:rFonts w:ascii="Arial Narrow" w:hAnsi="Arial Narrow" w:cs="Arial Narrow"/>
          </w:rPr>
          <w:t xml:space="preserve">Základným princípom </w:t>
        </w:r>
      </w:ins>
      <w:ins w:id="1748" w:author="Adriana Giménez" w:date="2021-03-17T00:22:00Z">
        <w:r w:rsidR="002069F0" w:rsidRPr="002069F0">
          <w:rPr>
            <w:rFonts w:ascii="Arial Narrow" w:hAnsi="Arial Narrow" w:cs="Arial Narrow"/>
          </w:rPr>
          <w:t>administrácie</w:t>
        </w:r>
      </w:ins>
      <w:ins w:id="1749" w:author="Adriana Giménez" w:date="2021-03-17T00:13:00Z">
        <w:r w:rsidRPr="002069F0">
          <w:rPr>
            <w:rFonts w:ascii="Arial Narrow" w:hAnsi="Arial Narrow" w:cs="Arial Narrow"/>
          </w:rPr>
          <w:t xml:space="preserve"> ITMS2014+ je </w:t>
        </w:r>
        <w:r w:rsidR="002069F0" w:rsidRPr="005172B0">
          <w:rPr>
            <w:rFonts w:ascii="Arial Narrow" w:hAnsi="Arial Narrow" w:cs="Arial Narrow"/>
          </w:rPr>
          <w:t xml:space="preserve">kolektívna administrácia </w:t>
        </w:r>
        <w:r w:rsidRPr="005172B0">
          <w:rPr>
            <w:rFonts w:ascii="Arial Narrow" w:hAnsi="Arial Narrow" w:cs="Arial Narrow"/>
          </w:rPr>
          <w:t>s hierarchickou deľbou právomocí vychádzajúcou z konsenzuálneho rozhodovania</w:t>
        </w:r>
        <w:r w:rsidRPr="00791BB4">
          <w:rPr>
            <w:rFonts w:ascii="Arial Narrow" w:hAnsi="Arial Narrow" w:cs="Arial Narrow"/>
          </w:rPr>
          <w:t xml:space="preserve"> bez spochybnenia právomocí CKO a CO, ktoré zodpovedajú za oblasť metodického riadenia procesov implementácie EŠIF.</w:t>
        </w:r>
        <w:r w:rsidRPr="00A43838">
          <w:rPr>
            <w:rFonts w:ascii="Arial Narrow" w:hAnsi="Arial Narrow" w:cs="Arial Narrow"/>
          </w:rPr>
          <w:t xml:space="preserve">  </w:t>
        </w:r>
      </w:ins>
    </w:p>
    <w:p w14:paraId="4E6AEB66" w14:textId="77777777" w:rsidR="00843ED6" w:rsidRPr="00A43838" w:rsidRDefault="00843ED6" w:rsidP="00843ED6">
      <w:pPr>
        <w:spacing w:before="120"/>
        <w:ind w:firstLine="720"/>
        <w:jc w:val="both"/>
        <w:rPr>
          <w:ins w:id="1750" w:author="Adriana Giménez" w:date="2021-03-17T00:13:00Z"/>
          <w:rFonts w:ascii="Arial Narrow" w:hAnsi="Arial Narrow" w:cs="Arial Narrow"/>
        </w:rPr>
      </w:pPr>
      <w:ins w:id="1751" w:author="Adriana Giménez" w:date="2021-03-17T00:13:00Z">
        <w:r w:rsidRPr="00791BB4">
          <w:rPr>
            <w:rFonts w:ascii="Arial Narrow" w:hAnsi="Arial Narrow" w:cs="Arial Narrow"/>
          </w:rPr>
          <w:t xml:space="preserve">Druhým princípom je </w:t>
        </w:r>
        <w:r w:rsidRPr="005172B0">
          <w:rPr>
            <w:rFonts w:ascii="Arial Narrow" w:hAnsi="Arial Narrow" w:cs="Arial Narrow"/>
          </w:rPr>
          <w:t>adresné delegovanie právomocí a zodpovednosti za procesy súvisiace s prevádzkovaním ITMS2014+</w:t>
        </w:r>
        <w:r w:rsidRPr="00791BB4">
          <w:rPr>
            <w:rFonts w:ascii="Arial Narrow" w:hAnsi="Arial Narrow" w:cs="Arial Narrow"/>
          </w:rPr>
          <w:t xml:space="preserve"> a to najmä: procesy administrovania ITMS2014+ na jednotlivých úrovniach, správa a aktualizácia číselníkov, správa workflowov, správa ukazovateľov, riadenie procesov zavádzania zmien a pod.</w:t>
        </w:r>
      </w:ins>
    </w:p>
    <w:p w14:paraId="76D59539" w14:textId="5BA76DB3" w:rsidR="00843ED6" w:rsidRDefault="00707A86" w:rsidP="00843ED6">
      <w:pPr>
        <w:pStyle w:val="Nadpis2"/>
        <w:rPr>
          <w:ins w:id="1752" w:author="Adriana Giménez" w:date="2021-03-17T00:13:00Z"/>
        </w:rPr>
      </w:pPr>
      <w:bookmarkStart w:id="1753" w:name="_Toc67860569"/>
      <w:ins w:id="1754" w:author="Adriana Giménez" w:date="2021-03-25T10:04:00Z">
        <w:r>
          <w:t xml:space="preserve">6.2 </w:t>
        </w:r>
      </w:ins>
      <w:ins w:id="1755" w:author="Adriana Giménez" w:date="2021-03-17T00:13:00Z">
        <w:r w:rsidR="00843ED6">
          <w:t>Úrovne</w:t>
        </w:r>
        <w:r w:rsidR="00843ED6" w:rsidRPr="00355C20">
          <w:t xml:space="preserve"> administrácie systému</w:t>
        </w:r>
        <w:bookmarkEnd w:id="1753"/>
        <w:r w:rsidR="00843ED6" w:rsidRPr="00355C20">
          <w:t xml:space="preserve"> </w:t>
        </w:r>
      </w:ins>
    </w:p>
    <w:p w14:paraId="7ACA9E7E" w14:textId="77777777" w:rsidR="00843ED6" w:rsidRPr="00791BB4" w:rsidDel="00843ED6" w:rsidRDefault="00843ED6">
      <w:pPr>
        <w:spacing w:before="120" w:after="120"/>
        <w:rPr>
          <w:del w:id="1756" w:author="Adriana Giménez" w:date="2021-03-17T00:13:00Z"/>
        </w:rPr>
        <w:pPrChange w:id="1757" w:author="Adriana Giménez" w:date="2021-03-17T00:44:00Z">
          <w:pPr>
            <w:pStyle w:val="Nadpis2"/>
          </w:pPr>
        </w:pPrChange>
      </w:pPr>
    </w:p>
    <w:p w14:paraId="4A2F5277" w14:textId="77777777" w:rsidR="003E2A8B" w:rsidRPr="00A43838" w:rsidRDefault="003E2A8B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bookmarkStart w:id="1758" w:name="_Toc419287905"/>
      <w:r w:rsidRPr="00A43838">
        <w:rPr>
          <w:rFonts w:ascii="Arial Narrow" w:hAnsi="Arial Narrow" w:cs="Arial Narrow"/>
        </w:rPr>
        <w:t>Administrátor databázy a aplikácie –</w:t>
      </w:r>
      <w:del w:id="1759" w:author="Adriana Giménez" w:date="2021-03-17T00:38:00Z">
        <w:r w:rsidRPr="00A43838" w:rsidDel="00CE6534">
          <w:rPr>
            <w:rFonts w:ascii="Arial Narrow" w:hAnsi="Arial Narrow" w:cs="Arial Narrow"/>
          </w:rPr>
          <w:delText xml:space="preserve"> </w:delText>
        </w:r>
      </w:del>
      <w:ins w:id="1760" w:author="Adriana Giménez" w:date="2021-03-17T00:38:00Z">
        <w:r w:rsidR="00CE6534">
          <w:rPr>
            <w:rFonts w:ascii="Arial Narrow" w:hAnsi="Arial Narrow" w:cs="Arial Narrow"/>
          </w:rPr>
          <w:t xml:space="preserve"> </w:t>
        </w:r>
      </w:ins>
      <w:del w:id="1761" w:author="Adriana Giménez" w:date="2021-03-17T00:38:00Z">
        <w:r w:rsidRPr="00A43838" w:rsidDel="00CE6534">
          <w:rPr>
            <w:rFonts w:ascii="Arial Narrow" w:hAnsi="Arial Narrow" w:cs="Arial Narrow"/>
          </w:rPr>
          <w:delText xml:space="preserve">používateľ </w:delText>
        </w:r>
      </w:del>
      <w:r w:rsidRPr="00A43838">
        <w:rPr>
          <w:rFonts w:ascii="Arial Narrow" w:hAnsi="Arial Narrow" w:cs="Arial Narrow"/>
        </w:rPr>
        <w:t>zodpovedá za administráciu systému na úrovni aplikácie a databázy. Túto úlohu zabezpečuje prevádzkovateľ ITMS2014+</w:t>
      </w:r>
      <w:ins w:id="1762" w:author="Adriana Giménez" w:date="2021-03-17T00:35:00Z">
        <w:r w:rsidR="002B55D8">
          <w:rPr>
            <w:rFonts w:ascii="Arial Narrow" w:hAnsi="Arial Narrow" w:cs="Arial Narrow"/>
          </w:rPr>
          <w:t>, ktorým je DataCentrum</w:t>
        </w:r>
      </w:ins>
      <w:r w:rsidRPr="00A43838">
        <w:rPr>
          <w:rFonts w:ascii="Arial Narrow" w:hAnsi="Arial Narrow" w:cs="Arial Narrow"/>
        </w:rPr>
        <w:t xml:space="preserve">. </w:t>
      </w:r>
      <w:del w:id="1763" w:author="Adriana Giménez" w:date="2021-03-17T00:44:00Z">
        <w:r w:rsidRPr="005172B0" w:rsidDel="00CE6534">
          <w:rPr>
            <w:rFonts w:ascii="Arial Narrow" w:hAnsi="Arial Narrow" w:cs="Arial Narrow"/>
            <w:strike/>
          </w:rPr>
          <w:delText>Jeho činnosť je predmetom tohto manuálu len v prípade úloh spojených s prácou ostatných používateľov systému.</w:delText>
        </w:r>
      </w:del>
      <w:bookmarkEnd w:id="1758"/>
    </w:p>
    <w:p w14:paraId="147B8177" w14:textId="77777777" w:rsidR="003E2A8B" w:rsidRPr="00A43838" w:rsidRDefault="003E2A8B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764" w:name="_Toc419287906"/>
      <w:r w:rsidRPr="00A43838">
        <w:rPr>
          <w:rFonts w:ascii="Arial Narrow" w:hAnsi="Arial Narrow" w:cs="Arial Narrow"/>
        </w:rPr>
        <w:t>Manažér ITMS</w:t>
      </w:r>
      <w:ins w:id="1765" w:author="Adriana Giménez" w:date="2021-03-24T01:32:00Z">
        <w:r w:rsidR="0064397F">
          <w:rPr>
            <w:rFonts w:ascii="Arial Narrow" w:hAnsi="Arial Narrow" w:cs="Arial Narrow"/>
          </w:rPr>
          <w:t xml:space="preserve"> </w:t>
        </w:r>
      </w:ins>
      <w:del w:id="1766" w:author="Adriana Giménez" w:date="2021-03-24T01:32:00Z">
        <w:r w:rsidRPr="00A43838" w:rsidDel="0064397F">
          <w:rPr>
            <w:rFonts w:ascii="Arial Narrow" w:hAnsi="Arial Narrow" w:cs="Arial Narrow"/>
          </w:rPr>
          <w:delText xml:space="preserve">2014+ </w:delText>
        </w:r>
      </w:del>
      <w:r w:rsidRPr="00A43838">
        <w:rPr>
          <w:rFonts w:ascii="Arial Narrow" w:hAnsi="Arial Narrow" w:cs="Arial Narrow"/>
        </w:rPr>
        <w:t xml:space="preserve">v DataCentre – zodpovedá za administráciu orgánov a používateľov </w:t>
      </w:r>
      <w:ins w:id="1767" w:author="Adriana Giménez" w:date="2021-03-17T00:38:00Z">
        <w:r w:rsidR="00CE6534">
          <w:rPr>
            <w:rFonts w:ascii="Arial Narrow" w:hAnsi="Arial Narrow" w:cs="Arial Narrow"/>
          </w:rPr>
          <w:t>NČ a VČ</w:t>
        </w:r>
      </w:ins>
      <w:del w:id="1768" w:author="Adriana Giménez" w:date="2021-03-17T00:38:00Z">
        <w:r w:rsidRPr="00A43838" w:rsidDel="00CE6534">
          <w:rPr>
            <w:rFonts w:ascii="Arial Narrow" w:hAnsi="Arial Narrow" w:cs="Arial Narrow"/>
          </w:rPr>
          <w:delText>neverejnej a verejnej časti</w:delText>
        </w:r>
      </w:del>
      <w:r w:rsidRPr="00A43838">
        <w:rPr>
          <w:rFonts w:ascii="Arial Narrow" w:hAnsi="Arial Narrow" w:cs="Arial Narrow"/>
        </w:rPr>
        <w:t xml:space="preserve"> ITMS2014+. Zriaďuje, mení a blokuje používateľské kontá, rieši problémy spojené s heslami a prístupom používateľov. Zabezpečuje počiatočné pridelenie PPO používateľom ITMS2014+. </w:t>
      </w:r>
      <w:del w:id="1769" w:author="Adriana Giménez" w:date="2021-03-17T00:39:00Z">
        <w:r w:rsidRPr="00A43838" w:rsidDel="00CE6534">
          <w:rPr>
            <w:rFonts w:ascii="Arial Narrow" w:hAnsi="Arial Narrow" w:cs="Arial Narrow"/>
          </w:rPr>
          <w:delText>Jeho činnosť zabezpečuje prevádzkovateľ ITMS2014+.</w:delText>
        </w:r>
      </w:del>
      <w:bookmarkEnd w:id="1764"/>
    </w:p>
    <w:p w14:paraId="61226ABA" w14:textId="77777777" w:rsidR="003E2A8B" w:rsidRPr="00A43838" w:rsidRDefault="003E2A8B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770" w:name="_Toc419287907"/>
      <w:r w:rsidRPr="00A43838">
        <w:rPr>
          <w:rFonts w:ascii="Arial Narrow" w:hAnsi="Arial Narrow" w:cs="Arial Narrow"/>
        </w:rPr>
        <w:t>Manažér ITMS</w:t>
      </w:r>
      <w:ins w:id="1771" w:author="Adriana Giménez" w:date="2021-03-24T01:32:00Z">
        <w:r w:rsidR="0064397F">
          <w:rPr>
            <w:rFonts w:ascii="Arial Narrow" w:hAnsi="Arial Narrow" w:cs="Arial Narrow"/>
          </w:rPr>
          <w:t xml:space="preserve"> </w:t>
        </w:r>
      </w:ins>
      <w:del w:id="1772" w:author="Adriana Giménez" w:date="2021-03-24T01:32:00Z">
        <w:r w:rsidRPr="00A43838" w:rsidDel="0064397F">
          <w:rPr>
            <w:rFonts w:ascii="Arial Narrow" w:hAnsi="Arial Narrow" w:cs="Arial Narrow"/>
          </w:rPr>
          <w:delText xml:space="preserve">2014+ </w:delText>
        </w:r>
      </w:del>
      <w:r w:rsidR="00303DF8">
        <w:rPr>
          <w:rFonts w:ascii="Arial Narrow" w:hAnsi="Arial Narrow" w:cs="Arial Narrow"/>
        </w:rPr>
        <w:t xml:space="preserve">na </w:t>
      </w:r>
      <w:r w:rsidRPr="00A43838">
        <w:rPr>
          <w:rFonts w:ascii="Arial Narrow" w:hAnsi="Arial Narrow" w:cs="Arial Narrow"/>
        </w:rPr>
        <w:t>CKO/</w:t>
      </w:r>
      <w:del w:id="1773" w:author="Adriana Giménez" w:date="2021-03-17T00:39:00Z">
        <w:r w:rsidRPr="00A43838" w:rsidDel="00CE6534">
          <w:rPr>
            <w:rFonts w:ascii="Arial Narrow" w:hAnsi="Arial Narrow" w:cs="Arial Narrow"/>
          </w:rPr>
          <w:delText> </w:delText>
        </w:r>
      </w:del>
      <w:r w:rsidRPr="00A43838">
        <w:rPr>
          <w:rFonts w:ascii="Arial Narrow" w:hAnsi="Arial Narrow" w:cs="Arial Narrow"/>
        </w:rPr>
        <w:t xml:space="preserve">CO – zodpovedá za inicializačné nastavenia systému na najvyššej úrovni, spravuje PPO, systémové číselníky, workflowy a pod. </w:t>
      </w:r>
      <w:del w:id="1774" w:author="Adriana Giménez" w:date="2021-03-17T00:41:00Z">
        <w:r w:rsidRPr="00A43838" w:rsidDel="00CE6534">
          <w:rPr>
            <w:rFonts w:ascii="Arial Narrow" w:hAnsi="Arial Narrow" w:cs="Arial Narrow"/>
          </w:rPr>
          <w:delText>Jeho činnosť zabezpečuje CKO, v určitých prípadoch CO.</w:delText>
        </w:r>
      </w:del>
      <w:bookmarkEnd w:id="1770"/>
    </w:p>
    <w:p w14:paraId="006539C4" w14:textId="77777777" w:rsidR="003E2A8B" w:rsidRDefault="003601AE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775" w:name="_Toc419287908"/>
      <w:r>
        <w:rPr>
          <w:rFonts w:ascii="Arial Narrow" w:hAnsi="Arial Narrow" w:cs="Arial Narrow"/>
        </w:rPr>
        <w:t>Manažér ITMS</w:t>
      </w:r>
      <w:ins w:id="1776" w:author="Adriana Giménez" w:date="2021-03-24T01:32:00Z">
        <w:r w:rsidR="0064397F">
          <w:rPr>
            <w:rFonts w:ascii="Arial Narrow" w:hAnsi="Arial Narrow" w:cs="Arial Narrow"/>
          </w:rPr>
          <w:t xml:space="preserve"> </w:t>
        </w:r>
      </w:ins>
      <w:del w:id="1777" w:author="Adriana Giménez" w:date="2021-03-24T01:32:00Z">
        <w:r w:rsidDel="0064397F">
          <w:rPr>
            <w:rFonts w:ascii="Arial Narrow" w:hAnsi="Arial Narrow" w:cs="Arial Narrow"/>
          </w:rPr>
          <w:delText xml:space="preserve">2014+ </w:delText>
        </w:r>
      </w:del>
      <w:r>
        <w:rPr>
          <w:rFonts w:ascii="Arial Narrow" w:hAnsi="Arial Narrow" w:cs="Arial Narrow"/>
        </w:rPr>
        <w:t>na RO/SO</w:t>
      </w:r>
      <w:r w:rsidR="00CE5CDD">
        <w:rPr>
          <w:rFonts w:ascii="Arial Narrow" w:hAnsi="Arial Narrow" w:cs="Arial Narrow"/>
        </w:rPr>
        <w:t> </w:t>
      </w:r>
      <w:r w:rsidR="003E2A8B" w:rsidRPr="00A43838">
        <w:rPr>
          <w:rFonts w:ascii="Arial Narrow" w:hAnsi="Arial Narrow" w:cs="Arial Narrow"/>
        </w:rPr>
        <w:t xml:space="preserve">– zodpovedá za inicializačné nastavenia systému na úrovni príslušného </w:t>
      </w:r>
      <w:r w:rsidR="00CE5CDD">
        <w:rPr>
          <w:rFonts w:ascii="Arial Narrow" w:hAnsi="Arial Narrow" w:cs="Arial Narrow"/>
        </w:rPr>
        <w:t>subjektu</w:t>
      </w:r>
      <w:r w:rsidR="003E2A8B" w:rsidRPr="00A43838">
        <w:rPr>
          <w:rFonts w:ascii="Arial Narrow" w:hAnsi="Arial Narrow" w:cs="Arial Narrow"/>
        </w:rPr>
        <w:t>, spravuje priradenia používateľských rolí pou</w:t>
      </w:r>
      <w:r w:rsidR="00CE5CDD">
        <w:rPr>
          <w:rFonts w:ascii="Arial Narrow" w:hAnsi="Arial Narrow" w:cs="Arial Narrow"/>
        </w:rPr>
        <w:t>žívateľov v rámci svojho subjektu a k nemu príslušného orgánu/ov</w:t>
      </w:r>
      <w:r w:rsidR="003E2A8B" w:rsidRPr="00A43838">
        <w:rPr>
          <w:rFonts w:ascii="Arial Narrow" w:hAnsi="Arial Narrow" w:cs="Arial Narrow"/>
        </w:rPr>
        <w:t xml:space="preserve">. </w:t>
      </w:r>
      <w:del w:id="1778" w:author="Adriana Giménez" w:date="2021-03-17T00:41:00Z">
        <w:r w:rsidR="003E2A8B" w:rsidRPr="00A43838" w:rsidDel="00CE6534">
          <w:rPr>
            <w:rFonts w:ascii="Arial Narrow" w:hAnsi="Arial Narrow" w:cs="Arial Narrow"/>
          </w:rPr>
          <w:delText>Jeho č</w:delText>
        </w:r>
        <w:r w:rsidDel="00CE6534">
          <w:rPr>
            <w:rFonts w:ascii="Arial Narrow" w:hAnsi="Arial Narrow" w:cs="Arial Narrow"/>
          </w:rPr>
          <w:delText>innosť zabezpečuje RO príp. SO</w:delText>
        </w:r>
        <w:r w:rsidR="003E2A8B" w:rsidRPr="00A43838" w:rsidDel="00CE6534">
          <w:rPr>
            <w:rFonts w:ascii="Arial Narrow" w:hAnsi="Arial Narrow" w:cs="Arial Narrow"/>
          </w:rPr>
          <w:delText>.</w:delText>
        </w:r>
        <w:bookmarkEnd w:id="1775"/>
        <w:r w:rsidR="003E2A8B" w:rsidRPr="00A43838" w:rsidDel="00CE6534">
          <w:rPr>
            <w:rFonts w:ascii="Arial Narrow" w:hAnsi="Arial Narrow" w:cs="Arial Narrow"/>
          </w:rPr>
          <w:delText xml:space="preserve"> </w:delText>
        </w:r>
      </w:del>
    </w:p>
    <w:p w14:paraId="4665BFA9" w14:textId="77777777" w:rsidR="00CE5CDD" w:rsidRPr="00A43838" w:rsidRDefault="00CE5CDD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Manažér</w:t>
      </w:r>
      <w:r w:rsidR="00303DF8">
        <w:rPr>
          <w:rFonts w:ascii="Arial Narrow" w:hAnsi="Arial Narrow" w:cs="Arial Narrow"/>
        </w:rPr>
        <w:t xml:space="preserve"> ITMS</w:t>
      </w:r>
      <w:ins w:id="1779" w:author="Adriana Giménez" w:date="2021-03-24T01:32:00Z">
        <w:r w:rsidR="0064397F">
          <w:rPr>
            <w:rFonts w:ascii="Arial Narrow" w:hAnsi="Arial Narrow" w:cs="Arial Narrow"/>
          </w:rPr>
          <w:t xml:space="preserve"> </w:t>
        </w:r>
      </w:ins>
      <w:del w:id="1780" w:author="Adriana Giménez" w:date="2021-03-24T01:32:00Z">
        <w:r w:rsidR="002B26FB" w:rsidDel="0064397F">
          <w:rPr>
            <w:rFonts w:ascii="Arial Narrow" w:hAnsi="Arial Narrow" w:cs="Arial Narrow"/>
          </w:rPr>
          <w:delText>2014+</w:delText>
        </w:r>
      </w:del>
      <w:ins w:id="1781" w:author="Adriana Giménez" w:date="2021-03-17T00:42:00Z">
        <w:r w:rsidR="00CE6534">
          <w:rPr>
            <w:rFonts w:ascii="Arial Narrow" w:hAnsi="Arial Narrow" w:cs="Arial Narrow"/>
          </w:rPr>
          <w:t>v oblasti</w:t>
        </w:r>
      </w:ins>
      <w:ins w:id="1782" w:author="Adriana Giménez" w:date="2021-03-17T00:41:00Z">
        <w:r w:rsidR="00CE6534">
          <w:rPr>
            <w:rFonts w:ascii="Arial Narrow" w:hAnsi="Arial Narrow" w:cs="Arial Narrow"/>
          </w:rPr>
          <w:t xml:space="preserve"> </w:t>
        </w:r>
      </w:ins>
      <w:del w:id="1783" w:author="Adriana Giménez" w:date="2021-03-17T00:41:00Z">
        <w:r w:rsidDel="00CE6534">
          <w:rPr>
            <w:rFonts w:ascii="Arial Narrow" w:hAnsi="Arial Narrow" w:cs="Arial Narrow"/>
          </w:rPr>
          <w:delText xml:space="preserve"> </w:delText>
        </w:r>
      </w:del>
      <w:r>
        <w:rPr>
          <w:rFonts w:ascii="Arial Narrow" w:hAnsi="Arial Narrow" w:cs="Arial Narrow"/>
        </w:rPr>
        <w:t>PP</w:t>
      </w:r>
      <w:ins w:id="1784" w:author="Adriana Giménez" w:date="2021-03-17T00:42:00Z">
        <w:r w:rsidR="00CE6534">
          <w:rPr>
            <w:rFonts w:ascii="Arial Narrow" w:hAnsi="Arial Narrow" w:cs="Arial Narrow"/>
          </w:rPr>
          <w:t>O</w:t>
        </w:r>
      </w:ins>
      <w:del w:id="1785" w:author="Adriana Giménez" w:date="2021-03-17T00:42:00Z">
        <w:r w:rsidDel="00CE6534">
          <w:rPr>
            <w:rFonts w:ascii="Arial Narrow" w:hAnsi="Arial Narrow" w:cs="Arial Narrow"/>
          </w:rPr>
          <w:delText>O</w:delText>
        </w:r>
      </w:del>
      <w:ins w:id="1786" w:author="Adriana Giménez" w:date="2021-03-17T00:42:00Z">
        <w:r w:rsidR="00CE6534">
          <w:rPr>
            <w:rFonts w:ascii="Arial Narrow" w:hAnsi="Arial Narrow" w:cs="Arial Narrow"/>
          </w:rPr>
          <w:t xml:space="preserve"> (</w:t>
        </w:r>
        <w:r w:rsidR="00CE6534" w:rsidRPr="00CE6534">
          <w:rPr>
            <w:rFonts w:ascii="Arial Narrow" w:hAnsi="Arial Narrow" w:cs="Arial Narrow"/>
          </w:rPr>
          <w:t xml:space="preserve">manažér ITMS na </w:t>
        </w:r>
        <w:r w:rsidR="00CE6534">
          <w:rPr>
            <w:rFonts w:ascii="Arial Narrow" w:hAnsi="Arial Narrow" w:cs="Arial Narrow"/>
          </w:rPr>
          <w:t>iných</w:t>
        </w:r>
        <w:r w:rsidR="00CE6534" w:rsidRPr="00CE6534">
          <w:rPr>
            <w:rFonts w:ascii="Arial Narrow" w:hAnsi="Arial Narrow" w:cs="Arial Narrow"/>
          </w:rPr>
          <w:t xml:space="preserve"> nešpecifikovaných </w:t>
        </w:r>
      </w:ins>
      <w:ins w:id="1787" w:author="Adriana Giménez" w:date="2021-03-17T00:43:00Z">
        <w:r w:rsidR="00CE6534">
          <w:rPr>
            <w:rFonts w:ascii="Arial Narrow" w:hAnsi="Arial Narrow" w:cs="Arial Narrow"/>
          </w:rPr>
          <w:t>orgánoch</w:t>
        </w:r>
      </w:ins>
      <w:ins w:id="1788" w:author="Adriana Giménez" w:date="2021-03-17T00:42:00Z">
        <w:r w:rsidR="00CE6534">
          <w:rPr>
            <w:rFonts w:ascii="Arial Narrow" w:hAnsi="Arial Narrow" w:cs="Arial Narrow"/>
          </w:rPr>
          <w:t>)</w:t>
        </w:r>
      </w:ins>
      <w:r>
        <w:rPr>
          <w:rFonts w:ascii="Arial Narrow" w:hAnsi="Arial Narrow" w:cs="Arial Narrow"/>
        </w:rPr>
        <w:t xml:space="preserve"> – </w:t>
      </w:r>
      <w:r w:rsidR="00967D5D">
        <w:rPr>
          <w:rFonts w:ascii="Arial Narrow" w:hAnsi="Arial Narrow" w:cs="Arial Narrow"/>
        </w:rPr>
        <w:t xml:space="preserve">jeho činnosť je obmedzená výlučne na </w:t>
      </w:r>
      <w:del w:id="1789" w:author="Adriana Giménez" w:date="2021-03-17T00:43:00Z">
        <w:r w:rsidR="00967D5D" w:rsidDel="00CE6534">
          <w:rPr>
            <w:rFonts w:ascii="Arial Narrow" w:hAnsi="Arial Narrow" w:cs="Arial Narrow"/>
          </w:rPr>
          <w:delText>správu</w:delText>
        </w:r>
        <w:r w:rsidRPr="00A43838" w:rsidDel="00CE6534">
          <w:rPr>
            <w:rFonts w:ascii="Arial Narrow" w:hAnsi="Arial Narrow" w:cs="Arial Narrow"/>
          </w:rPr>
          <w:delText xml:space="preserve"> </w:delText>
        </w:r>
        <w:r w:rsidR="00967D5D" w:rsidDel="00CE6534">
          <w:rPr>
            <w:rFonts w:ascii="Arial Narrow" w:hAnsi="Arial Narrow" w:cs="Arial Narrow"/>
          </w:rPr>
          <w:delText>PPO</w:delText>
        </w:r>
        <w:r w:rsidDel="00CE6534">
          <w:rPr>
            <w:rFonts w:ascii="Arial Narrow" w:hAnsi="Arial Narrow" w:cs="Arial Narrow"/>
          </w:rPr>
          <w:delText xml:space="preserve"> v rámci príslušného orgánu.</w:delText>
        </w:r>
      </w:del>
      <w:ins w:id="1790" w:author="Adriana Giménez" w:date="2021-03-17T00:43:00Z">
        <w:r w:rsidR="00CE6534" w:rsidRPr="00CE6534">
          <w:rPr>
            <w:rFonts w:ascii="Arial Narrow" w:hAnsi="Arial Narrow" w:cs="Arial Narrow"/>
          </w:rPr>
          <w:t>administráciu prístupov používateľov zaradených pod jeho orgánom</w:t>
        </w:r>
        <w:r w:rsidR="00CE6534">
          <w:rPr>
            <w:rFonts w:ascii="Arial Narrow" w:hAnsi="Arial Narrow" w:cs="Arial Narrow"/>
          </w:rPr>
          <w:t>.</w:t>
        </w:r>
      </w:ins>
    </w:p>
    <w:p w14:paraId="48769DB9" w14:textId="77777777" w:rsidR="00AE41F2" w:rsidRPr="00E73399" w:rsidRDefault="00AE41F2" w:rsidP="005E7E38">
      <w:pPr>
        <w:pStyle w:val="Nadpis1"/>
      </w:pPr>
      <w:bookmarkStart w:id="1791" w:name="_Toc419287921"/>
      <w:bookmarkStart w:id="1792" w:name="_Toc421279290"/>
      <w:del w:id="1793" w:author="Adriana Giménez" w:date="2021-03-17T00:24:00Z">
        <w:r w:rsidRPr="00E73399" w:rsidDel="002069F0">
          <w:delText>Riešenie technických požiadaviek</w:delText>
        </w:r>
      </w:del>
      <w:bookmarkStart w:id="1794" w:name="_Toc67860570"/>
      <w:ins w:id="1795" w:author="Adriana Giménez" w:date="2021-03-17T00:24:00Z">
        <w:r w:rsidR="00983163" w:rsidRPr="00E73399">
          <w:t>P</w:t>
        </w:r>
        <w:r w:rsidR="002069F0" w:rsidRPr="00E73399">
          <w:t>oskytovanie podpory</w:t>
        </w:r>
      </w:ins>
      <w:r w:rsidRPr="00E73399">
        <w:t xml:space="preserve"> zamestnanco</w:t>
      </w:r>
      <w:ins w:id="1796" w:author="Adriana Giménez" w:date="2021-03-17T00:24:00Z">
        <w:r w:rsidR="002069F0" w:rsidRPr="00E73399">
          <w:t>m</w:t>
        </w:r>
      </w:ins>
      <w:del w:id="1797" w:author="Adriana Giménez" w:date="2021-03-17T00:24:00Z">
        <w:r w:rsidRPr="00E73399" w:rsidDel="002069F0">
          <w:delText>v</w:delText>
        </w:r>
      </w:del>
      <w:r w:rsidRPr="00E73399">
        <w:t xml:space="preserve"> </w:t>
      </w:r>
      <w:del w:id="1798" w:author="Adriana Giménez" w:date="2021-03-17T00:23:00Z">
        <w:r w:rsidRPr="00E73399" w:rsidDel="002069F0">
          <w:delText>RO/SORO</w:delText>
        </w:r>
      </w:del>
      <w:ins w:id="1799" w:author="Adriana Giménez" w:date="2021-03-17T00:23:00Z">
        <w:r w:rsidR="002069F0" w:rsidRPr="00E73399">
          <w:t>orgánov zapojených do riadenia a implementácie EŠIF</w:t>
        </w:r>
      </w:ins>
      <w:del w:id="1800" w:author="Adriana Giménez" w:date="2021-03-17T00:24:00Z">
        <w:r w:rsidRPr="00E73399" w:rsidDel="002069F0">
          <w:delText xml:space="preserve"> v súvislosti</w:delText>
        </w:r>
      </w:del>
      <w:ins w:id="1801" w:author="Adriana Giménez" w:date="2021-03-17T00:24:00Z">
        <w:r w:rsidR="002069F0" w:rsidRPr="00E73399">
          <w:t xml:space="preserve"> pri práci v </w:t>
        </w:r>
      </w:ins>
      <w:del w:id="1802" w:author="Adriana Giménez" w:date="2021-03-17T00:24:00Z">
        <w:r w:rsidRPr="00E73399" w:rsidDel="002069F0">
          <w:delText xml:space="preserve"> s </w:delText>
        </w:r>
      </w:del>
      <w:del w:id="1803" w:author="Adriana Giménez" w:date="2021-03-17T00:23:00Z">
        <w:r w:rsidRPr="00E73399" w:rsidDel="002069F0">
          <w:delText>verejnou a neverejnou časťou</w:delText>
        </w:r>
      </w:del>
      <w:del w:id="1804" w:author="Adriana Giménez" w:date="2021-03-17T00:24:00Z">
        <w:r w:rsidRPr="00E73399" w:rsidDel="002069F0">
          <w:delText xml:space="preserve"> </w:delText>
        </w:r>
      </w:del>
      <w:r w:rsidRPr="00E73399">
        <w:t>ITMS2014</w:t>
      </w:r>
      <w:del w:id="1805" w:author="Adriana Giménez" w:date="2021-03-17T00:23:00Z">
        <w:r w:rsidRPr="00E73399" w:rsidDel="002069F0">
          <w:delText xml:space="preserve"> </w:delText>
        </w:r>
      </w:del>
      <w:r w:rsidRPr="00E73399">
        <w:t>+</w:t>
      </w:r>
      <w:bookmarkEnd w:id="1794"/>
      <w:ins w:id="1806" w:author="Adriana Giménez" w:date="2021-03-24T01:39:00Z">
        <w:r w:rsidR="00135437" w:rsidRPr="00E73399">
          <w:t xml:space="preserve"> </w:t>
        </w:r>
      </w:ins>
    </w:p>
    <w:p w14:paraId="17D6737A" w14:textId="07D21D8F" w:rsidR="003E2A8B" w:rsidRPr="00D25E75" w:rsidDel="0090104D" w:rsidRDefault="003E2A8B">
      <w:pPr>
        <w:jc w:val="both"/>
        <w:rPr>
          <w:del w:id="1807" w:author="Adriana Giménez" w:date="2021-03-03T01:24:00Z"/>
          <w:rFonts w:ascii="Arial Narrow" w:hAnsi="Arial Narrow"/>
          <w:color w:val="FF0000"/>
        </w:rPr>
        <w:pPrChange w:id="1808" w:author="Adriana Giménez" w:date="2021-03-24T01:39:00Z">
          <w:pPr>
            <w:ind w:firstLine="709"/>
            <w:jc w:val="both"/>
          </w:pPr>
        </w:pPrChange>
      </w:pPr>
      <w:bookmarkStart w:id="1809" w:name="_Toc65794571"/>
      <w:bookmarkEnd w:id="1791"/>
      <w:bookmarkEnd w:id="1792"/>
      <w:bookmarkEnd w:id="1809"/>
    </w:p>
    <w:p w14:paraId="79B5EBA2" w14:textId="529EDDD3" w:rsidR="00707A86" w:rsidRPr="00D25E75" w:rsidRDefault="00197E8A" w:rsidP="00D25E75">
      <w:pPr>
        <w:pStyle w:val="Nadpis2"/>
        <w:ind w:left="0" w:firstLine="0"/>
        <w:rPr>
          <w:ins w:id="1810" w:author="Adriana Giménez" w:date="2021-03-25T10:05:00Z"/>
        </w:rPr>
      </w:pPr>
      <w:bookmarkStart w:id="1811" w:name="_Toc422923769"/>
      <w:bookmarkStart w:id="1812" w:name="_Toc422923865"/>
      <w:bookmarkStart w:id="1813" w:name="_Toc422924051"/>
      <w:bookmarkStart w:id="1814" w:name="_Toc422926536"/>
      <w:bookmarkStart w:id="1815" w:name="_Toc67860571"/>
      <w:bookmarkStart w:id="1816" w:name="_Toc419287924"/>
      <w:bookmarkStart w:id="1817" w:name="_Toc421279291"/>
      <w:bookmarkEnd w:id="1811"/>
      <w:bookmarkEnd w:id="1812"/>
      <w:bookmarkEnd w:id="1813"/>
      <w:bookmarkEnd w:id="1814"/>
      <w:ins w:id="1818" w:author="Adriana Giménez" w:date="2021-03-25T10:39:00Z">
        <w:r>
          <w:t>7.</w:t>
        </w:r>
      </w:ins>
      <w:ins w:id="1819" w:author="Adriana Giménez" w:date="2021-03-25T10:06:00Z">
        <w:r w:rsidR="00707A86">
          <w:t xml:space="preserve">1 </w:t>
        </w:r>
      </w:ins>
      <w:ins w:id="1820" w:author="Adriana Giménez" w:date="2021-03-25T10:05:00Z">
        <w:r w:rsidR="00707A86" w:rsidRPr="00D25E75">
          <w:t xml:space="preserve">Spôsob </w:t>
        </w:r>
      </w:ins>
      <w:ins w:id="1821" w:author="Adriana Giménez" w:date="2021-03-25T10:06:00Z">
        <w:r w:rsidR="00707A86">
          <w:t>zasielania</w:t>
        </w:r>
      </w:ins>
      <w:ins w:id="1822" w:author="Adriana Giménez" w:date="2021-03-25T10:05:00Z">
        <w:r w:rsidR="00707A86" w:rsidRPr="00D25E75">
          <w:t xml:space="preserve"> žiadostí o technickú podporu</w:t>
        </w:r>
        <w:bookmarkEnd w:id="1815"/>
        <w:r w:rsidR="00707A86" w:rsidRPr="00D25E75">
          <w:t xml:space="preserve"> </w:t>
        </w:r>
      </w:ins>
    </w:p>
    <w:p w14:paraId="64FBC908" w14:textId="504ECA5B" w:rsidR="003E2A8B" w:rsidRPr="00D25E75" w:rsidDel="0090104D" w:rsidRDefault="00033E8F">
      <w:pPr>
        <w:pStyle w:val="Nadpis2"/>
        <w:spacing w:before="120" w:after="120"/>
        <w:ind w:left="0" w:firstLine="709"/>
        <w:rPr>
          <w:del w:id="1823" w:author="Adriana Giménez" w:date="2021-03-17T00:25:00Z"/>
          <w:rFonts w:ascii="Arial Narrow" w:hAnsi="Arial Narrow" w:cs="Arial Narrow"/>
          <w:b w:val="0"/>
        </w:rPr>
        <w:pPrChange w:id="1824" w:author="Adriana Giménez" w:date="2021-03-24T00:32:00Z">
          <w:pPr>
            <w:pStyle w:val="Nadpis2"/>
          </w:pPr>
        </w:pPrChange>
      </w:pPr>
      <w:ins w:id="1825" w:author="Adriana Giménez" w:date="2021-03-23T01:13:00Z">
        <w:r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V prípade </w:t>
        </w:r>
      </w:ins>
      <w:ins w:id="1826" w:author="Adriana Giménez" w:date="2021-03-23T01:14:00Z">
        <w:r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problémov alebo technických otázok </w:t>
        </w:r>
      </w:ins>
      <w:ins w:id="1827" w:author="Adriana Giménez" w:date="2021-03-23T01:16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>používateľov</w:t>
        </w:r>
      </w:ins>
      <w:ins w:id="1828" w:author="Adriana Giménez" w:date="2021-03-23T01:21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 </w:t>
        </w:r>
      </w:ins>
      <w:ins w:id="1829" w:author="Adriana Giménez" w:date="2021-03-23T01:16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týkajúcich sa práce so systémom ITMS2014+ </w:t>
        </w:r>
      </w:ins>
      <w:ins w:id="1830" w:author="Adriana Giménez" w:date="2021-03-23T01:17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zasielajú  </w:t>
        </w:r>
      </w:ins>
      <w:ins w:id="1831" w:author="Adriana Giménez" w:date="2021-03-23T01:16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orgány neverejnej časti </w:t>
        </w:r>
      </w:ins>
      <w:ins w:id="1832" w:author="Adriana Giménez" w:date="2021-03-23T01:17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>požiadavk</w:t>
        </w:r>
      </w:ins>
      <w:ins w:id="1833" w:author="Adriana Giménez" w:date="2021-03-23T01:18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>u</w:t>
        </w:r>
      </w:ins>
      <w:ins w:id="1834" w:author="Adriana Giménez" w:date="2021-03-23T01:17:00Z">
        <w:r w:rsidR="003519E7" w:rsidRPr="00D25E75">
          <w:rPr>
            <w:rFonts w:ascii="Arial Narrow" w:eastAsia="Times New Roman" w:hAnsi="Arial Narrow" w:cs="Arial Narrow"/>
            <w:color w:val="auto"/>
            <w:sz w:val="24"/>
            <w:szCs w:val="24"/>
          </w:rPr>
          <w:t xml:space="preserve"> na poskytnutie technickej podpory </w:t>
        </w:r>
      </w:ins>
      <w:del w:id="1835" w:author="Adriana Giménez" w:date="2021-03-17T00:25:00Z">
        <w:r w:rsidR="003E2A8B" w:rsidRPr="000B27F5" w:rsidDel="0090104D">
          <w:rPr>
            <w:rFonts w:ascii="Arial Narrow" w:hAnsi="Arial Narrow" w:cs="Arial Narrow"/>
            <w:b w:val="0"/>
          </w:rPr>
          <w:delText>P</w:delText>
        </w:r>
        <w:r w:rsidR="005E7E38" w:rsidRPr="009F55F3" w:rsidDel="0090104D">
          <w:rPr>
            <w:rFonts w:ascii="Arial Narrow" w:hAnsi="Arial Narrow" w:cs="Arial Narrow"/>
          </w:rPr>
          <w:delText xml:space="preserve">odpora zo strany prevádzkovateľa systému ITMS2014+ </w:delText>
        </w:r>
        <w:bookmarkEnd w:id="1816"/>
        <w:bookmarkEnd w:id="1817"/>
      </w:del>
    </w:p>
    <w:p w14:paraId="2A5C1E8F" w14:textId="77777777" w:rsidR="003E2A8B" w:rsidRPr="009F55F3" w:rsidDel="002069F0" w:rsidRDefault="003E2A8B">
      <w:pPr>
        <w:spacing w:before="120" w:after="120"/>
        <w:jc w:val="both"/>
        <w:rPr>
          <w:del w:id="1836" w:author="Adriana Giménez" w:date="2021-03-17T00:23:00Z"/>
          <w:rFonts w:ascii="Arial Narrow" w:hAnsi="Arial Narrow" w:cs="Arial Narrow"/>
        </w:rPr>
        <w:pPrChange w:id="1837" w:author="Adriana Giménez" w:date="2021-03-24T00:32:00Z">
          <w:pPr>
            <w:jc w:val="both"/>
          </w:pPr>
        </w:pPrChange>
      </w:pPr>
    </w:p>
    <w:p w14:paraId="2B0D27F2" w14:textId="3E0DF2BC" w:rsidR="003519E7" w:rsidRPr="003E2721" w:rsidRDefault="003E2A8B" w:rsidP="00D25E75">
      <w:pPr>
        <w:shd w:val="clear" w:color="auto" w:fill="FFFFFF" w:themeFill="background1"/>
        <w:spacing w:before="120" w:after="120"/>
        <w:jc w:val="both"/>
        <w:rPr>
          <w:ins w:id="1838" w:author="Adriana Giménez" w:date="2021-03-23T01:19:00Z"/>
          <w:rFonts w:ascii="Arial Narrow" w:hAnsi="Arial Narrow" w:cs="Arial Narrow"/>
        </w:rPr>
      </w:pPr>
      <w:del w:id="1839" w:author="Adriana Giménez" w:date="2021-03-17T00:25:00Z">
        <w:r w:rsidRPr="009F55F3" w:rsidDel="0090104D">
          <w:rPr>
            <w:rFonts w:ascii="Arial Narrow" w:hAnsi="Arial Narrow" w:cs="Arial Narrow"/>
          </w:rPr>
          <w:delText>Všetci používatelia</w:delText>
        </w:r>
      </w:del>
      <w:del w:id="1840" w:author="Adriana Giménez" w:date="2021-03-23T01:18:00Z">
        <w:r w:rsidRPr="009F55F3" w:rsidDel="003519E7">
          <w:rPr>
            <w:rFonts w:ascii="Arial Narrow" w:hAnsi="Arial Narrow" w:cs="Arial Narrow"/>
          </w:rPr>
          <w:delText xml:space="preserve"> ITMS2014+ majú možnosť obracať sa so svojimi požiadavkami </w:delText>
        </w:r>
      </w:del>
      <w:r w:rsidRPr="009F55F3">
        <w:rPr>
          <w:rFonts w:ascii="Arial Narrow" w:hAnsi="Arial Narrow" w:cs="Arial Narrow"/>
        </w:rPr>
        <w:t>na</w:t>
      </w:r>
      <w:r w:rsidRPr="00581F16">
        <w:rPr>
          <w:rFonts w:ascii="Arial Narrow" w:hAnsi="Arial Narrow" w:cs="Arial Narrow"/>
        </w:rPr>
        <w:t xml:space="preserve"> </w:t>
      </w:r>
      <w:r w:rsidRPr="00C24E4F">
        <w:rPr>
          <w:rFonts w:ascii="Arial Narrow" w:hAnsi="Arial Narrow" w:cs="Arial Narrow"/>
        </w:rPr>
        <w:t xml:space="preserve">prevádzkovateľa systému, </w:t>
      </w:r>
      <w:ins w:id="1841" w:author="Adriana Giménez" w:date="2021-03-25T17:16:00Z">
        <w:r w:rsidR="009F55F3">
          <w:rPr>
            <w:rFonts w:ascii="Arial Narrow" w:hAnsi="Arial Narrow" w:cs="Arial Narrow"/>
          </w:rPr>
          <w:t>t.j. Data</w:t>
        </w:r>
      </w:ins>
      <w:ins w:id="1842" w:author="Adriana Giménez" w:date="2021-03-25T17:17:00Z">
        <w:r w:rsidR="009F55F3">
          <w:rPr>
            <w:rFonts w:ascii="Arial Narrow" w:hAnsi="Arial Narrow" w:cs="Arial Narrow"/>
          </w:rPr>
          <w:t xml:space="preserve">Centrum, </w:t>
        </w:r>
      </w:ins>
      <w:ins w:id="1843" w:author="Adriana Giménez" w:date="2021-03-23T01:23:00Z">
        <w:r w:rsidR="003519E7" w:rsidRPr="003E2721">
          <w:rPr>
            <w:rFonts w:ascii="Arial Narrow" w:hAnsi="Arial Narrow" w:cs="Arial Narrow"/>
          </w:rPr>
          <w:t xml:space="preserve">konkrétne </w:t>
        </w:r>
      </w:ins>
      <w:ins w:id="1844" w:author="Adriana Giménez" w:date="2021-03-25T17:17:00Z">
        <w:r w:rsidR="009F55F3">
          <w:rPr>
            <w:rFonts w:ascii="Arial Narrow" w:hAnsi="Arial Narrow" w:cs="Arial Narrow"/>
          </w:rPr>
          <w:t xml:space="preserve">na </w:t>
        </w:r>
      </w:ins>
      <w:ins w:id="1845" w:author="Adriana Giménez" w:date="2021-03-23T01:23:00Z">
        <w:r w:rsidR="003519E7" w:rsidRPr="00C24E4F">
          <w:rPr>
            <w:rFonts w:ascii="Arial Narrow" w:hAnsi="Arial Narrow" w:cs="Arial Narrow"/>
          </w:rPr>
          <w:t xml:space="preserve">Centrum podpory užívateľov </w:t>
        </w:r>
      </w:ins>
      <w:ins w:id="1846" w:author="Adriana Giménez" w:date="2021-03-25T17:17:00Z">
        <w:r w:rsidR="009F55F3">
          <w:rPr>
            <w:rFonts w:ascii="Arial Narrow" w:hAnsi="Arial Narrow" w:cs="Arial Narrow"/>
          </w:rPr>
          <w:t>v DC (ďalej aj „CPU“)</w:t>
        </w:r>
      </w:ins>
      <w:ins w:id="1847" w:author="Adriana Giménez" w:date="2021-03-23T01:23:00Z">
        <w:r w:rsidR="003519E7" w:rsidRPr="00C24E4F">
          <w:rPr>
            <w:rFonts w:ascii="Arial Narrow" w:hAnsi="Arial Narrow" w:cs="Arial Narrow"/>
          </w:rPr>
          <w:t>,</w:t>
        </w:r>
        <w:r w:rsidR="003519E7" w:rsidRPr="003E2721" w:rsidDel="003519E7">
          <w:rPr>
            <w:rFonts w:ascii="Arial Narrow" w:hAnsi="Arial Narrow" w:cs="Arial Narrow"/>
          </w:rPr>
          <w:t xml:space="preserve"> </w:t>
        </w:r>
      </w:ins>
      <w:del w:id="1848" w:author="Adriana Giménez" w:date="2021-03-23T01:18:00Z">
        <w:r w:rsidRPr="00C24E4F" w:rsidDel="003519E7">
          <w:rPr>
            <w:rFonts w:ascii="Arial Narrow" w:hAnsi="Arial Narrow" w:cs="Arial Narrow"/>
          </w:rPr>
          <w:delText xml:space="preserve">ktorý </w:delText>
        </w:r>
      </w:del>
      <w:ins w:id="1849" w:author="Adriana Giménez" w:date="2021-03-23T01:18:00Z">
        <w:r w:rsidR="003519E7" w:rsidRPr="003E2721">
          <w:rPr>
            <w:rFonts w:ascii="Arial Narrow" w:hAnsi="Arial Narrow" w:cs="Arial Narrow"/>
          </w:rPr>
          <w:t xml:space="preserve">a </w:t>
        </w:r>
      </w:ins>
      <w:ins w:id="1850" w:author="Adriana Giménez" w:date="2021-03-23T01:19:00Z">
        <w:r w:rsidR="003519E7" w:rsidRPr="003E2721">
          <w:rPr>
            <w:rFonts w:ascii="Arial Narrow" w:hAnsi="Arial Narrow" w:cs="Arial Narrow"/>
          </w:rPr>
          <w:t>to</w:t>
        </w:r>
      </w:ins>
      <w:ins w:id="1851" w:author="Adriana Giménez" w:date="2021-03-23T01:18:00Z">
        <w:r w:rsidR="003519E7" w:rsidRPr="00C24E4F">
          <w:rPr>
            <w:rFonts w:ascii="Arial Narrow" w:hAnsi="Arial Narrow" w:cs="Arial Narrow"/>
          </w:rPr>
          <w:t xml:space="preserve"> </w:t>
        </w:r>
      </w:ins>
      <w:r w:rsidRPr="00C24E4F">
        <w:rPr>
          <w:rFonts w:ascii="Arial Narrow" w:hAnsi="Arial Narrow" w:cs="Arial Narrow"/>
        </w:rPr>
        <w:t>prostredníctvom</w:t>
      </w:r>
      <w:ins w:id="1852" w:author="Adriana Giménez" w:date="2021-03-23T01:19:00Z">
        <w:r w:rsidR="003519E7" w:rsidRPr="003E2721">
          <w:rPr>
            <w:rFonts w:ascii="Arial Narrow" w:hAnsi="Arial Narrow" w:cs="Arial Narrow"/>
          </w:rPr>
          <w:t>:</w:t>
        </w:r>
      </w:ins>
    </w:p>
    <w:p w14:paraId="32C23A25" w14:textId="42D9915A" w:rsidR="003519E7" w:rsidRPr="00BD52C2" w:rsidRDefault="003519E7" w:rsidP="00D25E75">
      <w:pPr>
        <w:pStyle w:val="Odsekzoznamu"/>
  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          <w:ins w:id="1853" w:author="Adriana Giménez" w:date="2021-03-23T01:19:00Z"/>
          <w:rFonts w:ascii="Arial Narrow" w:hAnsi="Arial Narrow" w:cs="Arial Narrow"/>
        </w:rPr>
      </w:pPr>
      <w:ins w:id="1854" w:author="Adriana Giménez" w:date="2021-03-23T01:19:00Z">
        <w:r w:rsidRPr="000B27F5">
          <w:rPr>
            <w:rFonts w:ascii="Arial Narrow" w:hAnsi="Arial Narrow" w:cs="Arial Narrow"/>
          </w:rPr>
          <w:t xml:space="preserve">vytvorenia </w:t>
        </w:r>
      </w:ins>
      <w:ins w:id="1855" w:author="Adriana Giménez" w:date="2021-03-23T01:25:00Z">
        <w:r w:rsidRPr="00BD52C2">
          <w:rPr>
            <w:rFonts w:ascii="Arial Narrow" w:hAnsi="Arial Narrow" w:cs="Arial Narrow"/>
          </w:rPr>
          <w:t xml:space="preserve">hlásenia </w:t>
        </w:r>
      </w:ins>
      <w:ins w:id="1856" w:author="Adriana Giménez" w:date="2021-03-23T01:19:00Z">
        <w:r w:rsidRPr="00BD52C2">
          <w:rPr>
            <w:rFonts w:ascii="Arial Narrow" w:hAnsi="Arial Narrow" w:cs="Arial Narrow"/>
          </w:rPr>
          <w:t xml:space="preserve">zápisom do </w:t>
        </w:r>
      </w:ins>
      <w:ins w:id="1857" w:author="Adriana Giménez" w:date="2021-03-23T01:24:00Z">
        <w:r w:rsidRPr="00BD52C2">
          <w:rPr>
            <w:rFonts w:ascii="Arial Narrow" w:hAnsi="Arial Narrow" w:cs="Arial Narrow"/>
          </w:rPr>
          <w:t xml:space="preserve">nástroja </w:t>
        </w:r>
      </w:ins>
      <w:del w:id="1858" w:author="Adriana Giménez" w:date="2021-03-23T01:19:00Z">
        <w:r w:rsidR="003E2A8B" w:rsidRPr="00BD52C2" w:rsidDel="003519E7">
          <w:rPr>
            <w:rFonts w:ascii="Arial Narrow" w:hAnsi="Arial Narrow" w:cs="Arial Narrow"/>
          </w:rPr>
          <w:delText xml:space="preserve"> </w:delText>
        </w:r>
      </w:del>
      <w:del w:id="1859" w:author="Adriana Giménez" w:date="2021-03-25T17:17:00Z">
        <w:r w:rsidR="00855F28" w:rsidRPr="00BD52C2" w:rsidDel="009F55F3">
          <w:rPr>
            <w:rFonts w:ascii="Arial Narrow" w:hAnsi="Arial Narrow" w:cs="Arial Narrow"/>
          </w:rPr>
          <w:delText>H</w:delText>
        </w:r>
      </w:del>
      <w:ins w:id="1860" w:author="Adriana Giménez" w:date="2021-03-25T17:17:00Z">
        <w:r w:rsidR="009F55F3" w:rsidRPr="00BD52C2">
          <w:rPr>
            <w:rFonts w:ascii="Arial Narrow" w:hAnsi="Arial Narrow" w:cs="Arial Narrow"/>
          </w:rPr>
          <w:t>HP</w:t>
        </w:r>
      </w:ins>
      <w:del w:id="1861" w:author="Adriana Giménez" w:date="2021-03-23T01:24:00Z">
        <w:r w:rsidR="00855F28" w:rsidRPr="00BD52C2" w:rsidDel="003519E7">
          <w:rPr>
            <w:rFonts w:ascii="Arial Narrow" w:hAnsi="Arial Narrow" w:cs="Arial Narrow"/>
          </w:rPr>
          <w:delText>P</w:delText>
        </w:r>
      </w:del>
      <w:r w:rsidR="00855F28" w:rsidRPr="00BD52C2">
        <w:rPr>
          <w:rFonts w:ascii="Arial Narrow" w:hAnsi="Arial Narrow" w:cs="Arial Narrow"/>
        </w:rPr>
        <w:t xml:space="preserve"> Service Managera</w:t>
      </w:r>
      <w:ins w:id="1862" w:author="Adriana Giménez" w:date="2021-03-23T01:19:00Z">
        <w:r w:rsidRPr="00BD52C2">
          <w:rPr>
            <w:rFonts w:ascii="Arial Narrow" w:hAnsi="Arial Narrow" w:cs="Arial Narrow"/>
          </w:rPr>
          <w:t xml:space="preserve"> </w:t>
        </w:r>
      </w:ins>
      <w:ins w:id="1863" w:author="Adriana Giménez" w:date="2021-03-25T10:35:00Z">
        <w:r w:rsidR="00650FB3" w:rsidRPr="00BD52C2">
          <w:rPr>
            <w:rFonts w:ascii="Arial Narrow" w:hAnsi="Arial Narrow" w:cs="Arial Narrow"/>
          </w:rPr>
          <w:t xml:space="preserve">(ďalej aj „HPSM„) </w:t>
        </w:r>
      </w:ins>
      <w:ins w:id="1864" w:author="Adriana Giménez" w:date="2021-03-23T01:19:00Z">
        <w:r w:rsidRPr="00BD52C2">
          <w:rPr>
            <w:rFonts w:ascii="Arial Narrow" w:hAnsi="Arial Narrow" w:cs="Arial Narrow"/>
          </w:rPr>
          <w:t xml:space="preserve">dostupnom na stránke </w:t>
        </w:r>
      </w:ins>
      <w:del w:id="1865" w:author="Adriana Giménez" w:date="2021-03-23T01:19:00Z">
        <w:r w:rsidR="00855F28" w:rsidRPr="00D25E75" w:rsidDel="003519E7">
          <w:rPr>
            <w:rFonts w:ascii="Arial Narrow" w:hAnsi="Arial Narrow" w:cs="Arial Narrow"/>
            <w:shd w:val="clear" w:color="auto" w:fill="FFFFFF" w:themeFill="background1"/>
          </w:rPr>
          <w:delText xml:space="preserve"> a </w:delText>
        </w:r>
        <w:r w:rsidR="003E2A8B" w:rsidRPr="00D25E75" w:rsidDel="003519E7">
          <w:rPr>
            <w:rFonts w:ascii="Arial Narrow" w:hAnsi="Arial Narrow" w:cs="Arial Narrow"/>
            <w:shd w:val="clear" w:color="auto" w:fill="FFFFFF" w:themeFill="background1"/>
          </w:rPr>
          <w:delText xml:space="preserve">k tomuto účelu zriadenej stránky </w:delText>
        </w:r>
      </w:del>
      <w:ins w:id="1866" w:author="Adriana Giménez" w:date="2021-03-25T17:18:00Z">
        <w:r w:rsidR="009F55F3" w:rsidRPr="00D25E75">
          <w:rPr>
            <w:rFonts w:ascii="Arial Narrow" w:hAnsi="Arial Narrow"/>
            <w:shd w:val="clear" w:color="auto" w:fill="FFFFFF" w:themeFill="background1"/>
          </w:rPr>
          <w:fldChar w:fldCharType="begin"/>
        </w:r>
        <w:r w:rsidR="009F55F3" w:rsidRPr="00D25E75">
          <w:rPr>
            <w:rFonts w:ascii="Arial Narrow" w:hAnsi="Arial Narrow"/>
            <w:shd w:val="clear" w:color="auto" w:fill="FFFFFF" w:themeFill="background1"/>
          </w:rPr>
          <w:instrText xml:space="preserve"> HYPERLINK "https://helpdesk.datacentrum.sk/index.do" </w:instrText>
        </w:r>
        <w:r w:rsidR="009F55F3" w:rsidRPr="00D25E75">
          <w:rPr>
            <w:rFonts w:ascii="Arial Narrow" w:hAnsi="Arial Narrow"/>
            <w:shd w:val="clear" w:color="auto" w:fill="FFFFFF" w:themeFill="background1"/>
          </w:rPr>
          <w:fldChar w:fldCharType="separate"/>
        </w:r>
        <w:r w:rsidR="009F55F3" w:rsidRPr="00D25E75">
          <w:rPr>
            <w:rStyle w:val="Hypertextovprepojenie"/>
            <w:rFonts w:ascii="Arial Narrow" w:hAnsi="Arial Narrow"/>
            <w:shd w:val="clear" w:color="auto" w:fill="FFFFFF" w:themeFill="background1"/>
          </w:rPr>
          <w:t>https://helpdesk.datacentrum.sk/index.do</w:t>
        </w:r>
        <w:r w:rsidR="009F55F3" w:rsidRPr="00D25E75">
          <w:rPr>
            <w:rFonts w:ascii="Arial Narrow" w:hAnsi="Arial Narrow"/>
            <w:shd w:val="clear" w:color="auto" w:fill="FFFFFF" w:themeFill="background1"/>
          </w:rPr>
          <w:fldChar w:fldCharType="end"/>
        </w:r>
      </w:ins>
      <w:ins w:id="1867" w:author="Adriana Giménez" w:date="2021-03-25T18:19:00Z">
        <w:r w:rsidR="00BD52C2">
          <w:rPr>
            <w:rFonts w:ascii="Arial Narrow" w:hAnsi="Arial Narrow"/>
            <w:shd w:val="clear" w:color="auto" w:fill="FFFFFF" w:themeFill="background1"/>
          </w:rPr>
          <w:t xml:space="preserve"> </w:t>
        </w:r>
      </w:ins>
      <w:ins w:id="1868" w:author="Adriana Giménez" w:date="2021-03-25T17:18:00Z">
        <w:r w:rsidR="009F55F3" w:rsidRPr="00D25E75">
          <w:fldChar w:fldCharType="begin"/>
        </w:r>
        <w:r w:rsidR="009F55F3" w:rsidRPr="00BD52C2">
          <w:instrText xml:space="preserve"> HYPERLINK "http://www.cpu.datacentrum.sk/" \h </w:instrText>
        </w:r>
        <w:r w:rsidR="009F55F3" w:rsidRPr="00D25E75">
          <w:fldChar w:fldCharType="end"/>
        </w:r>
      </w:ins>
      <w:del w:id="1869" w:author="Adriana Giménez" w:date="2021-03-25T17:18:00Z">
        <w:r w:rsidR="009A7C0C" w:rsidRPr="00D25E75" w:rsidDel="009F55F3">
          <w:fldChar w:fldCharType="begin"/>
        </w:r>
        <w:r w:rsidR="009A7C0C" w:rsidRPr="00D25E75" w:rsidDel="009F55F3">
          <w:rPr>
            <w:rFonts w:ascii="Arial Narrow" w:hAnsi="Arial Narrow"/>
          </w:rPr>
          <w:delInstrText xml:space="preserve"> HYPERLINK "http://www.cpu.datacentrum.sk/" </w:delInstrText>
        </w:r>
        <w:r w:rsidR="009A7C0C" w:rsidRPr="00D25E75" w:rsidDel="009F55F3">
          <w:fldChar w:fldCharType="separate"/>
        </w:r>
        <w:r w:rsidR="003E2A8B" w:rsidRPr="00BD52C2" w:rsidDel="009F55F3">
          <w:rPr>
            <w:rStyle w:val="Hypertextovprepojenie"/>
            <w:rFonts w:ascii="Arial Narrow" w:hAnsi="Arial Narrow" w:cs="Arial Narrow"/>
          </w:rPr>
          <w:delText>http://www.cpu.datacentrum.sk/</w:delText>
        </w:r>
        <w:r w:rsidR="009A7C0C" w:rsidRPr="00D25E75" w:rsidDel="009F55F3">
          <w:rPr>
            <w:rStyle w:val="Hypertextovprepojenie"/>
            <w:rFonts w:ascii="Arial Narrow" w:hAnsi="Arial Narrow" w:cs="Arial Narrow"/>
          </w:rPr>
          <w:fldChar w:fldCharType="end"/>
        </w:r>
      </w:del>
      <w:ins w:id="1870" w:author="Adriana Giménez" w:date="2021-03-23T01:26:00Z">
        <w:r w:rsidR="00581F16" w:rsidRPr="00D25E75">
          <w:rPr>
            <w:rFonts w:ascii="Arial Narrow" w:hAnsi="Arial Narrow"/>
          </w:rPr>
          <w:t>(po voľbe „prihlásenie používateľa“)</w:t>
        </w:r>
        <w:r w:rsidR="00581F16" w:rsidRPr="000B27F5">
          <w:rPr>
            <w:rFonts w:ascii="Arial Narrow" w:hAnsi="Arial Narrow" w:cs="Arial Narrow"/>
          </w:rPr>
          <w:t>,</w:t>
        </w:r>
      </w:ins>
      <w:del w:id="1871" w:author="Adriana Giménez" w:date="2021-03-23T01:19:00Z">
        <w:r w:rsidR="003E2A8B" w:rsidRPr="00BD52C2" w:rsidDel="003519E7">
          <w:rPr>
            <w:rFonts w:ascii="Arial Narrow" w:hAnsi="Arial Narrow" w:cs="Arial Narrow"/>
          </w:rPr>
          <w:delText xml:space="preserve"> </w:delText>
        </w:r>
      </w:del>
    </w:p>
    <w:p w14:paraId="603D5F01" w14:textId="72CE490C" w:rsidR="003519E7" w:rsidRPr="00650FB3" w:rsidRDefault="00413B35" w:rsidP="00D25E75">
      <w:pPr>
        <w:pStyle w:val="Odsekzoznamu"/>
  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          <w:ins w:id="1872" w:author="Adriana Giménez" w:date="2021-03-23T01:20:00Z"/>
          <w:rFonts w:ascii="Arial Narrow" w:hAnsi="Arial Narrow" w:cs="Arial Narrow"/>
        </w:rPr>
      </w:pPr>
      <w:ins w:id="1873" w:author="Adriana Giménez" w:date="2021-03-25T18:07:00Z">
        <w:r w:rsidRPr="00BD52C2">
          <w:rPr>
            <w:rFonts w:ascii="Arial Narrow" w:hAnsi="Arial Narrow" w:cs="Arial Narrow"/>
          </w:rPr>
          <w:t xml:space="preserve">zaslania </w:t>
        </w:r>
      </w:ins>
      <w:ins w:id="1874" w:author="Adriana Giménez" w:date="2021-03-23T01:19:00Z">
        <w:r w:rsidR="003519E7" w:rsidRPr="00BD52C2">
          <w:rPr>
            <w:rFonts w:ascii="Arial Narrow" w:hAnsi="Arial Narrow" w:cs="Arial Narrow"/>
          </w:rPr>
          <w:t xml:space="preserve">emailu na </w:t>
        </w:r>
      </w:ins>
      <w:ins w:id="1875" w:author="Adriana Giménez" w:date="2021-03-23T01:20:00Z">
        <w:r w:rsidR="003519E7" w:rsidRPr="00D25E75">
          <w:rPr>
            <w:rFonts w:ascii="Arial Narrow" w:hAnsi="Arial Narrow" w:cs="Arial Narrow"/>
          </w:rPr>
          <w:fldChar w:fldCharType="begin"/>
        </w:r>
        <w:r w:rsidR="003519E7" w:rsidRPr="00BD52C2">
          <w:rPr>
            <w:rFonts w:ascii="Arial Narrow" w:hAnsi="Arial Narrow" w:cs="Arial Narrow"/>
          </w:rPr>
          <w:instrText xml:space="preserve"> HYPERLINK "mailto:cpu@datacentrum.sk" </w:instrText>
        </w:r>
        <w:r w:rsidR="003519E7" w:rsidRPr="00D25E75">
          <w:rPr>
            <w:rFonts w:ascii="Arial Narrow" w:hAnsi="Arial Narrow" w:cs="Arial Narrow"/>
          </w:rPr>
          <w:fldChar w:fldCharType="separate"/>
        </w:r>
        <w:r w:rsidR="003519E7" w:rsidRPr="00BD52C2">
          <w:rPr>
            <w:rStyle w:val="Hypertextovprepojenie"/>
            <w:rFonts w:ascii="Arial Narrow" w:hAnsi="Arial Narrow" w:cs="Arial Narrow"/>
          </w:rPr>
          <w:t>cpu@datacentrum.sk</w:t>
        </w:r>
        <w:r w:rsidR="003519E7" w:rsidRPr="00D25E75">
          <w:rPr>
            <w:rFonts w:ascii="Arial Narrow" w:hAnsi="Arial Narrow" w:cs="Arial Narrow"/>
          </w:rPr>
          <w:fldChar w:fldCharType="end"/>
        </w:r>
      </w:ins>
      <w:del w:id="1876" w:author="Adriana Giménez" w:date="2021-03-23T01:19:00Z">
        <w:r w:rsidR="003E2A8B" w:rsidRPr="00650FB3" w:rsidDel="003519E7">
          <w:rPr>
            <w:rFonts w:ascii="Arial Narrow" w:hAnsi="Arial Narrow" w:cs="Arial Narrow"/>
          </w:rPr>
          <w:delText>realizuje svoju podporu</w:delText>
        </w:r>
      </w:del>
      <w:ins w:id="1877" w:author="Adriana Giménez" w:date="2021-03-23T01:21:00Z">
        <w:r w:rsidR="003519E7" w:rsidRPr="00650FB3">
          <w:rPr>
            <w:rFonts w:ascii="Arial Narrow" w:hAnsi="Arial Narrow" w:cs="Arial Narrow"/>
          </w:rPr>
          <w:t>.</w:t>
        </w:r>
      </w:ins>
      <w:del w:id="1878" w:author="Adriana Giménez" w:date="2021-03-23T01:20:00Z">
        <w:r w:rsidR="003E2A8B" w:rsidRPr="00650FB3" w:rsidDel="003519E7">
          <w:rPr>
            <w:rFonts w:ascii="Arial Narrow" w:hAnsi="Arial Narrow" w:cs="Arial Narrow"/>
          </w:rPr>
          <w:delText>.</w:delText>
        </w:r>
      </w:del>
      <w:del w:id="1879" w:author="Adriana Giménez" w:date="2021-03-23T01:21:00Z">
        <w:r w:rsidR="003E2A8B" w:rsidRPr="00650FB3" w:rsidDel="003519E7">
          <w:rPr>
            <w:rFonts w:ascii="Arial Narrow" w:hAnsi="Arial Narrow" w:cs="Arial Narrow"/>
          </w:rPr>
          <w:delText xml:space="preserve"> </w:delText>
        </w:r>
      </w:del>
    </w:p>
    <w:p w14:paraId="2D7280BB" w14:textId="77777777" w:rsidR="00E87F26" w:rsidRPr="003E2721" w:rsidRDefault="00581F16" w:rsidP="003E2721">
      <w:pPr>
        <w:spacing w:before="120" w:after="120"/>
        <w:jc w:val="both"/>
        <w:rPr>
          <w:ins w:id="1880" w:author="Adriana Giménez" w:date="2021-03-24T00:32:00Z"/>
          <w:rFonts w:ascii="Arial Narrow" w:hAnsi="Arial Narrow" w:cs="Arial Narrow"/>
        </w:rPr>
      </w:pPr>
      <w:ins w:id="1881" w:author="Adriana Giménez" w:date="2021-03-23T01:26:00Z">
        <w:r w:rsidRPr="00C24E4F">
          <w:rPr>
            <w:rFonts w:ascii="Arial Narrow" w:hAnsi="Arial Narrow" w:cs="Arial Narrow"/>
          </w:rPr>
          <w:t xml:space="preserve">Každé hlásenie musí obsahovať meno a kontakt na </w:t>
        </w:r>
      </w:ins>
      <w:ins w:id="1882" w:author="Adriana Giménez" w:date="2021-03-23T01:30:00Z">
        <w:r w:rsidRPr="00C24E4F">
          <w:rPr>
            <w:rFonts w:ascii="Arial Narrow" w:hAnsi="Arial Narrow" w:cs="Arial Narrow"/>
          </w:rPr>
          <w:t xml:space="preserve">dotknutého </w:t>
        </w:r>
      </w:ins>
      <w:ins w:id="1883" w:author="Adriana Giménez" w:date="2021-03-23T01:26:00Z">
        <w:r w:rsidRPr="00C24E4F">
          <w:rPr>
            <w:rFonts w:ascii="Arial Narrow" w:hAnsi="Arial Narrow" w:cs="Arial Narrow"/>
          </w:rPr>
          <w:t>používateľa, stručný a výstižný popis problému, e-mail a telefónne číslo</w:t>
        </w:r>
      </w:ins>
      <w:ins w:id="1884" w:author="Adriana Giménez" w:date="2021-03-23T01:27:00Z">
        <w:r w:rsidRPr="00C24E4F">
          <w:rPr>
            <w:rFonts w:ascii="Arial Narrow" w:hAnsi="Arial Narrow" w:cs="Arial Narrow"/>
          </w:rPr>
          <w:t xml:space="preserve"> zadávateľa hlásenia, resp. kontaktnej osoby pre prípadnú konzultáciu problému</w:t>
        </w:r>
      </w:ins>
      <w:ins w:id="1885" w:author="Adriana Giménez" w:date="2021-03-23T01:26:00Z">
        <w:r w:rsidRPr="00C24E4F">
          <w:rPr>
            <w:rFonts w:ascii="Arial Narrow" w:hAnsi="Arial Narrow" w:cs="Arial Narrow"/>
          </w:rPr>
          <w:t xml:space="preserve">, </w:t>
        </w:r>
      </w:ins>
      <w:ins w:id="1886" w:author="Adriana Giménez" w:date="2021-03-23T01:27:00Z">
        <w:r w:rsidRPr="00C24E4F">
          <w:rPr>
            <w:rFonts w:ascii="Arial Narrow" w:hAnsi="Arial Narrow" w:cs="Arial Narrow"/>
          </w:rPr>
          <w:t>a</w:t>
        </w:r>
      </w:ins>
      <w:ins w:id="1887" w:author="Adriana Giménez" w:date="2021-03-23T01:30:00Z">
        <w:r w:rsidRPr="00C24E4F">
          <w:rPr>
            <w:rFonts w:ascii="Arial Narrow" w:hAnsi="Arial Narrow" w:cs="Arial Narrow"/>
          </w:rPr>
          <w:t xml:space="preserve">ko </w:t>
        </w:r>
        <w:r w:rsidRPr="003E2721">
          <w:rPr>
            <w:rFonts w:ascii="Arial Narrow" w:hAnsi="Arial Narrow" w:cs="Arial Narrow"/>
          </w:rPr>
          <w:t>aj</w:t>
        </w:r>
      </w:ins>
      <w:ins w:id="1888" w:author="Adriana Giménez" w:date="2021-03-23T01:27:00Z">
        <w:r w:rsidRPr="003E2721">
          <w:rPr>
            <w:rFonts w:ascii="Arial Narrow" w:hAnsi="Arial Narrow" w:cs="Arial Narrow"/>
          </w:rPr>
          <w:t> kód dotknutého objektu príslušnej evidencie I</w:t>
        </w:r>
      </w:ins>
      <w:ins w:id="1889" w:author="Adriana Giménez" w:date="2021-03-23T01:29:00Z">
        <w:r w:rsidRPr="003E2721">
          <w:rPr>
            <w:rFonts w:ascii="Arial Narrow" w:hAnsi="Arial Narrow" w:cs="Arial Narrow"/>
          </w:rPr>
          <w:t>T</w:t>
        </w:r>
      </w:ins>
      <w:ins w:id="1890" w:author="Adriana Giménez" w:date="2021-03-23T01:27:00Z">
        <w:r w:rsidRPr="003E2721">
          <w:rPr>
            <w:rFonts w:ascii="Arial Narrow" w:hAnsi="Arial Narrow" w:cs="Arial Narrow"/>
          </w:rPr>
          <w:t xml:space="preserve">MS2014+ (t.j. </w:t>
        </w:r>
      </w:ins>
      <w:ins w:id="1891" w:author="Adriana Giménez" w:date="2021-03-23T01:26:00Z">
        <w:r w:rsidRPr="003E2721">
          <w:rPr>
            <w:rFonts w:ascii="Arial Narrow" w:hAnsi="Arial Narrow" w:cs="Arial Narrow"/>
          </w:rPr>
          <w:t xml:space="preserve">kód výzvy, </w:t>
        </w:r>
      </w:ins>
      <w:ins w:id="1892" w:author="Adriana Giménez" w:date="2021-03-23T01:28:00Z">
        <w:r w:rsidRPr="003E2721">
          <w:rPr>
            <w:rFonts w:ascii="Arial Narrow" w:hAnsi="Arial Narrow" w:cs="Arial Narrow"/>
          </w:rPr>
          <w:t xml:space="preserve">žiadosti o nenávratný finančný príspevok, </w:t>
        </w:r>
      </w:ins>
      <w:ins w:id="1893" w:author="Adriana Giménez" w:date="2021-03-23T01:26:00Z">
        <w:r w:rsidRPr="003E2721">
          <w:rPr>
            <w:rFonts w:ascii="Arial Narrow" w:hAnsi="Arial Narrow" w:cs="Arial Narrow"/>
          </w:rPr>
          <w:t xml:space="preserve">projektu, žiadosti o platbu, </w:t>
        </w:r>
      </w:ins>
      <w:ins w:id="1894" w:author="Adriana Giménez" w:date="2021-03-23T01:28:00Z">
        <w:r w:rsidRPr="003E2721">
          <w:rPr>
            <w:rFonts w:ascii="Arial Narrow" w:hAnsi="Arial Narrow" w:cs="Arial Narrow"/>
          </w:rPr>
          <w:t>atď.</w:t>
        </w:r>
      </w:ins>
      <w:ins w:id="1895" w:author="Adriana Giménez" w:date="2021-03-23T01:30:00Z">
        <w:r w:rsidRPr="003E2721">
          <w:rPr>
            <w:rFonts w:ascii="Arial Narrow" w:hAnsi="Arial Narrow" w:cs="Arial Narrow"/>
          </w:rPr>
          <w:t>)</w:t>
        </w:r>
      </w:ins>
      <w:ins w:id="1896" w:author="Adriana Giménez" w:date="2021-03-23T01:28:00Z">
        <w:r w:rsidRPr="003E2721">
          <w:rPr>
            <w:rFonts w:ascii="Arial Narrow" w:hAnsi="Arial Narrow" w:cs="Arial Narrow"/>
          </w:rPr>
          <w:t xml:space="preserve">, pričom vhodné je priložiť aj </w:t>
        </w:r>
      </w:ins>
      <w:ins w:id="1897" w:author="Adriana Giménez" w:date="2021-03-23T01:26:00Z">
        <w:r w:rsidRPr="003E2721">
          <w:rPr>
            <w:rFonts w:ascii="Arial Narrow" w:hAnsi="Arial Narrow" w:cs="Arial Narrow"/>
          </w:rPr>
          <w:t xml:space="preserve">print screen </w:t>
        </w:r>
      </w:ins>
      <w:ins w:id="1898" w:author="Adriana Giménez" w:date="2021-03-23T01:29:00Z">
        <w:r w:rsidRPr="003E2721">
          <w:rPr>
            <w:rFonts w:ascii="Arial Narrow" w:hAnsi="Arial Narrow" w:cs="Arial Narrow"/>
          </w:rPr>
          <w:t xml:space="preserve">obrazovky/ </w:t>
        </w:r>
      </w:ins>
      <w:ins w:id="1899" w:author="Adriana Giménez" w:date="2021-03-23T01:26:00Z">
        <w:r w:rsidRPr="003E2721">
          <w:rPr>
            <w:rFonts w:ascii="Arial Narrow" w:hAnsi="Arial Narrow" w:cs="Arial Narrow"/>
          </w:rPr>
          <w:t>chybového hlásenia</w:t>
        </w:r>
      </w:ins>
      <w:ins w:id="1900" w:author="Adriana Giménez" w:date="2021-03-23T01:29:00Z">
        <w:r w:rsidRPr="003E2721">
          <w:rPr>
            <w:rFonts w:ascii="Arial Narrow" w:hAnsi="Arial Narrow" w:cs="Arial Narrow"/>
          </w:rPr>
          <w:t>, resp. jeho text</w:t>
        </w:r>
      </w:ins>
      <w:ins w:id="1901" w:author="Adriana Giménez" w:date="2021-03-23T01:26:00Z">
        <w:r w:rsidRPr="003E2721">
          <w:rPr>
            <w:rFonts w:ascii="Arial Narrow" w:hAnsi="Arial Narrow" w:cs="Arial Narrow"/>
          </w:rPr>
          <w:t>.</w:t>
        </w:r>
      </w:ins>
      <w:ins w:id="1902" w:author="Adriana Giménez" w:date="2021-03-24T00:32:00Z">
        <w:r w:rsidR="00E87F26" w:rsidRPr="003E2721">
          <w:rPr>
            <w:rFonts w:ascii="Arial Narrow" w:hAnsi="Arial Narrow" w:cs="Arial Narrow"/>
          </w:rPr>
          <w:t xml:space="preserve"> </w:t>
        </w:r>
      </w:ins>
    </w:p>
    <w:p w14:paraId="1CC157D5" w14:textId="77777777" w:rsidR="00E87F26" w:rsidRPr="003E2721" w:rsidRDefault="00E87F26" w:rsidP="003E2721">
      <w:pPr>
        <w:spacing w:before="120" w:after="120"/>
        <w:jc w:val="both"/>
        <w:rPr>
          <w:ins w:id="1903" w:author="Adriana Giménez" w:date="2021-03-24T00:32:00Z"/>
          <w:rFonts w:ascii="Arial Narrow" w:hAnsi="Arial Narrow" w:cs="Arial Narrow"/>
        </w:rPr>
      </w:pPr>
      <w:ins w:id="1904" w:author="Adriana Giménez" w:date="2021-03-24T00:32:00Z">
        <w:r w:rsidRPr="003E2721">
          <w:rPr>
            <w:rFonts w:ascii="Arial Narrow" w:hAnsi="Arial Narrow" w:cs="Arial Narrow"/>
          </w:rPr>
          <w:lastRenderedPageBreak/>
          <w:t>Doručené elektronické požiadavky sú v HPSM archivované.</w:t>
        </w:r>
      </w:ins>
    </w:p>
    <w:p w14:paraId="40534E4F" w14:textId="5DBF5A41" w:rsidR="003601AE" w:rsidRPr="00C24E4F" w:rsidDel="005D7E84" w:rsidRDefault="00650FB3" w:rsidP="003E2721">
      <w:pPr>
        <w:spacing w:before="120" w:after="120"/>
        <w:jc w:val="both"/>
        <w:rPr>
          <w:del w:id="1905" w:author="Adriana Giménez" w:date="2021-03-23T01:50:00Z"/>
          <w:moveFrom w:id="1906" w:author="Adriana Giménez" w:date="2021-03-23T01:21:00Z"/>
          <w:rFonts w:ascii="Arial Narrow" w:hAnsi="Arial Narrow" w:cs="Arial Narrow"/>
        </w:rPr>
      </w:pPr>
      <w:ins w:id="1907" w:author="Adriana Giménez" w:date="2021-03-25T10:34:00Z">
        <w:r>
          <w:rPr>
            <w:rFonts w:ascii="Arial Narrow" w:hAnsi="Arial Narrow" w:cs="Arial Narrow"/>
          </w:rPr>
          <w:t>K</w:t>
        </w:r>
      </w:ins>
      <w:ins w:id="1908" w:author="Adriana Giménez" w:date="2021-03-23T01:49:00Z">
        <w:r w:rsidR="005D7E84" w:rsidRPr="003E2721">
          <w:rPr>
            <w:rFonts w:ascii="Arial Narrow" w:hAnsi="Arial Narrow" w:cs="Arial Narrow"/>
          </w:rPr>
          <w:t xml:space="preserve">ontaktné nástroje </w:t>
        </w:r>
      </w:ins>
      <w:ins w:id="1909" w:author="Adriana Giménez" w:date="2021-03-23T02:03:00Z">
        <w:r w:rsidR="00F67A46" w:rsidRPr="003E2721">
          <w:rPr>
            <w:rFonts w:ascii="Arial Narrow" w:hAnsi="Arial Narrow" w:cs="Arial Narrow"/>
          </w:rPr>
          <w:t xml:space="preserve">CPU </w:t>
        </w:r>
      </w:ins>
      <w:ins w:id="1910" w:author="Adriana Giménez" w:date="2021-03-23T01:49:00Z">
        <w:r w:rsidR="005D7E84" w:rsidRPr="003E2721">
          <w:rPr>
            <w:rFonts w:ascii="Arial Narrow" w:hAnsi="Arial Narrow" w:cs="Arial Narrow"/>
          </w:rPr>
          <w:t>sú primárne určené pre zadávanie hlásení zo strany</w:t>
        </w:r>
      </w:ins>
      <w:moveFromRangeStart w:id="1911" w:author="Adriana Giménez" w:date="2021-03-23T01:21:00Z" w:name="move67354912"/>
      <w:moveFrom w:id="1912" w:author="Adriana Giménez" w:date="2021-03-23T01:21:00Z">
        <w:del w:id="1913" w:author="Adriana Giménez" w:date="2021-03-23T01:50:00Z">
          <w:r w:rsidR="003E2A8B" w:rsidRPr="00C24E4F" w:rsidDel="005D7E84">
            <w:rPr>
              <w:rFonts w:ascii="Arial Narrow" w:hAnsi="Arial Narrow" w:cs="Arial Narrow"/>
            </w:rPr>
            <w:delText>V prípade, že k uvedenému problému nemajú kompetencie, alebo sa jedná o metodický problém, incident priraďujú na tzv. riešiteľskú skupinu zloženú zo zástupcov manažérov ITMS2014+ na CKO/CO alebo inú relevantnú riešiteľskú skupinu.</w:delText>
          </w:r>
          <w:r w:rsidR="003601AE" w:rsidRPr="00C24E4F" w:rsidDel="005D7E84">
            <w:rPr>
              <w:rFonts w:ascii="Arial Narrow" w:hAnsi="Arial Narrow" w:cs="Arial Narrow"/>
            </w:rPr>
            <w:delText xml:space="preserve"> </w:delText>
          </w:r>
        </w:del>
      </w:moveFrom>
    </w:p>
    <w:moveFromRangeEnd w:id="1911"/>
    <w:p w14:paraId="56F014EC" w14:textId="77777777" w:rsidR="003E2A8B" w:rsidRDefault="003601AE" w:rsidP="003E2721">
      <w:pPr>
        <w:spacing w:before="120" w:after="120"/>
        <w:jc w:val="both"/>
        <w:rPr>
          <w:ins w:id="1914" w:author="Adriana Giménez" w:date="2021-03-24T00:46:00Z"/>
          <w:rFonts w:ascii="Arial Narrow" w:hAnsi="Arial Narrow" w:cs="Arial Narrow"/>
        </w:rPr>
      </w:pPr>
      <w:del w:id="1915" w:author="Adriana Giménez" w:date="2021-03-23T01:50:00Z">
        <w:r w:rsidRPr="00C24E4F" w:rsidDel="005D7E84">
          <w:rPr>
            <w:rFonts w:ascii="Arial Narrow" w:hAnsi="Arial Narrow" w:cs="Arial Narrow"/>
          </w:rPr>
          <w:delText>Uvedená adresa je primárne vytvorená na zadávanie požiadaviek</w:delText>
        </w:r>
      </w:del>
      <w:r w:rsidRPr="00C24E4F">
        <w:rPr>
          <w:rFonts w:ascii="Arial Narrow" w:hAnsi="Arial Narrow" w:cs="Arial Narrow"/>
        </w:rPr>
        <w:t> manažérov ITMS2014+ na RO</w:t>
      </w:r>
      <w:ins w:id="1916" w:author="Adriana Giménez" w:date="2021-03-23T02:03:00Z">
        <w:r w:rsidR="00F67A46" w:rsidRPr="003E2721">
          <w:rPr>
            <w:rFonts w:ascii="Arial Narrow" w:hAnsi="Arial Narrow" w:cs="Arial Narrow"/>
          </w:rPr>
          <w:t>, resp. manažérov iných orgánov implementácie fondov</w:t>
        </w:r>
      </w:ins>
      <w:del w:id="1917" w:author="Adriana Giménez" w:date="2021-03-23T01:50:00Z">
        <w:r w:rsidRPr="00C24E4F" w:rsidDel="005D7E84">
          <w:rPr>
            <w:rFonts w:ascii="Arial Narrow" w:hAnsi="Arial Narrow" w:cs="Arial Narrow"/>
          </w:rPr>
          <w:delText xml:space="preserve">, </w:delText>
        </w:r>
      </w:del>
      <w:del w:id="1918" w:author="Adriana Giménez" w:date="2021-03-23T02:04:00Z">
        <w:r w:rsidRPr="00C24E4F" w:rsidDel="00F67A46">
          <w:rPr>
            <w:rFonts w:ascii="Arial Narrow" w:hAnsi="Arial Narrow" w:cs="Arial Narrow"/>
          </w:rPr>
          <w:delText xml:space="preserve">ktorí žiadajú o podporu manažérov ITMS2014+ na CKO/CO </w:delText>
        </w:r>
      </w:del>
      <w:del w:id="1919" w:author="Adriana Giménez" w:date="2021-03-23T02:15:00Z">
        <w:r w:rsidRPr="00C24E4F" w:rsidDel="00C24E4F">
          <w:rPr>
            <w:rFonts w:ascii="Arial Narrow" w:hAnsi="Arial Narrow" w:cs="Arial Narrow"/>
          </w:rPr>
          <w:delText>v prípade, že na riešenie problémov nemajú kompetencie, príp. nevedia problém riešiť</w:delText>
        </w:r>
      </w:del>
      <w:r w:rsidRPr="00C24E4F">
        <w:rPr>
          <w:rFonts w:ascii="Arial Narrow" w:hAnsi="Arial Narrow" w:cs="Arial Narrow"/>
        </w:rPr>
        <w:t xml:space="preserve">. Cieľom je  aktívne zapojiť do riešenia požiadaviek všetky úrovne </w:t>
      </w:r>
      <w:del w:id="1920" w:author="Adriana Giménez" w:date="2021-03-23T02:15:00Z">
        <w:r w:rsidRPr="00C24E4F" w:rsidDel="00C24E4F">
          <w:rPr>
            <w:rFonts w:ascii="Arial Narrow" w:hAnsi="Arial Narrow" w:cs="Arial Narrow"/>
          </w:rPr>
          <w:delText>riadenia</w:delText>
        </w:r>
      </w:del>
      <w:ins w:id="1921" w:author="Adriana Giménez" w:date="2021-03-23T02:15:00Z">
        <w:r w:rsidR="00C24E4F" w:rsidRPr="003E2721">
          <w:rPr>
            <w:rFonts w:ascii="Arial Narrow" w:hAnsi="Arial Narrow" w:cs="Arial Narrow"/>
          </w:rPr>
          <w:t>administrácie systému</w:t>
        </w:r>
      </w:ins>
      <w:r w:rsidRPr="00C24E4F">
        <w:rPr>
          <w:rFonts w:ascii="Arial Narrow" w:hAnsi="Arial Narrow" w:cs="Arial Narrow"/>
        </w:rPr>
        <w:t xml:space="preserve">, t.j. </w:t>
      </w:r>
      <w:ins w:id="1922" w:author="Adriana Giménez" w:date="2021-03-23T02:16:00Z">
        <w:r w:rsidR="00C24E4F" w:rsidRPr="003E2721">
          <w:rPr>
            <w:rFonts w:ascii="Arial Narrow" w:hAnsi="Arial Narrow" w:cs="Arial Narrow"/>
          </w:rPr>
          <w:t xml:space="preserve">dosiahnuť </w:t>
        </w:r>
      </w:ins>
      <w:r w:rsidRPr="00C24E4F">
        <w:rPr>
          <w:rFonts w:ascii="Arial Narrow" w:hAnsi="Arial Narrow" w:cs="Arial Narrow"/>
        </w:rPr>
        <w:t>participáciu manažérov ITMS2014+ na úrovni SO</w:t>
      </w:r>
      <w:ins w:id="1923" w:author="Adriana Giménez" w:date="2021-03-23T02:16:00Z">
        <w:r w:rsidR="00C24E4F" w:rsidRPr="003E2721">
          <w:rPr>
            <w:rFonts w:ascii="Arial Narrow" w:hAnsi="Arial Narrow" w:cs="Arial Narrow"/>
          </w:rPr>
          <w:t>/</w:t>
        </w:r>
      </w:ins>
      <w:del w:id="1924" w:author="Adriana Giménez" w:date="2021-03-23T02:16:00Z">
        <w:r w:rsidRPr="00C24E4F" w:rsidDel="00C24E4F">
          <w:rPr>
            <w:rFonts w:ascii="Arial Narrow" w:hAnsi="Arial Narrow" w:cs="Arial Narrow"/>
          </w:rPr>
          <w:delText xml:space="preserve"> a </w:delText>
        </w:r>
      </w:del>
      <w:r w:rsidRPr="00C24E4F">
        <w:rPr>
          <w:rFonts w:ascii="Arial Narrow" w:hAnsi="Arial Narrow" w:cs="Arial Narrow"/>
        </w:rPr>
        <w:t>RO</w:t>
      </w:r>
      <w:ins w:id="1925" w:author="Adriana Giménez" w:date="2021-03-23T02:16:00Z">
        <w:r w:rsidR="00C24E4F" w:rsidRPr="003E2721">
          <w:rPr>
            <w:rFonts w:ascii="Arial Narrow" w:hAnsi="Arial Narrow" w:cs="Arial Narrow"/>
          </w:rPr>
          <w:t>,</w:t>
        </w:r>
      </w:ins>
      <w:r w:rsidRPr="00C24E4F">
        <w:rPr>
          <w:rFonts w:ascii="Arial Narrow" w:hAnsi="Arial Narrow" w:cs="Arial Narrow"/>
        </w:rPr>
        <w:t xml:space="preserve"> </w:t>
      </w:r>
      <w:ins w:id="1926" w:author="Adriana Giménez" w:date="2021-03-23T02:16:00Z">
        <w:r w:rsidR="00C24E4F" w:rsidRPr="003E2721">
          <w:rPr>
            <w:rFonts w:ascii="Arial Narrow" w:hAnsi="Arial Narrow" w:cs="Arial Narrow"/>
          </w:rPr>
          <w:t xml:space="preserve">resp. manažérov iných orgánov, </w:t>
        </w:r>
      </w:ins>
      <w:del w:id="1927" w:author="Adriana Giménez" w:date="2021-03-23T02:16:00Z">
        <w:r w:rsidRPr="00C24E4F" w:rsidDel="00C24E4F">
          <w:rPr>
            <w:rFonts w:ascii="Arial Narrow" w:hAnsi="Arial Narrow" w:cs="Arial Narrow"/>
          </w:rPr>
          <w:delText xml:space="preserve">pri </w:delText>
        </w:r>
      </w:del>
      <w:ins w:id="1928" w:author="Adriana Giménez" w:date="2021-03-23T02:16:00Z">
        <w:r w:rsidR="00C24E4F" w:rsidRPr="003E2721">
          <w:rPr>
            <w:rFonts w:ascii="Arial Narrow" w:hAnsi="Arial Narrow" w:cs="Arial Narrow"/>
          </w:rPr>
          <w:t>na</w:t>
        </w:r>
        <w:r w:rsidR="00C24E4F" w:rsidRPr="00C24E4F">
          <w:rPr>
            <w:rFonts w:ascii="Arial Narrow" w:hAnsi="Arial Narrow" w:cs="Arial Narrow"/>
          </w:rPr>
          <w:t xml:space="preserve"> </w:t>
        </w:r>
      </w:ins>
      <w:r w:rsidRPr="00C24E4F">
        <w:rPr>
          <w:rFonts w:ascii="Arial Narrow" w:hAnsi="Arial Narrow" w:cs="Arial Narrow"/>
        </w:rPr>
        <w:t>riešení problémov.</w:t>
      </w:r>
    </w:p>
    <w:p w14:paraId="535F94F9" w14:textId="08DE7AAE" w:rsidR="00DD0EE8" w:rsidRPr="00D25E75" w:rsidRDefault="00197E8A" w:rsidP="00D25E75">
      <w:pPr>
        <w:pStyle w:val="Nadpis2"/>
        <w:ind w:left="0" w:firstLine="0"/>
        <w:rPr>
          <w:ins w:id="1929" w:author="Adriana Giménez" w:date="2021-03-24T00:47:00Z"/>
          <w:b w:val="0"/>
        </w:rPr>
      </w:pPr>
      <w:bookmarkStart w:id="1930" w:name="_Toc67860572"/>
      <w:ins w:id="1931" w:author="Adriana Giménez" w:date="2021-03-25T10:39:00Z">
        <w:r>
          <w:t>7</w:t>
        </w:r>
      </w:ins>
      <w:ins w:id="1932" w:author="Adriana Giménez" w:date="2021-03-25T10:06:00Z">
        <w:r w:rsidR="00707A86">
          <w:t xml:space="preserve">.2 </w:t>
        </w:r>
      </w:ins>
      <w:ins w:id="1933" w:author="Adriana Giménez" w:date="2021-03-24T00:47:00Z">
        <w:r w:rsidR="00DD0EE8" w:rsidRPr="00D25E75">
          <w:t>Proces riešenia požiadaviek týkajúcich sa ITMS2014+ a ITMS II predkladaných prostredníctvom HPSM</w:t>
        </w:r>
        <w:bookmarkEnd w:id="1930"/>
        <w:r w:rsidR="00DD0EE8" w:rsidRPr="00D25E75">
          <w:t xml:space="preserve"> </w:t>
        </w:r>
      </w:ins>
    </w:p>
    <w:p w14:paraId="14E2FC3C" w14:textId="77777777" w:rsidR="00DD0EE8" w:rsidRDefault="00DD0EE8" w:rsidP="00DD0EE8">
      <w:pPr>
        <w:spacing w:before="120" w:after="120"/>
        <w:jc w:val="both"/>
        <w:rPr>
          <w:ins w:id="1934" w:author="Adriana Giménez" w:date="2021-03-24T00:46:00Z"/>
          <w:rFonts w:ascii="Arial Narrow" w:hAnsi="Arial Narrow" w:cs="Arial Narrow"/>
        </w:rPr>
      </w:pPr>
      <w:ins w:id="1935" w:author="Adriana Giménez" w:date="2021-03-24T00:46:00Z">
        <w:r>
          <w:rPr>
            <w:rFonts w:ascii="Arial Narrow" w:hAnsi="Arial Narrow" w:cs="Arial Narrow"/>
          </w:rPr>
          <w:t>Riešenie problémov alebo technických otázok používateľov pri práci so systémom ITMS2014+ je zabezpečované prostredníctvom hierarchickej štruktúry pre poskytovanie technickej podpory:</w:t>
        </w:r>
      </w:ins>
    </w:p>
    <w:p w14:paraId="62F3533A" w14:textId="7AC6E4B3" w:rsidR="00DD0EE8" w:rsidRDefault="00DD0EE8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36" w:author="Adriana Giménez" w:date="2021-03-24T00:46:00Z"/>
          <w:rFonts w:ascii="Arial Narrow" w:hAnsi="Arial Narrow" w:cs="Arial Narrow"/>
        </w:rPr>
      </w:pPr>
      <w:ins w:id="1937" w:author="Adriana Giménez" w:date="2021-03-24T00:46:00Z">
        <w:r w:rsidRPr="009C4C3F">
          <w:rPr>
            <w:rFonts w:ascii="Arial Narrow" w:hAnsi="Arial Narrow" w:cs="Arial Narrow"/>
          </w:rPr>
          <w:t>používateľ neverejnej časti ITMS2014+ na príslušnom orgáne (napr. SO)</w:t>
        </w:r>
        <w:r w:rsidR="00FA2C51">
          <w:rPr>
            <w:rFonts w:ascii="Arial Narrow" w:hAnsi="Arial Narrow" w:cs="Arial Narrow"/>
          </w:rPr>
          <w:t xml:space="preserve"> </w:t>
        </w:r>
      </w:ins>
      <w:ins w:id="1938" w:author="Adriana Giménez" w:date="2021-03-25T18:28:00Z">
        <w:r w:rsidR="00FA2C51">
          <w:rPr>
            <w:rFonts w:ascii="Arial Narrow" w:hAnsi="Arial Narrow" w:cs="Arial Narrow"/>
          </w:rPr>
          <w:t>–</w:t>
        </w:r>
      </w:ins>
      <w:ins w:id="1939" w:author="Adriana Giménez" w:date="2021-03-24T00:46:00Z">
        <w:r w:rsidR="00FA2C51">
          <w:rPr>
            <w:rFonts w:ascii="Arial Narrow" w:hAnsi="Arial Narrow" w:cs="Arial Narrow"/>
          </w:rPr>
          <w:t xml:space="preserve"> vznik </w:t>
        </w:r>
      </w:ins>
      <w:ins w:id="1940" w:author="Adriana Giménez" w:date="2021-03-25T18:28:00Z">
        <w:r w:rsidR="00FA2C51">
          <w:rPr>
            <w:rFonts w:ascii="Arial Narrow" w:hAnsi="Arial Narrow" w:cs="Arial Narrow"/>
          </w:rPr>
          <w:t xml:space="preserve">problému, kontaktuje príslušného manažéra ITMS2014+ na </w:t>
        </w:r>
      </w:ins>
      <w:ins w:id="1941" w:author="Adriana Giménez" w:date="2021-03-25T18:29:00Z">
        <w:r w:rsidR="00FA2C51">
          <w:rPr>
            <w:rFonts w:ascii="Arial Narrow" w:hAnsi="Arial Narrow" w:cs="Arial Narrow"/>
          </w:rPr>
          <w:t>danom</w:t>
        </w:r>
      </w:ins>
      <w:ins w:id="1942" w:author="Adriana Giménez" w:date="2021-03-25T18:28:00Z">
        <w:r w:rsidR="00FA2C51">
          <w:rPr>
            <w:rFonts w:ascii="Arial Narrow" w:hAnsi="Arial Narrow" w:cs="Arial Narrow"/>
          </w:rPr>
          <w:t xml:space="preserve"> orgáne</w:t>
        </w:r>
      </w:ins>
    </w:p>
    <w:p w14:paraId="2BCCB236" w14:textId="77777777" w:rsidR="00DD0EE8" w:rsidRPr="009C4C3F" w:rsidRDefault="00DD0EE8" w:rsidP="00DD0EE8">
      <w:pPr>
        <w:spacing w:before="120" w:after="120"/>
        <w:ind w:left="1416" w:firstLine="708"/>
        <w:jc w:val="both"/>
        <w:rPr>
          <w:ins w:id="1943" w:author="Adriana Giménez" w:date="2021-03-24T00:46:00Z"/>
          <w:rFonts w:ascii="Arial Narrow" w:hAnsi="Arial Narrow" w:cs="Arial Narrow"/>
        </w:rPr>
      </w:pPr>
      <w:ins w:id="1944" w:author="Adriana Giménez" w:date="2021-03-24T00:46:00Z">
        <w:r>
          <w:sym w:font="Wingdings" w:char="F0EA"/>
        </w:r>
      </w:ins>
    </w:p>
    <w:p w14:paraId="66DD88CC" w14:textId="32605E30" w:rsidR="00DD0EE8" w:rsidRPr="009C4C3F" w:rsidRDefault="00DD0EE8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45" w:author="Adriana Giménez" w:date="2021-03-24T00:46:00Z"/>
          <w:rFonts w:ascii="Arial Narrow" w:hAnsi="Arial Narrow" w:cs="Arial Narrow"/>
        </w:rPr>
      </w:pPr>
      <w:ins w:id="1946" w:author="Adriana Giménez" w:date="2021-03-24T00:46:00Z">
        <w:r w:rsidRPr="009C4C3F">
          <w:rPr>
            <w:rFonts w:ascii="Arial Narrow" w:hAnsi="Arial Narrow" w:cs="Arial Narrow"/>
          </w:rPr>
          <w:t>manažér ITMS</w:t>
        </w:r>
      </w:ins>
      <w:ins w:id="1947" w:author="Adriana Giménez" w:date="2021-03-25T18:29:00Z">
        <w:r w:rsidR="00FA2C51">
          <w:rPr>
            <w:rFonts w:ascii="Arial Narrow" w:hAnsi="Arial Narrow" w:cs="Arial Narrow"/>
          </w:rPr>
          <w:t xml:space="preserve"> </w:t>
        </w:r>
      </w:ins>
      <w:ins w:id="1948" w:author="Adriana Giménez" w:date="2021-03-24T00:46:00Z">
        <w:r w:rsidRPr="009C4C3F">
          <w:rPr>
            <w:rFonts w:ascii="Arial Narrow" w:hAnsi="Arial Narrow" w:cs="Arial Narrow"/>
          </w:rPr>
          <w:t xml:space="preserve">na </w:t>
        </w:r>
      </w:ins>
      <w:ins w:id="1949" w:author="Adriana Giménez" w:date="2021-03-25T18:29:00Z">
        <w:r w:rsidR="00FA2C51">
          <w:rPr>
            <w:rFonts w:ascii="Arial Narrow" w:hAnsi="Arial Narrow" w:cs="Arial Narrow"/>
          </w:rPr>
          <w:t>príslušnom</w:t>
        </w:r>
      </w:ins>
      <w:ins w:id="1950" w:author="Adriana Giménez" w:date="2021-03-24T00:46:00Z">
        <w:r w:rsidRPr="009C4C3F">
          <w:rPr>
            <w:rFonts w:ascii="Arial Narrow" w:hAnsi="Arial Narrow" w:cs="Arial Narrow"/>
          </w:rPr>
          <w:t xml:space="preserve"> orgáne (napr. SO) – vyriešenie problému, alebo zaslanie požiadavky na podporu na vyššiu úroveň technickej podpory</w:t>
        </w:r>
        <w:r w:rsidR="00FA2C51">
          <w:rPr>
            <w:rFonts w:ascii="Arial Narrow" w:hAnsi="Arial Narrow" w:cs="Arial Narrow"/>
          </w:rPr>
          <w:t xml:space="preserve"> </w:t>
        </w:r>
      </w:ins>
      <w:ins w:id="1951" w:author="Adriana Giménez" w:date="2021-03-25T18:29:00Z">
        <w:r w:rsidR="00FA2C51">
          <w:rPr>
            <w:rFonts w:ascii="Arial Narrow" w:hAnsi="Arial Narrow" w:cs="Arial Narrow"/>
          </w:rPr>
          <w:t>(t.j. na manažéra ITMS na RO)</w:t>
        </w:r>
      </w:ins>
    </w:p>
    <w:p w14:paraId="5BD5E960" w14:textId="77777777" w:rsidR="00DD0EE8" w:rsidRPr="001B5E39" w:rsidRDefault="00DD0EE8" w:rsidP="00DD0EE8">
      <w:pPr>
        <w:spacing w:before="120" w:after="120"/>
        <w:ind w:left="1416" w:firstLine="708"/>
        <w:jc w:val="both"/>
        <w:rPr>
          <w:ins w:id="1952" w:author="Adriana Giménez" w:date="2021-03-24T00:46:00Z"/>
          <w:rFonts w:ascii="Arial Narrow" w:hAnsi="Arial Narrow" w:cs="Arial Narrow"/>
        </w:rPr>
      </w:pPr>
      <w:ins w:id="1953" w:author="Adriana Giménez" w:date="2021-03-24T00:46:00Z">
        <w:r>
          <w:sym w:font="Wingdings" w:char="F0EA"/>
        </w:r>
      </w:ins>
    </w:p>
    <w:p w14:paraId="3866FDF6" w14:textId="153744D5" w:rsidR="00DD0EE8" w:rsidRDefault="00FA2C51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54" w:author="Adriana Giménez" w:date="2021-03-24T00:46:00Z"/>
          <w:rFonts w:ascii="Arial Narrow" w:hAnsi="Arial Narrow" w:cs="Arial Narrow"/>
        </w:rPr>
      </w:pPr>
      <w:ins w:id="1955" w:author="Adriana Giménez" w:date="2021-03-24T00:46:00Z">
        <w:r>
          <w:rPr>
            <w:rFonts w:ascii="Arial Narrow" w:hAnsi="Arial Narrow" w:cs="Arial Narrow"/>
          </w:rPr>
          <w:t xml:space="preserve">manažér ITMS </w:t>
        </w:r>
        <w:r w:rsidR="00DD0EE8" w:rsidRPr="009C4C3F">
          <w:rPr>
            <w:rFonts w:ascii="Arial Narrow" w:hAnsi="Arial Narrow" w:cs="Arial Narrow"/>
          </w:rPr>
          <w:t>na nadradenom orgáne (RO) – vyriešenie problému, alebo zaslanie požiadavky na podporu na vyššiu úroveň technickej podpor</w:t>
        </w:r>
        <w:r w:rsidR="00DD0EE8">
          <w:rPr>
            <w:rFonts w:ascii="Arial Narrow" w:hAnsi="Arial Narrow" w:cs="Arial Narrow"/>
          </w:rPr>
          <w:t>y</w:t>
        </w:r>
        <w:r w:rsidR="00650FB3">
          <w:rPr>
            <w:rFonts w:ascii="Arial Narrow" w:hAnsi="Arial Narrow" w:cs="Arial Narrow"/>
          </w:rPr>
          <w:t xml:space="preserve"> prostredníctvom vytvoreného hlásenia HP SM</w:t>
        </w:r>
      </w:ins>
    </w:p>
    <w:p w14:paraId="6229AA65" w14:textId="77777777" w:rsidR="00DD0EE8" w:rsidRPr="00147914" w:rsidRDefault="00DD0EE8" w:rsidP="00DD0EE8">
      <w:pPr>
        <w:spacing w:before="120" w:after="120"/>
        <w:ind w:left="1416" w:firstLine="708"/>
        <w:jc w:val="both"/>
        <w:rPr>
          <w:ins w:id="1956" w:author="Adriana Giménez" w:date="2021-03-24T00:46:00Z"/>
          <w:rFonts w:ascii="Arial Narrow" w:hAnsi="Arial Narrow" w:cs="Arial Narrow"/>
        </w:rPr>
      </w:pPr>
      <w:ins w:id="1957" w:author="Adriana Giménez" w:date="2021-03-24T00:46:00Z">
        <w:r w:rsidRPr="00147914">
          <w:sym w:font="Wingdings" w:char="F0EA"/>
        </w:r>
      </w:ins>
    </w:p>
    <w:p w14:paraId="737AD156" w14:textId="05B464D0" w:rsidR="00DD0EE8" w:rsidRPr="00147914" w:rsidRDefault="00650FB3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58" w:author="Adriana Giménez" w:date="2021-03-24T00:46:00Z"/>
          <w:rFonts w:ascii="Arial Narrow" w:hAnsi="Arial Narrow" w:cs="Arial Narrow"/>
        </w:rPr>
      </w:pPr>
      <w:ins w:id="1959" w:author="Adriana Giménez" w:date="2021-03-25T10:35:00Z">
        <w:r w:rsidRPr="00147914">
          <w:rPr>
            <w:rFonts w:ascii="Arial Narrow" w:hAnsi="Arial Narrow" w:cs="Arial Narrow"/>
          </w:rPr>
          <w:t xml:space="preserve">Pracovník </w:t>
        </w:r>
      </w:ins>
      <w:ins w:id="1960" w:author="Adriana Giménez" w:date="2021-03-24T00:46:00Z">
        <w:r w:rsidR="00DD0EE8" w:rsidRPr="00147914">
          <w:rPr>
            <w:rFonts w:ascii="Arial Narrow" w:hAnsi="Arial Narrow" w:cs="Arial Narrow"/>
          </w:rPr>
          <w:t>CPU DC –</w:t>
        </w:r>
      </w:ins>
      <w:ins w:id="1961" w:author="Adriana Giménez" w:date="2021-03-25T10:36:00Z">
        <w:r w:rsidRPr="00147914">
          <w:rPr>
            <w:rFonts w:ascii="Arial Narrow" w:hAnsi="Arial Narrow" w:cs="Arial Narrow"/>
          </w:rPr>
          <w:t xml:space="preserve"> </w:t>
        </w:r>
      </w:ins>
      <w:ins w:id="1962" w:author="Adriana Giménez" w:date="2021-03-24T00:46:00Z">
        <w:r w:rsidR="00DD0EE8" w:rsidRPr="00147914">
          <w:rPr>
            <w:rFonts w:ascii="Arial Narrow" w:hAnsi="Arial Narrow" w:cs="Arial Narrow"/>
          </w:rPr>
          <w:t>pridelenie hlásenia na riešenie príslušnej riešiteľskej skupine</w:t>
        </w:r>
      </w:ins>
      <w:ins w:id="1963" w:author="Adriana Giménez" w:date="2021-03-25T18:08:00Z">
        <w:r w:rsidR="00413B35" w:rsidRPr="00147914">
          <w:rPr>
            <w:rFonts w:ascii="Arial Narrow" w:hAnsi="Arial Narrow" w:cs="Arial Narrow"/>
          </w:rPr>
          <w:t xml:space="preserve"> pre ITMS</w:t>
        </w:r>
      </w:ins>
      <w:ins w:id="1964" w:author="Adriana Giménez" w:date="2021-03-25T18:09:00Z">
        <w:r w:rsidR="00413B35" w:rsidRPr="00147914">
          <w:rPr>
            <w:rFonts w:ascii="Arial Narrow" w:hAnsi="Arial Narrow" w:cs="Arial Narrow"/>
          </w:rPr>
          <w:t xml:space="preserve"> (</w:t>
        </w:r>
      </w:ins>
      <w:ins w:id="1965" w:author="Adriana Giménez" w:date="2021-03-25T18:08:00Z">
        <w:r w:rsidR="00413B35" w:rsidRPr="00147914">
          <w:rPr>
            <w:rFonts w:ascii="Arial Narrow" w:hAnsi="Arial Narrow" w:cs="Arial Narrow"/>
          </w:rPr>
          <w:t>skupina ITMS DC alebo KTI, ISUF</w:t>
        </w:r>
      </w:ins>
      <w:ins w:id="1966" w:author="Adriana Giménez" w:date="2021-03-25T18:09:00Z">
        <w:r w:rsidR="00413B35" w:rsidRPr="00147914">
          <w:rPr>
            <w:rFonts w:ascii="Arial Narrow" w:hAnsi="Arial Narrow" w:cs="Arial Narrow"/>
          </w:rPr>
          <w:t>)</w:t>
        </w:r>
      </w:ins>
    </w:p>
    <w:p w14:paraId="49BDB89E" w14:textId="77777777" w:rsidR="00DD0EE8" w:rsidRPr="00147914" w:rsidRDefault="00DD0EE8" w:rsidP="00DD0EE8">
      <w:pPr>
        <w:spacing w:before="120" w:after="120"/>
        <w:ind w:left="1416" w:firstLine="708"/>
        <w:jc w:val="both"/>
        <w:rPr>
          <w:ins w:id="1967" w:author="Adriana Giménez" w:date="2021-03-24T00:46:00Z"/>
          <w:rFonts w:ascii="Arial Narrow" w:hAnsi="Arial Narrow" w:cs="Arial Narrow"/>
        </w:rPr>
      </w:pPr>
      <w:ins w:id="1968" w:author="Adriana Giménez" w:date="2021-03-24T00:46:00Z">
        <w:r w:rsidRPr="00147914">
          <w:sym w:font="Wingdings" w:char="F0EA"/>
        </w:r>
      </w:ins>
    </w:p>
    <w:p w14:paraId="514F7ECD" w14:textId="58BC8AE7" w:rsidR="00413B35" w:rsidRPr="00FF45C0" w:rsidRDefault="00413B35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69" w:author="Adriana Giménez" w:date="2021-03-25T18:15:00Z"/>
          <w:rFonts w:ascii="Arial Narrow" w:hAnsi="Arial Narrow" w:cs="Arial Narrow"/>
        </w:rPr>
      </w:pPr>
      <w:ins w:id="1970" w:author="Adriana Giménez" w:date="2021-03-25T18:15:00Z">
        <w:r w:rsidRPr="00147914">
          <w:rPr>
            <w:rFonts w:ascii="Arial Narrow" w:hAnsi="Arial Narrow" w:cs="Arial Narrow"/>
          </w:rPr>
          <w:t xml:space="preserve">Riešiteľ v </w:t>
        </w:r>
        <w:r w:rsidRPr="00FF45C0">
          <w:rPr>
            <w:rFonts w:ascii="Arial Narrow" w:hAnsi="Arial Narrow" w:cs="Arial Narrow"/>
          </w:rPr>
          <w:t>rámci</w:t>
        </w:r>
      </w:ins>
      <w:ins w:id="1971" w:author="Adriana Giménez" w:date="2021-03-25T18:14:00Z">
        <w:r w:rsidRPr="00FF45C0">
          <w:rPr>
            <w:rFonts w:ascii="Arial Narrow" w:hAnsi="Arial Narrow" w:cs="Arial Narrow"/>
          </w:rPr>
          <w:t xml:space="preserve"> riešiteľskej skupiny ITMS DC</w:t>
        </w:r>
      </w:ins>
      <w:ins w:id="1972" w:author="Adriana Giménez" w:date="2021-03-25T18:15:00Z">
        <w:r w:rsidRPr="00FF45C0">
          <w:rPr>
            <w:rFonts w:ascii="Arial Narrow" w:hAnsi="Arial Narrow" w:cs="Arial Narrow"/>
          </w:rPr>
          <w:t xml:space="preserve"> – vyriešenie hlásenia alebo posun </w:t>
        </w:r>
        <w:r w:rsidR="00342F20" w:rsidRPr="00FF45C0">
          <w:rPr>
            <w:rFonts w:ascii="Arial Narrow" w:hAnsi="Arial Narrow" w:cs="Arial Narrow"/>
          </w:rPr>
          <w:t>na inú riešiteľskú skupinu (CKO/CO/</w:t>
        </w:r>
      </w:ins>
      <w:ins w:id="1973" w:author="Adriana Giménez" w:date="2021-03-29T17:42:00Z">
        <w:r w:rsidR="008D043B" w:rsidRPr="00FF45C0">
          <w:rPr>
            <w:rFonts w:ascii="Arial Narrow" w:hAnsi="Arial Narrow" w:cs="Arial Narrow"/>
          </w:rPr>
          <w:t>riešiteľská skupina dodávateľa DC</w:t>
        </w:r>
      </w:ins>
      <w:ins w:id="1974" w:author="Adriana Giménez" w:date="2021-03-25T18:16:00Z">
        <w:r w:rsidRPr="00FF45C0">
          <w:rPr>
            <w:rFonts w:ascii="Arial Narrow" w:hAnsi="Arial Narrow" w:cs="Arial Narrow"/>
          </w:rPr>
          <w:t>)</w:t>
        </w:r>
      </w:ins>
    </w:p>
    <w:p w14:paraId="309E5C33" w14:textId="77777777" w:rsidR="00413B35" w:rsidRPr="00FF45C0" w:rsidRDefault="00413B35" w:rsidP="00D25E75">
      <w:pPr>
        <w:pStyle w:val="Odsekzoznamu"/>
        <w:spacing w:before="120" w:after="120"/>
        <w:jc w:val="both"/>
        <w:rPr>
          <w:ins w:id="1975" w:author="Adriana Giménez" w:date="2021-03-25T18:09:00Z"/>
          <w:rFonts w:ascii="Arial Narrow" w:hAnsi="Arial Narrow" w:cs="Arial Narrow"/>
        </w:rPr>
      </w:pPr>
    </w:p>
    <w:p w14:paraId="0E60604A" w14:textId="7F5979E3" w:rsidR="00DD0EE8" w:rsidRPr="00FF45C0" w:rsidRDefault="00650FB3" w:rsidP="000B27F5">
      <w:pPr>
        <w:pStyle w:val="Odsekzoznamu"/>
        <w:numPr>
          <w:ilvl w:val="0"/>
          <w:numId w:val="20"/>
        </w:numPr>
        <w:spacing w:before="120" w:after="120"/>
        <w:jc w:val="both"/>
        <w:rPr>
          <w:ins w:id="1976" w:author="Adriana Giménez" w:date="2021-03-24T00:46:00Z"/>
          <w:rFonts w:ascii="Arial Narrow" w:hAnsi="Arial Narrow" w:cs="Arial Narrow"/>
        </w:rPr>
      </w:pPr>
      <w:ins w:id="1977" w:author="Adriana Giménez" w:date="2021-03-24T00:46:00Z">
        <w:r w:rsidRPr="00FF45C0">
          <w:rPr>
            <w:rFonts w:ascii="Arial Narrow" w:hAnsi="Arial Narrow" w:cs="Arial Narrow"/>
          </w:rPr>
          <w:t>M</w:t>
        </w:r>
        <w:r w:rsidR="00DD0EE8" w:rsidRPr="00FF45C0">
          <w:rPr>
            <w:rFonts w:ascii="Arial Narrow" w:hAnsi="Arial Narrow" w:cs="Arial Narrow"/>
          </w:rPr>
          <w:t>ail manažér v rámci príslušnej riešiteľskej skupiny</w:t>
        </w:r>
      </w:ins>
      <w:ins w:id="1978" w:author="Adriana Giménez" w:date="2021-03-25T18:17:00Z">
        <w:r w:rsidR="00342F20" w:rsidRPr="00FF45C0">
          <w:rPr>
            <w:rFonts w:ascii="Arial Narrow" w:hAnsi="Arial Narrow" w:cs="Arial Narrow"/>
          </w:rPr>
          <w:t xml:space="preserve"> (CKO/</w:t>
        </w:r>
        <w:r w:rsidR="00BD52C2" w:rsidRPr="00FF45C0">
          <w:rPr>
            <w:rFonts w:ascii="Arial Narrow" w:hAnsi="Arial Narrow" w:cs="Arial Narrow"/>
          </w:rPr>
          <w:t>CO)</w:t>
        </w:r>
      </w:ins>
      <w:ins w:id="1979" w:author="Adriana Giménez" w:date="2021-03-24T00:46:00Z">
        <w:r w:rsidR="00DD0EE8" w:rsidRPr="00FF45C0">
          <w:rPr>
            <w:rFonts w:ascii="Arial Narrow" w:hAnsi="Arial Narrow" w:cs="Arial Narrow"/>
          </w:rPr>
          <w:t xml:space="preserve"> – pride</w:t>
        </w:r>
        <w:r w:rsidRPr="00FF45C0">
          <w:rPr>
            <w:rFonts w:ascii="Arial Narrow" w:hAnsi="Arial Narrow" w:cs="Arial Narrow"/>
          </w:rPr>
          <w:t>lenie riešiteľovi na vybavenie</w:t>
        </w:r>
      </w:ins>
    </w:p>
    <w:p w14:paraId="225AB706" w14:textId="77777777" w:rsidR="00DD0EE8" w:rsidRPr="00FF45C0" w:rsidRDefault="00DD0EE8" w:rsidP="00DD0EE8">
      <w:pPr>
        <w:spacing w:before="120" w:after="120"/>
        <w:ind w:left="1416" w:firstLine="708"/>
        <w:jc w:val="both"/>
        <w:rPr>
          <w:ins w:id="1980" w:author="Adriana Giménez" w:date="2021-03-24T00:46:00Z"/>
          <w:rFonts w:ascii="Arial Narrow" w:hAnsi="Arial Narrow" w:cs="Arial Narrow"/>
        </w:rPr>
      </w:pPr>
      <w:ins w:id="1981" w:author="Adriana Giménez" w:date="2021-03-24T00:46:00Z">
        <w:r w:rsidRPr="00FF45C0">
          <w:sym w:font="Wingdings" w:char="F0EA"/>
        </w:r>
        <w:r w:rsidRPr="00FF45C0">
          <w:t xml:space="preserve"> </w:t>
        </w:r>
      </w:ins>
    </w:p>
    <w:p w14:paraId="0D2C273E" w14:textId="48FB7856" w:rsidR="00DD0EE8" w:rsidRPr="00FF45C0" w:rsidRDefault="00BD52C2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ins w:id="1982" w:author="Adriana Giménez" w:date="2021-03-24T00:46:00Z"/>
          <w:rFonts w:ascii="Arial Narrow" w:hAnsi="Arial Narrow" w:cs="Arial Narrow"/>
        </w:rPr>
      </w:pPr>
      <w:ins w:id="1983" w:author="Adriana Giménez" w:date="2021-03-24T00:46:00Z">
        <w:r w:rsidRPr="00FF45C0">
          <w:rPr>
            <w:rFonts w:ascii="Arial Narrow" w:hAnsi="Arial Narrow" w:cs="Arial Narrow"/>
          </w:rPr>
          <w:t>R</w:t>
        </w:r>
        <w:r w:rsidR="00DD0EE8" w:rsidRPr="00FF45C0">
          <w:rPr>
            <w:rFonts w:ascii="Arial Narrow" w:hAnsi="Arial Narrow" w:cs="Arial Narrow"/>
          </w:rPr>
          <w:t>iešiteľ požiadavky</w:t>
        </w:r>
      </w:ins>
      <w:ins w:id="1984" w:author="Adriana Giménez" w:date="2021-03-25T18:18:00Z">
        <w:r w:rsidRPr="00FF45C0">
          <w:rPr>
            <w:rFonts w:ascii="Arial Narrow" w:hAnsi="Arial Narrow" w:cs="Arial Narrow"/>
          </w:rPr>
          <w:t xml:space="preserve"> </w:t>
        </w:r>
      </w:ins>
      <w:ins w:id="1985" w:author="Adriana Giménez" w:date="2021-03-24T00:46:00Z">
        <w:r w:rsidR="00DD0EE8" w:rsidRPr="00FF45C0">
          <w:rPr>
            <w:rFonts w:ascii="Arial Narrow" w:hAnsi="Arial Narrow" w:cs="Arial Narrow"/>
          </w:rPr>
          <w:t xml:space="preserve">– vyriešenie </w:t>
        </w:r>
      </w:ins>
      <w:ins w:id="1986" w:author="Adriana Giménez" w:date="2021-03-25T18:16:00Z">
        <w:r w:rsidR="00413B35" w:rsidRPr="00FF45C0">
          <w:rPr>
            <w:rFonts w:ascii="Arial Narrow" w:hAnsi="Arial Narrow" w:cs="Arial Narrow"/>
          </w:rPr>
          <w:t>hlásenia</w:t>
        </w:r>
      </w:ins>
    </w:p>
    <w:p w14:paraId="71EA22A1" w14:textId="3677F288" w:rsidR="00DD0EE8" w:rsidRPr="00FF45C0" w:rsidDel="0064397F" w:rsidRDefault="00197E8A" w:rsidP="00D25E75">
      <w:pPr>
        <w:pStyle w:val="Nadpis2"/>
        <w:ind w:left="0" w:firstLine="0"/>
        <w:rPr>
          <w:del w:id="1987" w:author="Adriana Giménez" w:date="2021-03-24T01:32:00Z"/>
        </w:rPr>
      </w:pPr>
      <w:bookmarkStart w:id="1988" w:name="_Toc67860573"/>
      <w:ins w:id="1989" w:author="Adriana Giménez" w:date="2021-03-25T10:40:00Z">
        <w:r w:rsidRPr="00FF45C0">
          <w:rPr>
            <w:b w:val="0"/>
            <w:bCs w:val="0"/>
          </w:rPr>
          <w:t>7</w:t>
        </w:r>
      </w:ins>
      <w:ins w:id="1990" w:author="Adriana Giménez" w:date="2021-03-25T10:06:00Z">
        <w:r w:rsidR="00707A86" w:rsidRPr="00FF45C0">
          <w:rPr>
            <w:b w:val="0"/>
            <w:bCs w:val="0"/>
          </w:rPr>
          <w:t>.3</w:t>
        </w:r>
        <w:bookmarkEnd w:id="1988"/>
        <w:r w:rsidR="00707A86" w:rsidRPr="00FF45C0">
          <w:rPr>
            <w:b w:val="0"/>
            <w:bCs w:val="0"/>
          </w:rPr>
          <w:t xml:space="preserve"> </w:t>
        </w:r>
      </w:ins>
    </w:p>
    <w:p w14:paraId="3E3F61AA" w14:textId="60AFD51C" w:rsidR="005D33F9" w:rsidRPr="00FF45C0" w:rsidRDefault="00DD0EE8" w:rsidP="00D25E75">
      <w:pPr>
        <w:pStyle w:val="Nadpis2"/>
        <w:ind w:left="0" w:firstLine="0"/>
        <w:rPr>
          <w:ins w:id="1991" w:author="Adriana Giménez" w:date="2021-03-24T00:13:00Z"/>
          <w:b w:val="0"/>
        </w:rPr>
      </w:pPr>
      <w:bookmarkStart w:id="1992" w:name="_Toc67860574"/>
      <w:ins w:id="1993" w:author="Adriana Giménez" w:date="2021-03-24T00:47:00Z">
        <w:r w:rsidRPr="00FF45C0">
          <w:t>Zodpovednosť</w:t>
        </w:r>
      </w:ins>
      <w:ins w:id="1994" w:author="Adriana Giménez" w:date="2021-03-24T00:39:00Z">
        <w:r w:rsidR="00ED7251" w:rsidRPr="00FF45C0">
          <w:t xml:space="preserve"> jednotlivých aktérov</w:t>
        </w:r>
      </w:ins>
      <w:ins w:id="1995" w:author="Adriana Giménez" w:date="2021-03-24T00:47:00Z">
        <w:r w:rsidRPr="00FF45C0">
          <w:t xml:space="preserve"> v procese riešenia požiadaviek </w:t>
        </w:r>
      </w:ins>
      <w:ins w:id="1996" w:author="Adriana Giménez" w:date="2021-03-24T00:48:00Z">
        <w:r w:rsidRPr="00FF45C0">
          <w:t xml:space="preserve">týkajúcich sa ITMS2014+ a ITMS II </w:t>
        </w:r>
      </w:ins>
      <w:ins w:id="1997" w:author="Adriana Giménez" w:date="2021-03-24T00:47:00Z">
        <w:r w:rsidRPr="00FF45C0">
          <w:t>predkladaných HP SM</w:t>
        </w:r>
      </w:ins>
      <w:bookmarkEnd w:id="1992"/>
    </w:p>
    <w:p w14:paraId="2092953F" w14:textId="434DEA25" w:rsidR="005D33F9" w:rsidRPr="00FF45C0" w:rsidRDefault="005D33F9" w:rsidP="005D33F9">
      <w:pPr>
        <w:pStyle w:val="Odsekzoznamu"/>
        <w:numPr>
          <w:ilvl w:val="0"/>
          <w:numId w:val="17"/>
        </w:numPr>
        <w:spacing w:before="120"/>
        <w:jc w:val="both"/>
        <w:rPr>
          <w:ins w:id="1998" w:author="Adriana Giménez" w:date="2021-03-25T18:20:00Z"/>
          <w:rFonts w:ascii="Arial Narrow" w:hAnsi="Arial Narrow" w:cs="Arial Narrow"/>
        </w:rPr>
      </w:pPr>
      <w:ins w:id="1999" w:author="Adriana Giménez" w:date="2021-03-24T00:14:00Z">
        <w:r w:rsidRPr="00FF45C0">
          <w:rPr>
            <w:rFonts w:ascii="Arial Narrow" w:hAnsi="Arial Narrow" w:cs="Arial Narrow"/>
            <w:u w:val="single"/>
          </w:rPr>
          <w:t xml:space="preserve">Pracovník </w:t>
        </w:r>
      </w:ins>
      <w:ins w:id="2000" w:author="Adriana Giménez" w:date="2021-03-25T18:19:00Z">
        <w:r w:rsidR="00BD52C2" w:rsidRPr="00FF45C0">
          <w:rPr>
            <w:rFonts w:ascii="Arial Narrow" w:hAnsi="Arial Narrow" w:cs="Arial Narrow"/>
            <w:u w:val="single"/>
          </w:rPr>
          <w:t>CPU</w:t>
        </w:r>
      </w:ins>
      <w:ins w:id="2001" w:author="Adriana Giménez" w:date="2021-03-24T00:14:00Z">
        <w:r w:rsidRPr="00FF45C0">
          <w:rPr>
            <w:rFonts w:ascii="Arial Narrow" w:hAnsi="Arial Narrow" w:cs="Arial Narrow"/>
          </w:rPr>
          <w:t xml:space="preserve"> v Datacentre </w:t>
        </w:r>
      </w:ins>
      <w:ins w:id="2002" w:author="Adriana Giménez" w:date="2021-03-24T00:15:00Z">
        <w:r w:rsidRPr="00FF45C0">
          <w:rPr>
            <w:rFonts w:ascii="Arial Narrow" w:hAnsi="Arial Narrow" w:cs="Arial Narrow"/>
          </w:rPr>
          <w:t>požiadavku používateľa systému ITMS2014+ alebo ITMS</w:t>
        </w:r>
      </w:ins>
      <w:ins w:id="2003" w:author="Adriana Giménez" w:date="2021-03-24T00:52:00Z">
        <w:r w:rsidR="00B610C3" w:rsidRPr="00FF45C0">
          <w:rPr>
            <w:rFonts w:ascii="Arial Narrow" w:hAnsi="Arial Narrow" w:cs="Arial Narrow"/>
          </w:rPr>
          <w:t> </w:t>
        </w:r>
      </w:ins>
      <w:ins w:id="2004" w:author="Adriana Giménez" w:date="2021-03-24T00:15:00Z">
        <w:r w:rsidRPr="00FF45C0">
          <w:rPr>
            <w:rFonts w:ascii="Arial Narrow" w:hAnsi="Arial Narrow" w:cs="Arial Narrow"/>
          </w:rPr>
          <w:t xml:space="preserve">II zaeviduje </w:t>
        </w:r>
      </w:ins>
      <w:ins w:id="2005" w:author="Adriana Giménez" w:date="2021-03-24T00:16:00Z">
        <w:r w:rsidRPr="00FF45C0">
          <w:rPr>
            <w:rFonts w:ascii="Arial Narrow" w:hAnsi="Arial Narrow" w:cs="Arial Narrow"/>
          </w:rPr>
          <w:t xml:space="preserve">a </w:t>
        </w:r>
      </w:ins>
      <w:ins w:id="2006" w:author="Adriana Giménez" w:date="2021-03-24T00:14:00Z">
        <w:r w:rsidRPr="00FF45C0">
          <w:rPr>
            <w:rFonts w:ascii="Arial Narrow" w:hAnsi="Arial Narrow" w:cs="Arial Narrow"/>
          </w:rPr>
          <w:t xml:space="preserve">priradí </w:t>
        </w:r>
      </w:ins>
      <w:ins w:id="2007" w:author="Adriana Giménez" w:date="2021-03-24T00:16:00Z">
        <w:r w:rsidRPr="00FF45C0">
          <w:rPr>
            <w:rFonts w:ascii="Arial Narrow" w:hAnsi="Arial Narrow" w:cs="Arial Narrow"/>
          </w:rPr>
          <w:t>ju</w:t>
        </w:r>
      </w:ins>
      <w:ins w:id="2008" w:author="Adriana Giménez" w:date="2021-03-24T00:14:00Z">
        <w:r w:rsidRPr="00FF45C0">
          <w:rPr>
            <w:rFonts w:ascii="Arial Narrow" w:hAnsi="Arial Narrow" w:cs="Arial Narrow"/>
          </w:rPr>
          <w:t xml:space="preserve"> na </w:t>
        </w:r>
        <w:r w:rsidRPr="00FF45C0">
          <w:rPr>
            <w:rFonts w:ascii="Arial Narrow" w:hAnsi="Arial Narrow" w:cs="Arial Narrow"/>
            <w:u w:val="single"/>
          </w:rPr>
          <w:t>riešiteľskú skupinu</w:t>
        </w:r>
        <w:r w:rsidRPr="00FF45C0">
          <w:rPr>
            <w:rFonts w:ascii="Arial Narrow" w:hAnsi="Arial Narrow" w:cs="Arial Narrow"/>
          </w:rPr>
          <w:t xml:space="preserve"> podľa vecnej príslušnosti</w:t>
        </w:r>
      </w:ins>
      <w:ins w:id="2009" w:author="Adriana Giménez" w:date="2021-03-24T00:16:00Z">
        <w:r w:rsidRPr="00FF45C0">
          <w:rPr>
            <w:rFonts w:ascii="Arial Narrow" w:hAnsi="Arial Narrow" w:cs="Arial Narrow"/>
          </w:rPr>
          <w:t>;</w:t>
        </w:r>
      </w:ins>
      <w:ins w:id="2010" w:author="Adriana Giménez" w:date="2021-03-24T00:14:00Z">
        <w:r w:rsidRPr="00FF45C0">
          <w:rPr>
            <w:rFonts w:ascii="Arial Narrow" w:hAnsi="Arial Narrow" w:cs="Arial Narrow"/>
          </w:rPr>
          <w:t xml:space="preserve"> </w:t>
        </w:r>
      </w:ins>
    </w:p>
    <w:p w14:paraId="7A0B7F38" w14:textId="4EC45EA7" w:rsidR="00BD52C2" w:rsidRPr="00FF45C0" w:rsidRDefault="00BD52C2" w:rsidP="00147914">
      <w:pPr>
        <w:pStyle w:val="Odsekzoznamu"/>
        <w:numPr>
          <w:ilvl w:val="0"/>
          <w:numId w:val="17"/>
        </w:numPr>
        <w:suppressAutoHyphens/>
        <w:spacing w:before="120"/>
        <w:jc w:val="both"/>
        <w:rPr>
          <w:ins w:id="2011" w:author="Adriana Giménez" w:date="2021-03-25T18:20:00Z"/>
          <w:shd w:val="clear" w:color="auto" w:fill="FFFF00"/>
        </w:rPr>
      </w:pPr>
      <w:ins w:id="2012" w:author="Adriana Giménez" w:date="2021-03-25T18:20:00Z">
        <w:r w:rsidRPr="00FF45C0">
          <w:rPr>
            <w:rFonts w:ascii="Arial Narrow" w:hAnsi="Arial Narrow" w:cs="Arial Narrow"/>
            <w:u w:val="single"/>
          </w:rPr>
          <w:t>Pracovní</w:t>
        </w:r>
        <w:r w:rsidR="00997DF3" w:rsidRPr="00FF45C0">
          <w:rPr>
            <w:rFonts w:ascii="Arial Narrow" w:hAnsi="Arial Narrow" w:cs="Arial Narrow"/>
            <w:u w:val="single"/>
          </w:rPr>
          <w:t xml:space="preserve">k riešiteľskej skupiny ITMS DC </w:t>
        </w:r>
        <w:r w:rsidR="00BA0B35" w:rsidRPr="00FF45C0">
          <w:rPr>
            <w:rFonts w:ascii="Arial Narrow" w:hAnsi="Arial Narrow" w:cs="Arial Narrow"/>
          </w:rPr>
          <w:t>hlásenie vyrieši;</w:t>
        </w:r>
        <w:r w:rsidRPr="00FF45C0">
          <w:rPr>
            <w:rFonts w:ascii="Arial Narrow" w:hAnsi="Arial Narrow" w:cs="Arial Narrow"/>
          </w:rPr>
          <w:t xml:space="preserve"> </w:t>
        </w:r>
      </w:ins>
      <w:ins w:id="2013" w:author="Adriana Giménez" w:date="2021-03-28T20:20:00Z">
        <w:r w:rsidR="00997DF3" w:rsidRPr="00FF45C0">
          <w:rPr>
            <w:rFonts w:ascii="Arial Narrow" w:hAnsi="Arial Narrow" w:cs="Arial Narrow"/>
          </w:rPr>
          <w:t>v prípade otázok súvisiacich s</w:t>
        </w:r>
      </w:ins>
      <w:ins w:id="2014" w:author="Adriana Giménez" w:date="2021-03-28T20:22:00Z">
        <w:r w:rsidR="00BA0B35" w:rsidRPr="00FF45C0">
          <w:rPr>
            <w:rFonts w:ascii="Arial Narrow" w:hAnsi="Arial Narrow" w:cs="Arial Narrow"/>
          </w:rPr>
          <w:t xml:space="preserve"> technickou </w:t>
        </w:r>
      </w:ins>
      <w:ins w:id="2015" w:author="Adriana Giménez" w:date="2021-03-28T20:21:00Z">
        <w:r w:rsidR="00BA0B35" w:rsidRPr="00FF45C0">
          <w:rPr>
            <w:rFonts w:ascii="Arial Narrow" w:hAnsi="Arial Narrow" w:cs="Arial Narrow"/>
          </w:rPr>
          <w:t>administráciou</w:t>
        </w:r>
        <w:r w:rsidR="00997DF3" w:rsidRPr="00FF45C0">
          <w:rPr>
            <w:rFonts w:ascii="Arial Narrow" w:hAnsi="Arial Narrow" w:cs="Arial Narrow"/>
          </w:rPr>
          <w:t xml:space="preserve"> systému</w:t>
        </w:r>
      </w:ins>
      <w:ins w:id="2016" w:author="Adriana Giménez" w:date="2021-03-28T20:20:00Z">
        <w:r w:rsidR="00997DF3" w:rsidRPr="00FF45C0">
          <w:rPr>
            <w:rFonts w:ascii="Arial Narrow" w:hAnsi="Arial Narrow" w:cs="Arial Narrow"/>
          </w:rPr>
          <w:t xml:space="preserve"> posunie hlásenie na </w:t>
        </w:r>
        <w:r w:rsidR="00997DF3" w:rsidRPr="00E93220">
          <w:rPr>
            <w:rFonts w:ascii="Arial Narrow" w:hAnsi="Arial Narrow" w:cs="Arial Narrow"/>
            <w:u w:val="single"/>
          </w:rPr>
          <w:t xml:space="preserve">riešiteľskú </w:t>
        </w:r>
      </w:ins>
      <w:ins w:id="2017" w:author="Adriana Giménez" w:date="2021-03-31T13:00:00Z">
        <w:r w:rsidR="00861544" w:rsidRPr="00E93220">
          <w:rPr>
            <w:rFonts w:ascii="Arial Narrow" w:hAnsi="Arial Narrow" w:cs="Arial Narrow"/>
            <w:u w:val="single"/>
          </w:rPr>
          <w:t xml:space="preserve">skupinu </w:t>
        </w:r>
      </w:ins>
      <w:ins w:id="2018" w:author="Adriana Giménez" w:date="2021-03-29T17:43:00Z">
        <w:r w:rsidR="008D043B" w:rsidRPr="00861544">
          <w:rPr>
            <w:rFonts w:ascii="Arial Narrow" w:hAnsi="Arial Narrow" w:cs="Arial Narrow"/>
            <w:u w:val="single"/>
          </w:rPr>
          <w:t>dodávateľa DC</w:t>
        </w:r>
      </w:ins>
      <w:ins w:id="2019" w:author="Adriana Giménez" w:date="2021-03-28T20:23:00Z">
        <w:r w:rsidR="00BA0B35" w:rsidRPr="00FF45C0">
          <w:rPr>
            <w:rFonts w:ascii="Arial Narrow" w:hAnsi="Arial Narrow" w:cs="Arial Narrow"/>
            <w:u w:val="single"/>
          </w:rPr>
          <w:t>;</w:t>
        </w:r>
      </w:ins>
      <w:ins w:id="2020" w:author="Adriana Giménez" w:date="2021-03-28T20:20:00Z">
        <w:r w:rsidR="00997DF3" w:rsidRPr="00FF45C0">
          <w:rPr>
            <w:rFonts w:ascii="Arial Narrow" w:hAnsi="Arial Narrow" w:cs="Arial Narrow"/>
          </w:rPr>
          <w:t xml:space="preserve"> </w:t>
        </w:r>
      </w:ins>
      <w:ins w:id="2021" w:author="Adriana Giménez" w:date="2021-03-25T18:20:00Z">
        <w:r w:rsidRPr="00FF45C0">
          <w:rPr>
            <w:rFonts w:ascii="Arial Narrow" w:hAnsi="Arial Narrow" w:cs="Arial Narrow"/>
          </w:rPr>
          <w:t>v prípade metodickej požiadavky hlásenie posunie na ďalšiu riešiteľskú skupinu</w:t>
        </w:r>
      </w:ins>
      <w:ins w:id="2022" w:author="Adriana Giménez" w:date="2021-03-28T20:21:00Z">
        <w:r w:rsidR="00342F20" w:rsidRPr="00FF45C0">
          <w:rPr>
            <w:rFonts w:ascii="Arial Narrow" w:hAnsi="Arial Narrow" w:cs="Arial Narrow"/>
          </w:rPr>
          <w:t xml:space="preserve"> CKO/</w:t>
        </w:r>
        <w:r w:rsidR="00BA0B35" w:rsidRPr="00FF45C0">
          <w:rPr>
            <w:rFonts w:ascii="Arial Narrow" w:hAnsi="Arial Narrow" w:cs="Arial Narrow"/>
          </w:rPr>
          <w:t>CO</w:t>
        </w:r>
      </w:ins>
      <w:ins w:id="2023" w:author="Adriana Giménez" w:date="2021-03-25T18:21:00Z">
        <w:r w:rsidRPr="00FF45C0">
          <w:rPr>
            <w:rFonts w:ascii="Arial Narrow" w:hAnsi="Arial Narrow" w:cs="Arial Narrow"/>
          </w:rPr>
          <w:t>. V prípade ak sa problém netýka</w:t>
        </w:r>
      </w:ins>
      <w:ins w:id="2024" w:author="Adriana Giménez" w:date="2021-03-28T20:46:00Z">
        <w:r w:rsidR="00147914" w:rsidRPr="00FF45C0">
          <w:rPr>
            <w:rFonts w:ascii="Arial Narrow" w:hAnsi="Arial Narrow" w:cs="Arial Narrow"/>
          </w:rPr>
          <w:t xml:space="preserve"> oblasti</w:t>
        </w:r>
      </w:ins>
      <w:ins w:id="2025" w:author="Adriana Giménez" w:date="2021-03-25T18:21:00Z">
        <w:r w:rsidRPr="00FF45C0">
          <w:rPr>
            <w:rFonts w:ascii="Arial Narrow" w:hAnsi="Arial Narrow" w:cs="Arial Narrow"/>
          </w:rPr>
          <w:t xml:space="preserve"> </w:t>
        </w:r>
        <w:r w:rsidR="00147914" w:rsidRPr="00FF45C0">
          <w:rPr>
            <w:rFonts w:ascii="Arial Narrow" w:hAnsi="Arial Narrow" w:cs="Arial Narrow"/>
          </w:rPr>
          <w:t>ITMS</w:t>
        </w:r>
        <w:r w:rsidRPr="00FF45C0">
          <w:rPr>
            <w:rFonts w:ascii="Arial Narrow" w:hAnsi="Arial Narrow" w:cs="Arial Narrow"/>
          </w:rPr>
          <w:t xml:space="preserve">, </w:t>
        </w:r>
      </w:ins>
      <w:ins w:id="2026" w:author="Adriana Giménez" w:date="2021-03-25T18:20:00Z">
        <w:r w:rsidRPr="00FF45C0">
          <w:rPr>
            <w:rFonts w:ascii="Arial Narrow" w:hAnsi="Arial Narrow" w:cs="Arial Narrow"/>
          </w:rPr>
          <w:t xml:space="preserve">hlásenie je </w:t>
        </w:r>
      </w:ins>
      <w:ins w:id="2027" w:author="Adriana Giménez" w:date="2021-03-25T18:21:00Z">
        <w:r w:rsidRPr="00FF45C0">
          <w:rPr>
            <w:rFonts w:ascii="Arial Narrow" w:hAnsi="Arial Narrow" w:cs="Arial Narrow"/>
          </w:rPr>
          <w:t xml:space="preserve">zaslané </w:t>
        </w:r>
      </w:ins>
      <w:ins w:id="2028" w:author="Adriana Giménez" w:date="2021-03-28T20:22:00Z">
        <w:r w:rsidR="00BA0B35" w:rsidRPr="00FF45C0">
          <w:rPr>
            <w:rFonts w:ascii="Arial Narrow" w:hAnsi="Arial Narrow" w:cs="Arial Narrow"/>
          </w:rPr>
          <w:t xml:space="preserve">späť </w:t>
        </w:r>
      </w:ins>
      <w:ins w:id="2029" w:author="Adriana Giménez" w:date="2021-03-25T18:21:00Z">
        <w:r w:rsidRPr="00FF45C0">
          <w:rPr>
            <w:rFonts w:ascii="Arial Narrow" w:hAnsi="Arial Narrow" w:cs="Arial Narrow"/>
          </w:rPr>
          <w:t>na</w:t>
        </w:r>
      </w:ins>
      <w:ins w:id="2030" w:author="Adriana Giménez" w:date="2021-03-25T18:20:00Z">
        <w:r w:rsidRPr="00FF45C0">
          <w:rPr>
            <w:rFonts w:ascii="Arial Narrow" w:hAnsi="Arial Narrow" w:cs="Arial Narrow"/>
          </w:rPr>
          <w:t xml:space="preserve"> CPU DC</w:t>
        </w:r>
      </w:ins>
      <w:ins w:id="2031" w:author="Adriana Giménez" w:date="2021-03-28T20:49:00Z">
        <w:r w:rsidR="00147914" w:rsidRPr="00FF45C0">
          <w:rPr>
            <w:rFonts w:ascii="Arial Narrow" w:hAnsi="Arial Narrow" w:cs="Arial Narrow"/>
          </w:rPr>
          <w:t>;</w:t>
        </w:r>
      </w:ins>
    </w:p>
    <w:p w14:paraId="3274473D" w14:textId="77777777" w:rsidR="00ED7251" w:rsidRPr="003E2721" w:rsidRDefault="005D33F9" w:rsidP="00ED7251">
      <w:pPr>
        <w:numPr>
          <w:ilvl w:val="0"/>
          <w:numId w:val="17"/>
        </w:numPr>
        <w:jc w:val="both"/>
        <w:rPr>
          <w:ins w:id="2032" w:author="Adriana Giménez" w:date="2021-03-24T00:34:00Z"/>
          <w:rFonts w:ascii="Arial Narrow" w:hAnsi="Arial Narrow" w:cs="Arial Narrow"/>
        </w:rPr>
      </w:pPr>
      <w:ins w:id="2033" w:author="Adriana Giménez" w:date="2021-03-24T00:14:00Z">
        <w:r w:rsidRPr="00FF45C0">
          <w:rPr>
            <w:rFonts w:ascii="Arial Narrow" w:hAnsi="Arial Narrow" w:cs="Arial Narrow"/>
            <w:u w:val="single"/>
          </w:rPr>
          <w:t>Mail manažér</w:t>
        </w:r>
        <w:r w:rsidRPr="00FF45C0">
          <w:rPr>
            <w:rFonts w:ascii="Arial Narrow" w:hAnsi="Arial Narrow" w:cs="Arial Narrow"/>
          </w:rPr>
          <w:t xml:space="preserve"> (ďalej len </w:t>
        </w:r>
      </w:ins>
      <w:ins w:id="2034" w:author="Adriana Giménez" w:date="2021-03-24T00:17:00Z">
        <w:r w:rsidRPr="00FF45C0">
          <w:rPr>
            <w:rFonts w:ascii="Arial Narrow" w:hAnsi="Arial Narrow" w:cs="Arial Narrow"/>
          </w:rPr>
          <w:t>„</w:t>
        </w:r>
      </w:ins>
      <w:ins w:id="2035" w:author="Adriana Giménez" w:date="2021-03-24T00:14:00Z">
        <w:r w:rsidRPr="00FF45C0">
          <w:rPr>
            <w:rFonts w:ascii="Arial Narrow" w:hAnsi="Arial Narrow" w:cs="Arial Narrow"/>
          </w:rPr>
          <w:t>MM</w:t>
        </w:r>
      </w:ins>
      <w:ins w:id="2036" w:author="Adriana Giménez" w:date="2021-03-24T00:17:00Z">
        <w:r w:rsidRPr="00FF45C0">
          <w:rPr>
            <w:rFonts w:ascii="Arial Narrow" w:hAnsi="Arial Narrow" w:cs="Arial Narrow"/>
          </w:rPr>
          <w:t>“</w:t>
        </w:r>
      </w:ins>
      <w:ins w:id="2037" w:author="Adriana Giménez" w:date="2021-03-24T00:14:00Z">
        <w:r w:rsidRPr="00FF45C0">
          <w:rPr>
            <w:rFonts w:ascii="Arial Narrow" w:hAnsi="Arial Narrow" w:cs="Arial Narrow"/>
          </w:rPr>
          <w:t xml:space="preserve">), </w:t>
        </w:r>
      </w:ins>
      <w:ins w:id="2038" w:author="Adriana Giménez" w:date="2021-03-24T00:17:00Z">
        <w:r w:rsidRPr="00FF45C0">
          <w:rPr>
            <w:rFonts w:ascii="Arial Narrow" w:hAnsi="Arial Narrow" w:cs="Arial Narrow"/>
          </w:rPr>
          <w:t xml:space="preserve">ktorým je poverený </w:t>
        </w:r>
      </w:ins>
      <w:ins w:id="2039" w:author="Adriana Giménez" w:date="2021-03-24T00:14:00Z">
        <w:r w:rsidRPr="00FF45C0">
          <w:rPr>
            <w:rFonts w:ascii="Arial Narrow" w:hAnsi="Arial Narrow" w:cs="Arial Narrow"/>
          </w:rPr>
          <w:t>zamestnanec</w:t>
        </w:r>
        <w:r w:rsidRPr="00147914">
          <w:rPr>
            <w:rFonts w:ascii="Arial Narrow" w:hAnsi="Arial Narrow" w:cs="Arial Narrow"/>
          </w:rPr>
          <w:t xml:space="preserve"> CKO/CO,</w:t>
        </w:r>
      </w:ins>
      <w:ins w:id="2040" w:author="Adriana Giménez" w:date="2021-03-24T00:17:00Z">
        <w:r w:rsidRPr="00147914">
          <w:rPr>
            <w:rFonts w:ascii="Arial Narrow" w:hAnsi="Arial Narrow" w:cs="Arial Narrow"/>
          </w:rPr>
          <w:t xml:space="preserve"> zodpovedný za </w:t>
        </w:r>
      </w:ins>
      <w:ins w:id="2041" w:author="Adriana Giménez" w:date="2021-03-24T00:18:00Z">
        <w:r w:rsidRPr="00147914">
          <w:rPr>
            <w:rFonts w:ascii="Arial Narrow" w:hAnsi="Arial Narrow" w:cs="Arial Narrow"/>
          </w:rPr>
          <w:t>distribúciu požiadaviek priradených príslušnej rie</w:t>
        </w:r>
      </w:ins>
      <w:ins w:id="2042" w:author="Adriana Giménez" w:date="2021-03-24T00:20:00Z">
        <w:r w:rsidRPr="00147914">
          <w:rPr>
            <w:rFonts w:ascii="Arial Narrow" w:hAnsi="Arial Narrow" w:cs="Arial Narrow"/>
          </w:rPr>
          <w:t>š</w:t>
        </w:r>
      </w:ins>
      <w:ins w:id="2043" w:author="Adriana Giménez" w:date="2021-03-24T00:18:00Z">
        <w:r w:rsidRPr="00147914">
          <w:rPr>
            <w:rFonts w:ascii="Arial Narrow" w:hAnsi="Arial Narrow" w:cs="Arial Narrow"/>
          </w:rPr>
          <w:t xml:space="preserve">iteľskej skupine, požiadavku </w:t>
        </w:r>
      </w:ins>
      <w:ins w:id="2044" w:author="Adriana Giménez" w:date="2021-03-24T00:20:00Z">
        <w:r w:rsidRPr="00147914">
          <w:rPr>
            <w:rFonts w:ascii="Arial Narrow" w:hAnsi="Arial Narrow" w:cs="Arial Narrow"/>
          </w:rPr>
          <w:t>vyhodnotí z hľadiska opodstatnenosti</w:t>
        </w:r>
      </w:ins>
      <w:ins w:id="2045" w:author="Adriana Giménez" w:date="2021-03-24T00:34:00Z">
        <w:r w:rsidR="00ED7251" w:rsidRPr="00147914">
          <w:rPr>
            <w:rFonts w:ascii="Arial Narrow" w:hAnsi="Arial Narrow" w:cs="Arial Narrow"/>
          </w:rPr>
          <w:t xml:space="preserve"> - v prípade neopodstatnenej, alebo ne</w:t>
        </w:r>
        <w:r w:rsidR="00ED7251" w:rsidRPr="003E2721">
          <w:rPr>
            <w:rFonts w:ascii="Arial Narrow" w:hAnsi="Arial Narrow" w:cs="Arial Narrow"/>
          </w:rPr>
          <w:t>adekvátnej požiadavky je MM alebo riešiteľ požiadavky oprávnený požiadavku zamietnuť;</w:t>
        </w:r>
      </w:ins>
    </w:p>
    <w:p w14:paraId="31DDAF3A" w14:textId="77777777" w:rsidR="00E87F26" w:rsidRPr="003E2721" w:rsidRDefault="00ED7251" w:rsidP="003E2721">
      <w:pPr>
        <w:numPr>
          <w:ilvl w:val="0"/>
          <w:numId w:val="17"/>
        </w:numPr>
        <w:jc w:val="both"/>
        <w:rPr>
          <w:ins w:id="2046" w:author="Adriana Giménez" w:date="2021-03-24T00:35:00Z"/>
          <w:rFonts w:ascii="Arial Narrow" w:hAnsi="Arial Narrow" w:cs="Arial Narrow"/>
        </w:rPr>
      </w:pPr>
      <w:ins w:id="2047" w:author="Adriana Giménez" w:date="2021-03-24T00:34:00Z">
        <w:r w:rsidRPr="003E2721">
          <w:rPr>
            <w:rFonts w:ascii="Arial Narrow" w:hAnsi="Arial Narrow" w:cs="Arial Narrow"/>
          </w:rPr>
          <w:lastRenderedPageBreak/>
          <w:t xml:space="preserve">opodstatnené požiadavky MM </w:t>
        </w:r>
      </w:ins>
      <w:ins w:id="2048" w:author="Adriana Giménez" w:date="2021-03-24T00:20:00Z">
        <w:r w:rsidR="005D33F9" w:rsidRPr="003E2721">
          <w:rPr>
            <w:rFonts w:ascii="Arial Narrow" w:hAnsi="Arial Narrow" w:cs="Arial Narrow"/>
          </w:rPr>
          <w:t xml:space="preserve">následne </w:t>
        </w:r>
      </w:ins>
      <w:ins w:id="2049" w:author="Adriana Giménez" w:date="2021-03-24T00:18:00Z">
        <w:r w:rsidRPr="003E2721">
          <w:rPr>
            <w:rFonts w:ascii="Arial Narrow" w:hAnsi="Arial Narrow" w:cs="Arial Narrow"/>
          </w:rPr>
          <w:t>prirad</w:t>
        </w:r>
        <w:r w:rsidR="005D33F9" w:rsidRPr="003E2721">
          <w:rPr>
            <w:rFonts w:ascii="Arial Narrow" w:hAnsi="Arial Narrow" w:cs="Arial Narrow"/>
          </w:rPr>
          <w:t xml:space="preserve">í konkrétnemu </w:t>
        </w:r>
        <w:r w:rsidR="005D33F9" w:rsidRPr="003E2721">
          <w:rPr>
            <w:rFonts w:ascii="Arial Narrow" w:hAnsi="Arial Narrow" w:cs="Arial Narrow"/>
            <w:u w:val="single"/>
          </w:rPr>
          <w:t>riešiteľovi</w:t>
        </w:r>
        <w:r w:rsidR="005D33F9" w:rsidRPr="003E2721">
          <w:rPr>
            <w:rFonts w:ascii="Arial Narrow" w:hAnsi="Arial Narrow" w:cs="Arial Narrow"/>
          </w:rPr>
          <w:t xml:space="preserve"> na vybavenie</w:t>
        </w:r>
      </w:ins>
      <w:ins w:id="2050" w:author="Adriana Giménez" w:date="2021-03-24T00:35:00Z">
        <w:r w:rsidRPr="003E2721">
          <w:rPr>
            <w:rFonts w:ascii="Arial Narrow" w:hAnsi="Arial Narrow" w:cs="Arial Narrow"/>
          </w:rPr>
          <w:t xml:space="preserve"> </w:t>
        </w:r>
      </w:ins>
      <w:ins w:id="2051" w:author="Adriana Giménez" w:date="2021-03-24T00:24:00Z">
        <w:r w:rsidR="00E87F26" w:rsidRPr="003E2721">
          <w:rPr>
            <w:rFonts w:ascii="Arial Narrow" w:hAnsi="Arial Narrow" w:cs="Arial Narrow"/>
          </w:rPr>
          <w:t>(</w:t>
        </w:r>
      </w:ins>
      <w:ins w:id="2052" w:author="Adriana Giménez" w:date="2021-03-24T00:23:00Z">
        <w:r w:rsidR="00E87F26" w:rsidRPr="003E2721">
          <w:rPr>
            <w:rFonts w:ascii="Arial Narrow" w:hAnsi="Arial Narrow" w:cs="Arial Narrow"/>
          </w:rPr>
          <w:t>pridelením požiadavky na riešiteľa sa pre danú požiadavku automaticky vygeneruje časový horizont do ktorého je riešiteľ povinný požiadavku uzavrieť o čom je žiadateľ informovaný</w:t>
        </w:r>
      </w:ins>
      <w:ins w:id="2053" w:author="Adriana Giménez" w:date="2021-03-24T00:24:00Z">
        <w:r w:rsidR="00E87F26" w:rsidRPr="003E2721">
          <w:rPr>
            <w:rFonts w:ascii="Arial Narrow" w:hAnsi="Arial Narrow" w:cs="Arial Narrow"/>
          </w:rPr>
          <w:t>)</w:t>
        </w:r>
      </w:ins>
      <w:ins w:id="2054" w:author="Adriana Giménez" w:date="2021-03-24T00:23:00Z">
        <w:r w:rsidR="00E87F26" w:rsidRPr="003E2721">
          <w:rPr>
            <w:rFonts w:ascii="Arial Narrow" w:hAnsi="Arial Narrow" w:cs="Arial Narrow"/>
          </w:rPr>
          <w:t>;</w:t>
        </w:r>
      </w:ins>
    </w:p>
    <w:p w14:paraId="2098032A" w14:textId="77777777" w:rsidR="00ED7251" w:rsidRPr="003E2721" w:rsidRDefault="00ED7251" w:rsidP="00ED7251">
      <w:pPr>
        <w:numPr>
          <w:ilvl w:val="0"/>
          <w:numId w:val="17"/>
        </w:numPr>
        <w:jc w:val="both"/>
        <w:rPr>
          <w:ins w:id="2055" w:author="Adriana Giménez" w:date="2021-03-24T00:35:00Z"/>
          <w:rFonts w:ascii="Arial Narrow" w:hAnsi="Arial Narrow" w:cs="Arial Narrow"/>
        </w:rPr>
      </w:pPr>
      <w:ins w:id="2056" w:author="Adriana Giménez" w:date="2021-03-24T00:35:00Z">
        <w:r w:rsidRPr="003E2721">
          <w:rPr>
            <w:rFonts w:ascii="Arial Narrow" w:hAnsi="Arial Narrow" w:cs="Arial Narrow"/>
          </w:rPr>
          <w:t>Pridelený riešiteľ požiadavky - zamestnanec CKO/CO je povinný pridelenú požiadavku riešiť v uvedenej lehote;</w:t>
        </w:r>
      </w:ins>
    </w:p>
    <w:p w14:paraId="02BE137D" w14:textId="77777777" w:rsidR="00ED7251" w:rsidRPr="003E2721" w:rsidRDefault="00E87F26" w:rsidP="003E2721">
      <w:pPr>
        <w:numPr>
          <w:ilvl w:val="0"/>
          <w:numId w:val="17"/>
        </w:numPr>
        <w:jc w:val="both"/>
        <w:rPr>
          <w:ins w:id="2057" w:author="Adriana Giménez" w:date="2021-03-24T00:36:00Z"/>
          <w:rFonts w:ascii="Arial Narrow" w:hAnsi="Arial Narrow" w:cs="Arial Narrow"/>
        </w:rPr>
      </w:pPr>
      <w:ins w:id="2058" w:author="Adriana Giménez" w:date="2021-03-24T00:28:00Z">
        <w:r w:rsidRPr="003E2721">
          <w:rPr>
            <w:rFonts w:ascii="Arial Narrow" w:hAnsi="Arial Narrow" w:cs="Arial Narrow"/>
          </w:rPr>
          <w:t>Ak</w:t>
        </w:r>
      </w:ins>
      <w:ins w:id="2059" w:author="Adriana Giménez" w:date="2021-03-24T00:26:00Z">
        <w:r w:rsidRPr="003E2721">
          <w:rPr>
            <w:rFonts w:ascii="Arial Narrow" w:hAnsi="Arial Narrow" w:cs="Arial Narrow"/>
          </w:rPr>
          <w:t xml:space="preserve"> je požiadavka </w:t>
        </w:r>
      </w:ins>
      <w:ins w:id="2060" w:author="Adriana Giménez" w:date="2021-03-24T00:14:00Z">
        <w:r w:rsidRPr="003E2721">
          <w:rPr>
            <w:rFonts w:ascii="Arial Narrow" w:hAnsi="Arial Narrow" w:cs="Arial Narrow"/>
          </w:rPr>
          <w:t>nekompletná</w:t>
        </w:r>
      </w:ins>
      <w:ins w:id="2061" w:author="Adriana Giménez" w:date="2021-03-24T00:28:00Z">
        <w:r w:rsidRPr="003E2721">
          <w:rPr>
            <w:rFonts w:ascii="Arial Narrow" w:hAnsi="Arial Narrow" w:cs="Arial Narrow"/>
          </w:rPr>
          <w:t xml:space="preserve">, </w:t>
        </w:r>
      </w:ins>
      <w:ins w:id="2062" w:author="Adriana Giménez" w:date="2021-03-24T00:26:00Z">
        <w:r w:rsidRPr="003E2721">
          <w:rPr>
            <w:rFonts w:ascii="Arial Narrow" w:hAnsi="Arial Narrow" w:cs="Arial Narrow"/>
          </w:rPr>
          <w:t>nejasná, alebo jej riešenie si vyžaduje ďalšie informácie, r</w:t>
        </w:r>
      </w:ins>
      <w:ins w:id="2063" w:author="Adriana Giménez" w:date="2021-03-24T00:25:00Z">
        <w:r w:rsidRPr="003E2721">
          <w:rPr>
            <w:rFonts w:ascii="Arial Narrow" w:hAnsi="Arial Narrow" w:cs="Arial Narrow"/>
          </w:rPr>
          <w:t xml:space="preserve">iešiteľ </w:t>
        </w:r>
      </w:ins>
      <w:ins w:id="2064" w:author="Adriana Giménez" w:date="2021-03-24T00:26:00Z">
        <w:r w:rsidRPr="003E2721">
          <w:rPr>
            <w:rFonts w:ascii="Arial Narrow" w:hAnsi="Arial Narrow" w:cs="Arial Narrow"/>
          </w:rPr>
          <w:t>požiadavky vyzýva žiadateľa na  doplnenie potrebných údajov;</w:t>
        </w:r>
      </w:ins>
      <w:ins w:id="2065" w:author="Adriana Giménez" w:date="2021-03-24T00:35:00Z">
        <w:r w:rsidR="00ED7251" w:rsidRPr="003E2721">
          <w:rPr>
            <w:rFonts w:ascii="Arial Narrow" w:hAnsi="Arial Narrow" w:cs="Arial Narrow"/>
          </w:rPr>
          <w:t xml:space="preserve"> </w:t>
        </w:r>
      </w:ins>
    </w:p>
    <w:p w14:paraId="50FE62D9" w14:textId="77777777" w:rsidR="00ED7251" w:rsidRPr="003E2721" w:rsidRDefault="00ED7251" w:rsidP="003E2721">
      <w:pPr>
        <w:numPr>
          <w:ilvl w:val="0"/>
          <w:numId w:val="17"/>
        </w:numPr>
        <w:jc w:val="both"/>
        <w:rPr>
          <w:moveTo w:id="2066" w:author="Adriana Giménez" w:date="2021-03-24T00:35:00Z"/>
          <w:rFonts w:ascii="Arial Narrow" w:hAnsi="Arial Narrow" w:cs="Arial Narrow"/>
        </w:rPr>
      </w:pPr>
      <w:moveToRangeStart w:id="2067" w:author="Adriana Giménez" w:date="2021-03-24T00:35:00Z" w:name="move67438574"/>
      <w:moveTo w:id="2068" w:author="Adriana Giménez" w:date="2021-03-24T00:35:00Z">
        <w:r w:rsidRPr="003E2721">
          <w:rPr>
            <w:rFonts w:ascii="Arial Narrow" w:hAnsi="Arial Narrow" w:cs="Arial Narrow"/>
          </w:rPr>
          <w:t xml:space="preserve">V prípade potreby </w:t>
        </w:r>
        <w:del w:id="2069" w:author="Adriana Giménez" w:date="2021-03-24T00:36:00Z">
          <w:r w:rsidRPr="003E2721" w:rsidDel="00ED7251">
            <w:rPr>
              <w:rFonts w:ascii="Arial Narrow" w:hAnsi="Arial Narrow" w:cs="Arial Narrow"/>
            </w:rPr>
            <w:delText xml:space="preserve">doplnenia podpornej dokumentácie, </w:delText>
          </w:r>
        </w:del>
        <w:r w:rsidRPr="003E2721">
          <w:rPr>
            <w:rFonts w:ascii="Arial Narrow" w:hAnsi="Arial Narrow" w:cs="Arial Narrow"/>
          </w:rPr>
          <w:t>konzultácie</w:t>
        </w:r>
        <w:del w:id="2070" w:author="Adriana Giménez" w:date="2021-03-24T00:36:00Z">
          <w:r w:rsidRPr="003E2721" w:rsidDel="00ED7251">
            <w:rPr>
              <w:rFonts w:ascii="Arial Narrow" w:hAnsi="Arial Narrow" w:cs="Arial Narrow"/>
            </w:rPr>
            <w:delText>,</w:delText>
          </w:r>
        </w:del>
      </w:moveTo>
      <w:ins w:id="2071" w:author="Adriana Giménez" w:date="2021-03-24T00:36:00Z">
        <w:r w:rsidRPr="003E2721">
          <w:rPr>
            <w:rFonts w:ascii="Arial Narrow" w:hAnsi="Arial Narrow" w:cs="Arial Narrow"/>
          </w:rPr>
          <w:t xml:space="preserve"> (</w:t>
        </w:r>
      </w:ins>
      <w:ins w:id="2072" w:author="Adriana Giménez" w:date="2021-03-24T00:37:00Z">
        <w:r w:rsidRPr="003E2721">
          <w:rPr>
            <w:rFonts w:ascii="Arial Narrow" w:hAnsi="Arial Narrow" w:cs="Arial Narrow"/>
          </w:rPr>
          <w:t xml:space="preserve">iný útvar CKO, </w:t>
        </w:r>
      </w:ins>
      <w:ins w:id="2073" w:author="Adriana Giménez" w:date="2021-03-24T00:36:00Z">
        <w:r w:rsidRPr="003E2721">
          <w:rPr>
            <w:rFonts w:ascii="Arial Narrow" w:hAnsi="Arial Narrow" w:cs="Arial Narrow"/>
          </w:rPr>
          <w:t>administrátor ITMS2014+ v DataCentre, príp. dodávateľ ITMS2014+)</w:t>
        </w:r>
      </w:ins>
      <w:moveTo w:id="2074" w:author="Adriana Giménez" w:date="2021-03-24T00:35:00Z">
        <w:r w:rsidRPr="003E2721">
          <w:rPr>
            <w:rFonts w:ascii="Arial Narrow" w:hAnsi="Arial Narrow" w:cs="Arial Narrow"/>
          </w:rPr>
          <w:t xml:space="preserve"> </w:t>
        </w:r>
      </w:moveTo>
      <w:ins w:id="2075" w:author="Adriana Giménez" w:date="2021-03-24T00:38:00Z">
        <w:r w:rsidRPr="003E2721">
          <w:rPr>
            <w:rFonts w:ascii="Arial Narrow" w:hAnsi="Arial Narrow" w:cs="Arial Narrow"/>
          </w:rPr>
          <w:t xml:space="preserve">alebo v prípade </w:t>
        </w:r>
      </w:ins>
      <w:moveTo w:id="2076" w:author="Adriana Giménez" w:date="2021-03-24T00:35:00Z">
        <w:r w:rsidRPr="003E2721">
          <w:rPr>
            <w:rFonts w:ascii="Arial Narrow" w:hAnsi="Arial Narrow" w:cs="Arial Narrow"/>
          </w:rPr>
          <w:t xml:space="preserve">posunu požiadavky na ďalšieho riešiteľa </w:t>
        </w:r>
        <w:del w:id="2077" w:author="Adriana Giménez" w:date="2021-03-24T00:36:00Z">
          <w:r w:rsidRPr="003E2721" w:rsidDel="00ED7251">
            <w:rPr>
              <w:rFonts w:ascii="Arial Narrow" w:hAnsi="Arial Narrow" w:cs="Arial Narrow"/>
            </w:rPr>
            <w:delText>(administrátor ITMS2014+ v DataCentre, príp. dodávateľ ITMS2014+)</w:delText>
          </w:r>
        </w:del>
        <w:r w:rsidRPr="003E2721">
          <w:rPr>
            <w:rFonts w:ascii="Arial Narrow" w:hAnsi="Arial Narrow" w:cs="Arial Narrow"/>
          </w:rPr>
          <w:t xml:space="preserve"> je žiadateľ o tejto skutočnosti informovaný, </w:t>
        </w:r>
      </w:moveTo>
      <w:ins w:id="2078" w:author="Adriana Giménez" w:date="2021-03-24T00:38:00Z">
        <w:r w:rsidRPr="003E2721">
          <w:rPr>
            <w:rFonts w:ascii="Arial Narrow" w:hAnsi="Arial Narrow" w:cs="Arial Narrow"/>
          </w:rPr>
          <w:t xml:space="preserve">a oboznámený o časovom </w:t>
        </w:r>
      </w:ins>
      <w:moveTo w:id="2079" w:author="Adriana Giménez" w:date="2021-03-24T00:35:00Z">
        <w:del w:id="2080" w:author="Adriana Giménez" w:date="2021-03-24T00:38:00Z">
          <w:r w:rsidRPr="003E2721" w:rsidDel="00ED7251">
            <w:rPr>
              <w:rFonts w:ascii="Arial Narrow" w:hAnsi="Arial Narrow" w:cs="Arial Narrow"/>
            </w:rPr>
            <w:delText xml:space="preserve">príp. upozornený na predpoklad časového </w:delText>
          </w:r>
        </w:del>
        <w:r w:rsidRPr="003E2721">
          <w:rPr>
            <w:rFonts w:ascii="Arial Narrow" w:hAnsi="Arial Narrow" w:cs="Arial Narrow"/>
          </w:rPr>
          <w:t>posun</w:t>
        </w:r>
      </w:moveTo>
      <w:ins w:id="2081" w:author="Adriana Giménez" w:date="2021-03-24T00:38:00Z">
        <w:r w:rsidRPr="003E2721">
          <w:rPr>
            <w:rFonts w:ascii="Arial Narrow" w:hAnsi="Arial Narrow" w:cs="Arial Narrow"/>
          </w:rPr>
          <w:t>e</w:t>
        </w:r>
      </w:ins>
      <w:moveTo w:id="2082" w:author="Adriana Giménez" w:date="2021-03-24T00:35:00Z">
        <w:del w:id="2083" w:author="Adriana Giménez" w:date="2021-03-24T00:38:00Z">
          <w:r w:rsidRPr="003E2721" w:rsidDel="00ED7251">
            <w:rPr>
              <w:rFonts w:ascii="Arial Narrow" w:hAnsi="Arial Narrow" w:cs="Arial Narrow"/>
            </w:rPr>
            <w:delText>u</w:delText>
          </w:r>
        </w:del>
        <w:r w:rsidRPr="003E2721">
          <w:rPr>
            <w:rFonts w:ascii="Arial Narrow" w:hAnsi="Arial Narrow" w:cs="Arial Narrow"/>
          </w:rPr>
          <w:t xml:space="preserve"> riešenia požiadavky.</w:t>
        </w:r>
      </w:moveTo>
    </w:p>
    <w:moveToRangeEnd w:id="2067"/>
    <w:p w14:paraId="4A2300C4" w14:textId="77777777" w:rsidR="005D33F9" w:rsidRPr="003E2721" w:rsidDel="00ED7251" w:rsidRDefault="005D33F9" w:rsidP="003E2721">
      <w:pPr>
        <w:numPr>
          <w:ilvl w:val="0"/>
          <w:numId w:val="17"/>
        </w:numPr>
        <w:jc w:val="both"/>
        <w:rPr>
          <w:del w:id="2084" w:author="Adriana Giménez" w:date="2021-03-24T00:33:00Z"/>
          <w:rFonts w:ascii="Arial Narrow" w:hAnsi="Arial Narrow" w:cs="Arial Narrow"/>
        </w:rPr>
      </w:pPr>
      <w:ins w:id="2085" w:author="Adriana Giménez" w:date="2021-03-24T00:14:00Z">
        <w:r w:rsidRPr="003E2721">
          <w:rPr>
            <w:rFonts w:ascii="Arial Narrow" w:hAnsi="Arial Narrow" w:cs="Arial Narrow"/>
          </w:rPr>
          <w:t>MM monitoruje stav vybavenosti požiadavky a</w:t>
        </w:r>
      </w:ins>
      <w:ins w:id="2086" w:author="Adriana Giménez" w:date="2021-03-24T00:29:00Z">
        <w:r w:rsidR="00E87F26" w:rsidRPr="003E2721">
          <w:rPr>
            <w:rFonts w:ascii="Arial Narrow" w:hAnsi="Arial Narrow" w:cs="Arial Narrow"/>
          </w:rPr>
          <w:t> v prípade potreby usmerňuje ďalšie kroky v súvislosti s jej riešením;</w:t>
        </w:r>
      </w:ins>
    </w:p>
    <w:p w14:paraId="3BE13931" w14:textId="77777777" w:rsidR="00ED7251" w:rsidRPr="003E2721" w:rsidRDefault="00ED7251" w:rsidP="003E2721">
      <w:pPr>
        <w:numPr>
          <w:ilvl w:val="0"/>
          <w:numId w:val="17"/>
        </w:numPr>
        <w:jc w:val="both"/>
        <w:rPr>
          <w:ins w:id="2087" w:author="Adriana Giménez" w:date="2021-03-24T00:38:00Z"/>
          <w:rFonts w:ascii="Arial Narrow" w:hAnsi="Arial Narrow" w:cs="Arial Narrow"/>
        </w:rPr>
      </w:pPr>
    </w:p>
    <w:p w14:paraId="4A5BEC69" w14:textId="77777777" w:rsidR="003519E7" w:rsidRPr="003E2721" w:rsidDel="00C24E4F" w:rsidRDefault="003519E7">
      <w:pPr>
        <w:numPr>
          <w:ilvl w:val="0"/>
          <w:numId w:val="17"/>
        </w:numPr>
        <w:jc w:val="both"/>
        <w:rPr>
          <w:del w:id="2088" w:author="Adriana Giménez" w:date="2021-03-23T02:17:00Z"/>
          <w:moveTo w:id="2089" w:author="Adriana Giménez" w:date="2021-03-23T01:21:00Z"/>
          <w:rFonts w:ascii="Arial Narrow" w:hAnsi="Arial Narrow" w:cs="Arial Narrow"/>
        </w:rPr>
        <w:pPrChange w:id="2090" w:author="Adriana Giménez" w:date="2021-03-24T00:39:00Z">
          <w:pPr>
            <w:jc w:val="both"/>
          </w:pPr>
        </w:pPrChange>
      </w:pPr>
      <w:moveToRangeStart w:id="2091" w:author="Adriana Giménez" w:date="2021-03-23T01:21:00Z" w:name="move67354912"/>
      <w:moveTo w:id="2092" w:author="Adriana Giménez" w:date="2021-03-23T01:21:00Z">
        <w:del w:id="2093" w:author="Adriana Giménez" w:date="2021-03-23T02:17:00Z">
          <w:r w:rsidRPr="003E2721" w:rsidDel="00C24E4F">
            <w:rPr>
              <w:rFonts w:ascii="Arial Narrow" w:hAnsi="Arial Narrow" w:cs="Arial Narrow"/>
            </w:rPr>
            <w:delText xml:space="preserve">V prípade, že k uvedenému problému nemajú kompetencie, alebo sa jedná o metodický problém, incident priraďujú na tzv. riešiteľskú skupinu zloženú zo zástupcov manažérov ITMS2014+ na CKO/CO alebo inú relevantnú riešiteľskú skupinu. </w:delText>
          </w:r>
        </w:del>
      </w:moveTo>
    </w:p>
    <w:moveToRangeEnd w:id="2091"/>
    <w:p w14:paraId="4389494B" w14:textId="77777777" w:rsidR="006031D1" w:rsidRPr="003E2721" w:rsidDel="00C24E4F" w:rsidRDefault="006031D1">
      <w:pPr>
        <w:numPr>
          <w:ilvl w:val="0"/>
          <w:numId w:val="17"/>
        </w:numPr>
        <w:jc w:val="both"/>
        <w:rPr>
          <w:del w:id="2094" w:author="Adriana Giménez" w:date="2021-03-23T02:17:00Z"/>
          <w:rFonts w:ascii="Arial Narrow" w:hAnsi="Arial Narrow" w:cs="Arial Narrow"/>
        </w:rPr>
        <w:pPrChange w:id="2095" w:author="Adriana Giménez" w:date="2021-03-24T00:39:00Z">
          <w:pPr>
            <w:jc w:val="both"/>
          </w:pPr>
        </w:pPrChange>
      </w:pPr>
      <w:del w:id="2096" w:author="Adriana Giménez" w:date="2021-03-23T02:17:00Z">
        <w:r w:rsidRPr="003E2721" w:rsidDel="00C24E4F">
          <w:rPr>
            <w:rFonts w:ascii="Arial Narrow" w:hAnsi="Arial Narrow" w:cs="Arial Narrow"/>
          </w:rPr>
          <w:delText>Príklad správneho postupu riešenia požiadavky:</w:delText>
        </w:r>
      </w:del>
    </w:p>
    <w:p w14:paraId="04CD9139" w14:textId="77777777" w:rsidR="006031D1" w:rsidRPr="003E2721" w:rsidDel="00C24E4F" w:rsidRDefault="006031D1">
      <w:pPr>
        <w:numPr>
          <w:ilvl w:val="0"/>
          <w:numId w:val="17"/>
        </w:numPr>
        <w:jc w:val="both"/>
        <w:rPr>
          <w:del w:id="2097" w:author="Adriana Giménez" w:date="2021-03-23T02:17:00Z"/>
          <w:rFonts w:ascii="Arial Narrow" w:hAnsi="Arial Narrow" w:cs="Arial Narrow"/>
        </w:rPr>
        <w:pPrChange w:id="2098" w:author="Adriana Giménez" w:date="2021-03-24T00:39:00Z">
          <w:pPr>
            <w:jc w:val="both"/>
          </w:pPr>
        </w:pPrChange>
      </w:pPr>
      <w:del w:id="2099" w:author="Adriana Giménez" w:date="2021-03-23T02:17:00Z">
        <w:r w:rsidRPr="003E2721" w:rsidDel="00C24E4F">
          <w:rPr>
            <w:rFonts w:ascii="Arial Narrow" w:hAnsi="Arial Narrow" w:cs="Arial Narrow"/>
          </w:rPr>
          <w:delText xml:space="preserve">používateľ ITMS2014+ na SO </w:delText>
        </w:r>
        <w:r w:rsidRPr="003E2721" w:rsidDel="00C24E4F">
          <w:rPr>
            <w:rFonts w:ascii="Arial Narrow" w:hAnsi="Arial Narrow" w:cs="Arial Narrow"/>
          </w:rPr>
          <w:sym w:font="Wingdings 2" w:char="F045"/>
        </w:r>
        <w:r w:rsidRPr="003E2721" w:rsidDel="00C24E4F">
          <w:rPr>
            <w:rFonts w:ascii="Arial Narrow" w:hAnsi="Arial Narrow" w:cs="Arial Narrow"/>
          </w:rPr>
          <w:delText xml:space="preserve"> manažér ITMS2014+ na SO </w:delText>
        </w:r>
        <w:r w:rsidRPr="003E2721" w:rsidDel="00C24E4F">
          <w:rPr>
            <w:rFonts w:ascii="Arial Narrow" w:hAnsi="Arial Narrow" w:cs="Arial Narrow"/>
          </w:rPr>
          <w:sym w:font="Wingdings 2" w:char="F045"/>
        </w:r>
        <w:r w:rsidRPr="003E2721" w:rsidDel="00C24E4F">
          <w:rPr>
            <w:rFonts w:ascii="Arial Narrow" w:hAnsi="Arial Narrow" w:cs="Arial Narrow"/>
          </w:rPr>
          <w:delText xml:space="preserve">manažér ITMS2014+ na RO </w:delText>
        </w:r>
        <w:r w:rsidRPr="003E2721" w:rsidDel="00C24E4F">
          <w:rPr>
            <w:rFonts w:ascii="Arial Narrow" w:hAnsi="Arial Narrow" w:cs="Arial Narrow"/>
          </w:rPr>
          <w:sym w:font="Wingdings 2" w:char="F045"/>
        </w:r>
        <w:r w:rsidRPr="003E2721" w:rsidDel="00C24E4F">
          <w:rPr>
            <w:rFonts w:ascii="Arial Narrow" w:hAnsi="Arial Narrow" w:cs="Arial Narrow"/>
          </w:rPr>
          <w:delText xml:space="preserve"> </w:delText>
        </w:r>
        <w:r w:rsidR="00491392" w:rsidRPr="003E2721" w:rsidDel="00C24E4F">
          <w:rPr>
            <w:rFonts w:ascii="Arial Narrow" w:hAnsi="Arial Narrow" w:cs="Arial Narrow"/>
          </w:rPr>
          <w:fldChar w:fldCharType="begin"/>
        </w:r>
        <w:r w:rsidR="00491392" w:rsidRPr="003E2721" w:rsidDel="00C24E4F">
          <w:rPr>
            <w:rFonts w:ascii="Arial Narrow" w:hAnsi="Arial Narrow" w:cs="Arial Narrow"/>
          </w:rPr>
          <w:delInstrText xml:space="preserve"> HYPERLINK "http://www.cpu.datacentrum.sk/" </w:delInstrText>
        </w:r>
        <w:r w:rsidR="00491392" w:rsidRPr="003E2721" w:rsidDel="00C24E4F">
          <w:rPr>
            <w:rFonts w:ascii="Arial Narrow" w:hAnsi="Arial Narrow" w:cs="Arial Narrow"/>
          </w:rPr>
          <w:fldChar w:fldCharType="separate"/>
        </w:r>
        <w:r w:rsidRPr="003E2721" w:rsidDel="00C24E4F">
          <w:delText>http://www.cpu.datacentrum.sk/</w:delText>
        </w:r>
        <w:r w:rsidR="00491392" w:rsidRPr="003E2721" w:rsidDel="00C24E4F">
          <w:fldChar w:fldCharType="end"/>
        </w:r>
        <w:r w:rsidRPr="003E2721" w:rsidDel="00C24E4F">
          <w:delText xml:space="preserve"> </w:delText>
        </w:r>
        <w:r w:rsidRPr="003E2721" w:rsidDel="00C24E4F">
          <w:rPr>
            <w:rFonts w:ascii="Arial Narrow" w:hAnsi="Arial Narrow" w:cs="Arial Narrow"/>
          </w:rPr>
          <w:sym w:font="Wingdings 2" w:char="F045"/>
        </w:r>
        <w:r w:rsidRPr="003E2721" w:rsidDel="00C24E4F">
          <w:rPr>
            <w:rFonts w:ascii="Arial Narrow" w:hAnsi="Arial Narrow" w:cs="Arial Narrow"/>
          </w:rPr>
          <w:delText xml:space="preserve"> manažér ITMS2014+ na CKO/CO</w:delText>
        </w:r>
      </w:del>
    </w:p>
    <w:p w14:paraId="5D48FC6A" w14:textId="77777777" w:rsidR="006031D1" w:rsidRPr="003E2721" w:rsidDel="00C24E4F" w:rsidRDefault="006031D1">
      <w:pPr>
        <w:numPr>
          <w:ilvl w:val="0"/>
          <w:numId w:val="17"/>
        </w:numPr>
        <w:jc w:val="both"/>
        <w:rPr>
          <w:del w:id="2100" w:author="Adriana Giménez" w:date="2021-03-23T02:17:00Z"/>
          <w:rFonts w:ascii="Arial Narrow" w:hAnsi="Arial Narrow" w:cs="Arial Narrow"/>
        </w:rPr>
        <w:pPrChange w:id="2101" w:author="Adriana Giménez" w:date="2021-03-24T00:39:00Z">
          <w:pPr>
            <w:ind w:firstLine="709"/>
            <w:jc w:val="both"/>
          </w:pPr>
        </w:pPrChange>
      </w:pPr>
    </w:p>
    <w:p w14:paraId="54085E00" w14:textId="77777777" w:rsidR="005E7E38" w:rsidRPr="003E2721" w:rsidDel="00213F84" w:rsidRDefault="005E7E38">
      <w:pPr>
        <w:numPr>
          <w:ilvl w:val="0"/>
          <w:numId w:val="17"/>
        </w:numPr>
        <w:jc w:val="both"/>
        <w:rPr>
          <w:del w:id="2102" w:author="Adriana Giménez" w:date="2021-03-03T01:24:00Z"/>
          <w:rFonts w:ascii="Arial Narrow" w:hAnsi="Arial Narrow" w:cs="Arial Narrow"/>
        </w:rPr>
        <w:pPrChange w:id="2103" w:author="Adriana Giménez" w:date="2021-03-24T00:39:00Z">
          <w:pPr>
            <w:spacing w:before="120"/>
            <w:jc w:val="both"/>
          </w:pPr>
        </w:pPrChange>
      </w:pPr>
    </w:p>
    <w:p w14:paraId="600B0AA1" w14:textId="77777777" w:rsidR="00EE5C76" w:rsidRPr="003E2721" w:rsidDel="00E87F26" w:rsidRDefault="003E2A8B">
      <w:pPr>
        <w:numPr>
          <w:ilvl w:val="0"/>
          <w:numId w:val="17"/>
        </w:numPr>
        <w:jc w:val="both"/>
        <w:rPr>
          <w:del w:id="2104" w:author="Adriana Giménez" w:date="2021-03-24T00:31:00Z"/>
          <w:rFonts w:ascii="Arial Narrow" w:hAnsi="Arial Narrow" w:cs="Arial Narrow"/>
        </w:rPr>
        <w:pPrChange w:id="2105" w:author="Adriana Giménez" w:date="2021-03-24T00:39:00Z">
          <w:pPr>
            <w:spacing w:before="120"/>
            <w:jc w:val="both"/>
          </w:pPr>
        </w:pPrChange>
      </w:pPr>
      <w:del w:id="2106" w:author="Adriana Giménez" w:date="2021-03-24T00:31:00Z">
        <w:r w:rsidRPr="003E2721" w:rsidDel="00E87F26">
          <w:rPr>
            <w:rFonts w:ascii="Arial Narrow" w:hAnsi="Arial Narrow" w:cs="Arial Narrow"/>
          </w:rPr>
          <w:delText>Činnosť mail manažéra</w:delText>
        </w:r>
      </w:del>
    </w:p>
    <w:p w14:paraId="22A39A28" w14:textId="77777777" w:rsidR="00DE62C2" w:rsidRPr="003E2721" w:rsidDel="00E87F26" w:rsidRDefault="00DE62C2">
      <w:pPr>
        <w:numPr>
          <w:ilvl w:val="0"/>
          <w:numId w:val="17"/>
        </w:numPr>
        <w:jc w:val="both"/>
        <w:rPr>
          <w:del w:id="2107" w:author="Adriana Giménez" w:date="2021-03-24T00:31:00Z"/>
          <w:rFonts w:ascii="Arial Narrow" w:hAnsi="Arial Narrow" w:cs="Arial Narrow"/>
        </w:rPr>
        <w:pPrChange w:id="2108" w:author="Adriana Giménez" w:date="2021-03-24T00:39:00Z">
          <w:pPr>
            <w:pStyle w:val="Odsekzoznamu"/>
            <w:numPr>
              <w:numId w:val="4"/>
            </w:numPr>
            <w:tabs>
              <w:tab w:val="num" w:pos="720"/>
            </w:tabs>
            <w:spacing w:before="120"/>
            <w:ind w:hanging="360"/>
            <w:jc w:val="both"/>
          </w:pPr>
        </w:pPrChange>
      </w:pPr>
      <w:del w:id="2109" w:author="Adriana Giménez" w:date="2021-03-24T00:31:00Z">
        <w:r w:rsidRPr="003E2721" w:rsidDel="00E87F26">
          <w:rPr>
            <w:rFonts w:ascii="Arial Narrow" w:hAnsi="Arial Narrow" w:cs="Arial Narrow"/>
          </w:rPr>
          <w:delText xml:space="preserve">Pracovník HP Service Managera (HPSM) v Datacentre priradí požiadavku používateľa systému ITMS2014+ alebo ITMSII na riešiteľskú skupinu podľa vecnej príslušnosti </w:delText>
        </w:r>
      </w:del>
    </w:p>
    <w:p w14:paraId="795DB7EF" w14:textId="77777777" w:rsidR="00DE62C2" w:rsidRPr="003E2721" w:rsidDel="00E87F26" w:rsidRDefault="003E2A8B">
      <w:pPr>
        <w:numPr>
          <w:ilvl w:val="0"/>
          <w:numId w:val="17"/>
        </w:numPr>
        <w:jc w:val="both"/>
        <w:rPr>
          <w:del w:id="2110" w:author="Adriana Giménez" w:date="2021-03-24T00:31:00Z"/>
          <w:rFonts w:ascii="Arial Narrow" w:hAnsi="Arial Narrow" w:cs="Arial Narrow"/>
        </w:rPr>
        <w:pPrChange w:id="2111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12" w:author="Adriana Giménez" w:date="2021-03-24T00:31:00Z">
        <w:r w:rsidRPr="003E2721" w:rsidDel="00E87F26">
          <w:rPr>
            <w:rFonts w:ascii="Arial Narrow" w:hAnsi="Arial Narrow" w:cs="Arial Narrow"/>
          </w:rPr>
          <w:delText>Mail manažér (ďalej len MM), zamestnanec CKO</w:delText>
        </w:r>
        <w:r w:rsidR="00855F28" w:rsidRPr="003E2721" w:rsidDel="00E87F26">
          <w:rPr>
            <w:rFonts w:ascii="Arial Narrow" w:hAnsi="Arial Narrow" w:cs="Arial Narrow"/>
          </w:rPr>
          <w:delText>/CO</w:delText>
        </w:r>
        <w:r w:rsidRPr="003E2721" w:rsidDel="00E87F26">
          <w:rPr>
            <w:rFonts w:ascii="Arial Narrow" w:hAnsi="Arial Narrow" w:cs="Arial Narrow"/>
          </w:rPr>
          <w:delText xml:space="preserve">, </w:delText>
        </w:r>
        <w:r w:rsidR="00F01FBB" w:rsidRPr="003E2721" w:rsidDel="00E87F26">
          <w:rPr>
            <w:rFonts w:ascii="Arial Narrow" w:hAnsi="Arial Narrow" w:cs="Arial Narrow"/>
          </w:rPr>
          <w:delText>spravuje v rámci emailovej</w:delText>
        </w:r>
        <w:r w:rsidRPr="003E2721" w:rsidDel="00E87F26">
          <w:rPr>
            <w:rFonts w:ascii="Arial Narrow" w:hAnsi="Arial Narrow" w:cs="Arial Narrow"/>
          </w:rPr>
          <w:delText xml:space="preserve"> adresy </w:delText>
        </w:r>
        <w:r w:rsidR="00491392" w:rsidRPr="003E2721" w:rsidDel="00E87F26">
          <w:rPr>
            <w:rFonts w:ascii="Arial Narrow" w:hAnsi="Arial Narrow" w:cs="Arial Narrow"/>
          </w:rPr>
          <w:fldChar w:fldCharType="begin"/>
        </w:r>
        <w:r w:rsidR="00491392" w:rsidRPr="003E2721" w:rsidDel="00E87F26">
          <w:rPr>
            <w:rFonts w:ascii="Arial Narrow" w:hAnsi="Arial Narrow" w:cs="Arial Narrow"/>
          </w:rPr>
          <w:delInstrText xml:space="preserve"> HYPERLINK "http://www.cpu.datacentrum.sk/" </w:delInstrText>
        </w:r>
        <w:r w:rsidR="00491392" w:rsidRPr="003E2721" w:rsidDel="00E87F26">
          <w:rPr>
            <w:rFonts w:ascii="Arial Narrow" w:hAnsi="Arial Narrow" w:cs="Arial Narrow"/>
          </w:rPr>
          <w:fldChar w:fldCharType="separate"/>
        </w:r>
        <w:r w:rsidR="00855F28" w:rsidRPr="003E2721" w:rsidDel="00E87F26">
          <w:delText>http://www.cpu.datacentrum.sk/</w:delText>
        </w:r>
        <w:r w:rsidR="00491392" w:rsidRPr="003E2721" w:rsidDel="00E87F26">
          <w:fldChar w:fldCharType="end"/>
        </w:r>
        <w:r w:rsidR="00855F28" w:rsidRPr="003E2721" w:rsidDel="00E87F26">
          <w:delText>,</w:delText>
        </w:r>
        <w:r w:rsidR="00F01FBB" w:rsidRPr="003E2721" w:rsidDel="00E87F26">
          <w:rPr>
            <w:rFonts w:ascii="Arial Narrow" w:hAnsi="Arial Narrow" w:cs="Arial Narrow"/>
          </w:rPr>
          <w:delText xml:space="preserve"> </w:delText>
        </w:r>
        <w:r w:rsidR="00DE62C2" w:rsidRPr="003E2721" w:rsidDel="00E87F26">
          <w:rPr>
            <w:rFonts w:ascii="Arial Narrow" w:hAnsi="Arial Narrow" w:cs="Arial Narrow"/>
          </w:rPr>
          <w:delText xml:space="preserve">jemu </w:delText>
        </w:r>
        <w:r w:rsidR="00F01FBB" w:rsidRPr="003E2721" w:rsidDel="00E87F26">
          <w:rPr>
            <w:rFonts w:ascii="Arial Narrow" w:hAnsi="Arial Narrow" w:cs="Arial Narrow"/>
          </w:rPr>
          <w:delText>príslušné</w:delText>
        </w:r>
        <w:r w:rsidR="00855F28" w:rsidRPr="003E2721" w:rsidDel="00E87F26">
          <w:rPr>
            <w:rFonts w:ascii="Arial Narrow" w:hAnsi="Arial Narrow" w:cs="Arial Narrow"/>
          </w:rPr>
          <w:delText xml:space="preserve"> </w:delText>
        </w:r>
        <w:r w:rsidR="00DE62C2" w:rsidRPr="003E2721" w:rsidDel="00E87F26">
          <w:rPr>
            <w:rFonts w:ascii="Arial Narrow" w:hAnsi="Arial Narrow" w:cs="Arial Narrow"/>
          </w:rPr>
          <w:delText>riešiteľské</w:delText>
        </w:r>
        <w:r w:rsidR="00F01FBB" w:rsidRPr="003E2721" w:rsidDel="00E87F26">
          <w:rPr>
            <w:rFonts w:ascii="Arial Narrow" w:hAnsi="Arial Narrow" w:cs="Arial Narrow"/>
          </w:rPr>
          <w:delText xml:space="preserve"> skupiny, v ktorých jednotlivé priradené požiadavky </w:delText>
        </w:r>
        <w:r w:rsidR="00855F28" w:rsidRPr="003E2721" w:rsidDel="00E87F26">
          <w:rPr>
            <w:rFonts w:ascii="Arial Narrow" w:hAnsi="Arial Narrow" w:cs="Arial Narrow"/>
          </w:rPr>
          <w:delText xml:space="preserve">prideľuje </w:delText>
        </w:r>
        <w:r w:rsidR="00F01FBB" w:rsidRPr="003E2721" w:rsidDel="00E87F26">
          <w:rPr>
            <w:rFonts w:ascii="Arial Narrow" w:hAnsi="Arial Narrow" w:cs="Arial Narrow"/>
          </w:rPr>
          <w:delText>konkrétnym riešiteľom</w:delText>
        </w:r>
        <w:r w:rsidRPr="003E2721" w:rsidDel="00E87F26">
          <w:rPr>
            <w:rFonts w:ascii="Arial Narrow" w:hAnsi="Arial Narrow" w:cs="Arial Narrow"/>
          </w:rPr>
          <w:delText>.</w:delText>
        </w:r>
        <w:r w:rsidR="00DE62C2" w:rsidRPr="003E2721" w:rsidDel="00E87F26">
          <w:rPr>
            <w:rFonts w:ascii="Arial Narrow" w:hAnsi="Arial Narrow" w:cs="Arial Narrow"/>
          </w:rPr>
          <w:delText xml:space="preserve"> </w:delText>
        </w:r>
      </w:del>
    </w:p>
    <w:p w14:paraId="1B665000" w14:textId="77777777" w:rsidR="003E2A8B" w:rsidRPr="003E2721" w:rsidDel="00E87F26" w:rsidRDefault="00DE62C2">
      <w:pPr>
        <w:numPr>
          <w:ilvl w:val="0"/>
          <w:numId w:val="17"/>
        </w:numPr>
        <w:jc w:val="both"/>
        <w:rPr>
          <w:del w:id="2113" w:author="Adriana Giménez" w:date="2021-03-24T00:31:00Z"/>
          <w:rFonts w:ascii="Arial Narrow" w:hAnsi="Arial Narrow" w:cs="Arial Narrow"/>
        </w:rPr>
        <w:pPrChange w:id="2114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15" w:author="Adriana Giménez" w:date="2021-03-24T00:31:00Z">
        <w:r w:rsidRPr="003E2721" w:rsidDel="00E87F26">
          <w:rPr>
            <w:rFonts w:ascii="Arial Narrow" w:hAnsi="Arial Narrow" w:cs="Arial Narrow"/>
          </w:rPr>
          <w:delText>V prípade doručenia nekompletnej, nejasnej alebo neadekvátnej požiadavky MM vyzýva žiadateľa o jej doplnenie, príp. usmerňuje ďalšie kroky v súvislosti s jej riešením alebo požiadavku zamieta ako neopodstatnenú (príp. neprináležiacu).</w:delText>
        </w:r>
      </w:del>
    </w:p>
    <w:p w14:paraId="3F17D35C" w14:textId="77777777" w:rsidR="00F01FBB" w:rsidRPr="003E2721" w:rsidDel="00E87F26" w:rsidRDefault="00F01FBB">
      <w:pPr>
        <w:numPr>
          <w:ilvl w:val="0"/>
          <w:numId w:val="17"/>
        </w:numPr>
        <w:jc w:val="both"/>
        <w:rPr>
          <w:del w:id="2116" w:author="Adriana Giménez" w:date="2021-03-24T00:31:00Z"/>
          <w:rFonts w:ascii="Arial Narrow" w:hAnsi="Arial Narrow" w:cs="Arial Narrow"/>
        </w:rPr>
        <w:pPrChange w:id="2117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18" w:author="Adriana Giménez" w:date="2021-03-24T00:31:00Z">
        <w:r w:rsidRPr="003E2721" w:rsidDel="00E87F26">
          <w:rPr>
            <w:rFonts w:ascii="Arial Narrow" w:hAnsi="Arial Narrow" w:cs="Arial Narrow"/>
          </w:rPr>
          <w:delText>Pridelením požiadavky na riešiteľa HPSM automaticky vygeneruje časový horizont do ktorého je riešiteľ povinný požiadavku uzavrieť</w:delText>
        </w:r>
        <w:r w:rsidR="00DE62C2" w:rsidRPr="003E2721" w:rsidDel="00E87F26">
          <w:rPr>
            <w:rFonts w:ascii="Arial Narrow" w:hAnsi="Arial Narrow" w:cs="Arial Narrow"/>
          </w:rPr>
          <w:delText xml:space="preserve"> o čom je žiadateľ informovaný </w:delText>
        </w:r>
      </w:del>
    </w:p>
    <w:p w14:paraId="10145594" w14:textId="77777777" w:rsidR="003E2A8B" w:rsidRPr="003E2721" w:rsidDel="00E87F26" w:rsidRDefault="003E2A8B">
      <w:pPr>
        <w:numPr>
          <w:ilvl w:val="0"/>
          <w:numId w:val="17"/>
        </w:numPr>
        <w:jc w:val="both"/>
        <w:rPr>
          <w:del w:id="2119" w:author="Adriana Giménez" w:date="2021-03-24T00:31:00Z"/>
          <w:rFonts w:ascii="Arial Narrow" w:hAnsi="Arial Narrow" w:cs="Arial Narrow"/>
        </w:rPr>
        <w:pPrChange w:id="2120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21" w:author="Adriana Giménez" w:date="2021-03-24T00:31:00Z">
        <w:r w:rsidRPr="003E2721" w:rsidDel="00E87F26">
          <w:rPr>
            <w:rFonts w:ascii="Arial Narrow" w:hAnsi="Arial Narrow" w:cs="Arial Narrow"/>
          </w:rPr>
          <w:delText>MM monitoruje stav vybavenosti požiadavky a v prípade potreby komunikuje so žiadateľom a riešiteľom.</w:delText>
        </w:r>
      </w:del>
    </w:p>
    <w:p w14:paraId="7723CA7B" w14:textId="77777777" w:rsidR="003E2A8B" w:rsidRPr="003E2721" w:rsidDel="00E87F26" w:rsidRDefault="003E2A8B">
      <w:pPr>
        <w:numPr>
          <w:ilvl w:val="0"/>
          <w:numId w:val="17"/>
        </w:numPr>
        <w:jc w:val="both"/>
        <w:rPr>
          <w:del w:id="2122" w:author="Adriana Giménez" w:date="2021-03-24T00:31:00Z"/>
          <w:rFonts w:ascii="Arial Narrow" w:hAnsi="Arial Narrow" w:cs="Arial Narrow"/>
        </w:rPr>
        <w:pPrChange w:id="2123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24" w:author="Adriana Giménez" w:date="2021-03-24T00:31:00Z">
        <w:r w:rsidRPr="003E2721" w:rsidDel="00E87F26">
          <w:rPr>
            <w:rFonts w:ascii="Arial Narrow" w:hAnsi="Arial Narrow" w:cs="Arial Narrow"/>
          </w:rPr>
          <w:delText>Doruče</w:delText>
        </w:r>
        <w:r w:rsidR="00F01FBB" w:rsidRPr="003E2721" w:rsidDel="00E87F26">
          <w:rPr>
            <w:rFonts w:ascii="Arial Narrow" w:hAnsi="Arial Narrow" w:cs="Arial Narrow"/>
          </w:rPr>
          <w:delText>né elektronické požiadavky sú v HPSM</w:delText>
        </w:r>
        <w:r w:rsidRPr="003E2721" w:rsidDel="00E87F26">
          <w:rPr>
            <w:rFonts w:ascii="Arial Narrow" w:hAnsi="Arial Narrow" w:cs="Arial Narrow"/>
          </w:rPr>
          <w:delText xml:space="preserve"> archivované</w:delText>
        </w:r>
        <w:r w:rsidR="000078A5" w:rsidRPr="003E2721" w:rsidDel="00E87F26">
          <w:rPr>
            <w:rFonts w:ascii="Arial Narrow" w:hAnsi="Arial Narrow" w:cs="Arial Narrow"/>
          </w:rPr>
          <w:delText>.</w:delText>
        </w:r>
      </w:del>
    </w:p>
    <w:p w14:paraId="331BC7F8" w14:textId="77777777" w:rsidR="003E2A8B" w:rsidRPr="003E2721" w:rsidDel="00ED7251" w:rsidRDefault="003E2A8B">
      <w:pPr>
        <w:numPr>
          <w:ilvl w:val="0"/>
          <w:numId w:val="17"/>
        </w:numPr>
        <w:jc w:val="both"/>
        <w:rPr>
          <w:del w:id="2125" w:author="Adriana Giménez" w:date="2021-03-24T00:33:00Z"/>
          <w:rFonts w:ascii="Arial Narrow" w:hAnsi="Arial Narrow" w:cs="Arial Narrow"/>
        </w:rPr>
        <w:pPrChange w:id="2126" w:author="Adriana Giménez" w:date="2021-03-24T00:39:00Z">
          <w:pPr>
            <w:jc w:val="both"/>
          </w:pPr>
        </w:pPrChange>
      </w:pPr>
    </w:p>
    <w:p w14:paraId="4BD35587" w14:textId="77777777" w:rsidR="003E2A8B" w:rsidRPr="003E2721" w:rsidDel="00ED7251" w:rsidRDefault="003E2A8B">
      <w:pPr>
        <w:numPr>
          <w:ilvl w:val="0"/>
          <w:numId w:val="17"/>
        </w:numPr>
        <w:jc w:val="both"/>
        <w:rPr>
          <w:del w:id="2127" w:author="Adriana Giménez" w:date="2021-03-24T00:33:00Z"/>
          <w:rFonts w:ascii="Arial Narrow" w:hAnsi="Arial Narrow" w:cs="Arial Narrow"/>
        </w:rPr>
        <w:pPrChange w:id="2128" w:author="Adriana Giménez" w:date="2021-03-24T00:39:00Z">
          <w:pPr>
            <w:spacing w:before="120"/>
            <w:jc w:val="both"/>
          </w:pPr>
        </w:pPrChange>
      </w:pPr>
      <w:del w:id="2129" w:author="Adriana Giménez" w:date="2021-03-24T00:33:00Z">
        <w:r w:rsidRPr="003E2721" w:rsidDel="00ED7251">
          <w:rPr>
            <w:rFonts w:ascii="Arial Narrow" w:hAnsi="Arial Narrow" w:cs="Arial Narrow"/>
          </w:rPr>
          <w:delText>Činnosť riešiteľa požiadavky</w:delText>
        </w:r>
      </w:del>
    </w:p>
    <w:p w14:paraId="0584ED1F" w14:textId="77777777" w:rsidR="003E2A8B" w:rsidRPr="003E2721" w:rsidDel="00ED7251" w:rsidRDefault="003E2A8B">
      <w:pPr>
        <w:numPr>
          <w:ilvl w:val="0"/>
          <w:numId w:val="17"/>
        </w:numPr>
        <w:jc w:val="both"/>
        <w:rPr>
          <w:del w:id="2130" w:author="Adriana Giménez" w:date="2021-03-24T00:35:00Z"/>
          <w:rFonts w:ascii="Arial Narrow" w:hAnsi="Arial Narrow" w:cs="Arial Narrow"/>
        </w:rPr>
        <w:pPrChange w:id="2131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del w:id="2132" w:author="Adriana Giménez" w:date="2021-03-24T00:35:00Z">
        <w:r w:rsidRPr="003E2721" w:rsidDel="00ED7251">
          <w:rPr>
            <w:rFonts w:ascii="Arial Narrow" w:hAnsi="Arial Narrow" w:cs="Arial Narrow"/>
          </w:rPr>
          <w:delText>Pridelený riešiteľ požiadavky</w:delText>
        </w:r>
        <w:r w:rsidR="00F01FBB" w:rsidRPr="003E2721" w:rsidDel="00ED7251">
          <w:rPr>
            <w:rFonts w:ascii="Arial Narrow" w:hAnsi="Arial Narrow" w:cs="Arial Narrow"/>
          </w:rPr>
          <w:delText xml:space="preserve"> v HPSM</w:delText>
        </w:r>
        <w:r w:rsidRPr="003E2721" w:rsidDel="00ED7251">
          <w:rPr>
            <w:rFonts w:ascii="Arial Narrow" w:hAnsi="Arial Narrow" w:cs="Arial Narrow"/>
          </w:rPr>
          <w:delText xml:space="preserve"> - zamestnanec CKO</w:delText>
        </w:r>
        <w:r w:rsidR="00855F28" w:rsidRPr="003E2721" w:rsidDel="00ED7251">
          <w:rPr>
            <w:rFonts w:ascii="Arial Narrow" w:hAnsi="Arial Narrow" w:cs="Arial Narrow"/>
          </w:rPr>
          <w:delText>/CO</w:delText>
        </w:r>
        <w:r w:rsidRPr="003E2721" w:rsidDel="00ED7251">
          <w:rPr>
            <w:rFonts w:ascii="Arial Narrow" w:hAnsi="Arial Narrow" w:cs="Arial Narrow"/>
          </w:rPr>
          <w:delText xml:space="preserve"> je povi</w:delText>
        </w:r>
        <w:r w:rsidR="00A15E7D" w:rsidRPr="003E2721" w:rsidDel="00ED7251">
          <w:rPr>
            <w:rFonts w:ascii="Arial Narrow" w:hAnsi="Arial Narrow" w:cs="Arial Narrow"/>
          </w:rPr>
          <w:delText>nný pridelenú požiadavku riešiť v uvedenej lehote</w:delText>
        </w:r>
      </w:del>
    </w:p>
    <w:p w14:paraId="57895FE7" w14:textId="77777777" w:rsidR="003E2A8B" w:rsidRPr="003E2721" w:rsidDel="00ED7251" w:rsidRDefault="003E2A8B">
      <w:pPr>
        <w:numPr>
          <w:ilvl w:val="0"/>
          <w:numId w:val="17"/>
        </w:numPr>
        <w:jc w:val="both"/>
        <w:rPr>
          <w:moveFrom w:id="2133" w:author="Adriana Giménez" w:date="2021-03-24T00:35:00Z"/>
          <w:rFonts w:ascii="Arial Narrow" w:hAnsi="Arial Narrow" w:cs="Arial Narrow"/>
        </w:rPr>
        <w:pPrChange w:id="2134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moveFromRangeStart w:id="2135" w:author="Adriana Giménez" w:date="2021-03-24T00:35:00Z" w:name="move67438574"/>
      <w:moveFrom w:id="2136" w:author="Adriana Giménez" w:date="2021-03-24T00:35:00Z">
        <w:r w:rsidRPr="003E2721" w:rsidDel="00ED7251">
          <w:rPr>
            <w:rFonts w:ascii="Arial Narrow" w:hAnsi="Arial Narrow" w:cs="Arial Narrow"/>
          </w:rPr>
          <w:t>V prípade potreby doplnenia podpornej dokumentácie, konzultácie, posunu požiadavky na ďalšieho riešiteľa (administrátor ITMS2014+ v DataCentre, príp. dodávateľ ITMS2014+) je žiadateľ o tejto skutočnosti informovaný, príp. upozornený na predpoklad časového posunu riešenia požiadavky.</w:t>
        </w:r>
      </w:moveFrom>
    </w:p>
    <w:moveFromRangeEnd w:id="2135"/>
    <w:p w14:paraId="4C31101C" w14:textId="423B6BEE" w:rsidR="003E2A8B" w:rsidRPr="00147914" w:rsidDel="00ED7251" w:rsidRDefault="003E2A8B">
      <w:pPr>
        <w:numPr>
          <w:ilvl w:val="0"/>
          <w:numId w:val="17"/>
        </w:numPr>
        <w:jc w:val="both"/>
        <w:rPr>
          <w:del w:id="2137" w:author="Adriana Giménez" w:date="2021-03-24T00:39:00Z"/>
          <w:rFonts w:ascii="Arial Narrow" w:hAnsi="Arial Narrow" w:cs="Arial Narrow"/>
        </w:rPr>
        <w:pPrChange w:id="2138" w:author="Adriana Giménez" w:date="2021-03-24T00:39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  <w:r w:rsidRPr="003E2721">
        <w:rPr>
          <w:rFonts w:ascii="Arial Narrow" w:hAnsi="Arial Narrow" w:cs="Arial Narrow"/>
        </w:rPr>
        <w:t xml:space="preserve">O výsledku riešenia požiadavky je žiadateľ </w:t>
      </w:r>
      <w:r w:rsidRPr="00147914">
        <w:rPr>
          <w:rFonts w:ascii="Arial Narrow" w:hAnsi="Arial Narrow" w:cs="Arial Narrow"/>
        </w:rPr>
        <w:t xml:space="preserve">informovaný </w:t>
      </w:r>
      <w:ins w:id="2139" w:author="Adriana Giménez" w:date="2021-03-25T18:22:00Z">
        <w:r w:rsidR="00BD52C2" w:rsidRPr="00147914">
          <w:rPr>
            <w:rFonts w:ascii="Arial Narrow" w:hAnsi="Arial Narrow" w:cs="Arial Narrow"/>
          </w:rPr>
          <w:t xml:space="preserve">emailom, automaticky zasielaným </w:t>
        </w:r>
      </w:ins>
      <w:ins w:id="2140" w:author="Adriana Giménez" w:date="2021-03-25T18:23:00Z">
        <w:r w:rsidR="00BD52C2" w:rsidRPr="00147914">
          <w:rPr>
            <w:rFonts w:ascii="Arial Narrow" w:hAnsi="Arial Narrow" w:cs="Arial Narrow"/>
          </w:rPr>
          <w:t xml:space="preserve">systémom </w:t>
        </w:r>
      </w:ins>
      <w:ins w:id="2141" w:author="Adriana Giménez" w:date="2021-03-25T18:22:00Z">
        <w:r w:rsidR="00BD52C2" w:rsidRPr="00147914">
          <w:rPr>
            <w:rFonts w:ascii="Arial Narrow" w:hAnsi="Arial Narrow" w:cs="Arial Narrow"/>
          </w:rPr>
          <w:t xml:space="preserve">HP SM v nadväznosti na uzatvorenie hlásenia. </w:t>
        </w:r>
      </w:ins>
      <w:del w:id="2142" w:author="Adriana Giménez" w:date="2021-03-25T18:22:00Z">
        <w:r w:rsidRPr="00147914" w:rsidDel="00BD52C2">
          <w:rPr>
            <w:rFonts w:ascii="Arial Narrow" w:hAnsi="Arial Narrow" w:cs="Arial Narrow"/>
          </w:rPr>
          <w:delText>elektronicky.</w:delText>
        </w:r>
      </w:del>
    </w:p>
    <w:p w14:paraId="1143F14B" w14:textId="77777777" w:rsidR="003E2A8B" w:rsidRPr="00147914" w:rsidDel="002069F0" w:rsidRDefault="003E2A8B">
      <w:pPr>
        <w:pStyle w:val="Nadpis20"/>
        <w:numPr>
          <w:ilvl w:val="0"/>
          <w:numId w:val="17"/>
        </w:numPr>
        <w:spacing w:before="0"/>
        <w:rPr>
          <w:del w:id="2143" w:author="Adriana Giménez" w:date="2021-03-17T00:23:00Z"/>
          <w:rFonts w:ascii="Arial Narrow" w:hAnsi="Arial Narrow" w:cs="Arial Narrow"/>
        </w:rPr>
        <w:pPrChange w:id="2144" w:author="Adriana Giménez" w:date="2021-03-24T00:39:00Z">
          <w:pPr>
            <w:pStyle w:val="Nadpis20"/>
          </w:pPr>
        </w:pPrChange>
      </w:pPr>
    </w:p>
    <w:p w14:paraId="768C8C08" w14:textId="77777777" w:rsidR="003E2A8B" w:rsidRPr="00147914" w:rsidRDefault="003E2A8B" w:rsidP="000B27F5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</w:p>
    <w:sectPr w:rsidR="003E2A8B" w:rsidRPr="00147914" w:rsidSect="002E14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metova.lenda@gmail.com" w:date="2021-03-24T11:36:00Z" w:initials="k">
    <w:p w14:paraId="448632B6" w14:textId="77777777" w:rsidR="008D043B" w:rsidRDefault="008D043B">
      <w:pPr>
        <w:pStyle w:val="Textkomentra"/>
      </w:pPr>
      <w:r>
        <w:rPr>
          <w:rStyle w:val="Odkaznakomentr"/>
        </w:rPr>
        <w:annotationRef/>
      </w:r>
      <w:r w:rsidRPr="005B52D1">
        <w:t>Doplnené, avšak vo zvyšnej časti dokumentu uvádzame už len v podobe „Manuál ITMS2014+“. Navrhujem niekde v úvode zaviesť skratku a jej dôsledné dodržiavanie v rámci celého dokumentu.</w:t>
      </w:r>
      <w:r>
        <w:t xml:space="preserve"> </w:t>
      </w:r>
    </w:p>
  </w:comment>
  <w:comment w:id="1" w:author="Adriana Giménez" w:date="2021-03-25T10:10:00Z" w:initials="AG">
    <w:p w14:paraId="1FC9AE53" w14:textId="756EC1D2" w:rsidR="008D043B" w:rsidRDefault="008D043B">
      <w:pPr>
        <w:pStyle w:val="Textkomentra"/>
      </w:pPr>
      <w:r>
        <w:rPr>
          <w:rStyle w:val="Odkaznakomentr"/>
        </w:rPr>
        <w:annotationRef/>
      </w:r>
      <w:r>
        <w:t>zapracovane.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8632B6" w15:done="0"/>
  <w15:commentEx w15:paraId="1FC9AE53" w15:paraIdParent="448632B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8632B6" w16cid:durableId="2405A2BF"/>
  <w16cid:commentId w16cid:paraId="6B545BB6" w16cid:durableId="24059FF6"/>
  <w16cid:commentId w16cid:paraId="1E4F4F07" w16cid:durableId="2405A19C"/>
  <w16cid:commentId w16cid:paraId="63978766" w16cid:durableId="2405A4AF"/>
  <w16cid:commentId w16cid:paraId="47323550" w16cid:durableId="2405A817"/>
  <w16cid:commentId w16cid:paraId="19F9E5CB" w16cid:durableId="2405CA03"/>
  <w16cid:commentId w16cid:paraId="399948CE" w16cid:durableId="2405CAD4"/>
  <w16cid:commentId w16cid:paraId="48D7907C" w16cid:durableId="2405CD9C"/>
  <w16cid:commentId w16cid:paraId="5965F7B5" w16cid:durableId="2405CFCC"/>
  <w16cid:commentId w16cid:paraId="2CDE0C15" w16cid:durableId="2405D1C9"/>
  <w16cid:commentId w16cid:paraId="1ACA31FD" w16cid:durableId="2405D3A6"/>
  <w16cid:commentId w16cid:paraId="1E6B1A4B" w16cid:durableId="2405D2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070E1" w14:textId="77777777" w:rsidR="00D7420F" w:rsidRDefault="00D7420F" w:rsidP="00B948E0">
      <w:r>
        <w:separator/>
      </w:r>
    </w:p>
  </w:endnote>
  <w:endnote w:type="continuationSeparator" w:id="0">
    <w:p w14:paraId="72D77D57" w14:textId="77777777" w:rsidR="00D7420F" w:rsidRDefault="00D7420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8DF3D" w14:textId="77777777" w:rsidR="002E1415" w:rsidRDefault="002E14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377680"/>
      <w:docPartObj>
        <w:docPartGallery w:val="Page Numbers (Bottom of Page)"/>
        <w:docPartUnique/>
      </w:docPartObj>
    </w:sdtPr>
    <w:sdtEndPr/>
    <w:sdtContent>
      <w:p w14:paraId="4D9BE85F" w14:textId="71890560" w:rsidR="008D043B" w:rsidRDefault="008D043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415">
          <w:rPr>
            <w:noProof/>
          </w:rPr>
          <w:t>2</w:t>
        </w:r>
        <w:r>
          <w:fldChar w:fldCharType="end"/>
        </w:r>
      </w:p>
    </w:sdtContent>
  </w:sdt>
  <w:p w14:paraId="712E56DB" w14:textId="77777777" w:rsidR="008D043B" w:rsidRDefault="008D04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BFB0" w14:textId="77777777" w:rsidR="002E1415" w:rsidRDefault="002E14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4007" w14:textId="77777777" w:rsidR="00D7420F" w:rsidRDefault="00D7420F" w:rsidP="00B948E0">
      <w:r>
        <w:separator/>
      </w:r>
    </w:p>
  </w:footnote>
  <w:footnote w:type="continuationSeparator" w:id="0">
    <w:p w14:paraId="07E778D5" w14:textId="77777777" w:rsidR="00D7420F" w:rsidRDefault="00D7420F" w:rsidP="00B948E0">
      <w:r>
        <w:continuationSeparator/>
      </w:r>
    </w:p>
  </w:footnote>
  <w:footnote w:id="1">
    <w:p w14:paraId="618D4F6A" w14:textId="4356EF31" w:rsidR="008D043B" w:rsidRDefault="008D043B" w:rsidP="00ED2B01">
      <w:pPr>
        <w:pStyle w:val="Textpoznmkypodiarou"/>
        <w:rPr>
          <w:ins w:id="651" w:author="Adriana Giménez" w:date="2021-03-24T01:11:00Z"/>
        </w:rPr>
      </w:pPr>
      <w:ins w:id="652" w:author="Adriana Giménez" w:date="2021-03-24T01:11:00Z">
        <w:r>
          <w:rPr>
            <w:rStyle w:val="Odkaznapoznmkupodiarou"/>
          </w:rPr>
          <w:footnoteRef/>
        </w:r>
        <w:r>
          <w:t xml:space="preserve"> </w:t>
        </w:r>
      </w:ins>
      <w:ins w:id="653" w:author="kmetova.lenda@gmail.com" w:date="2021-03-24T14:32:00Z">
        <w:r>
          <w:rPr>
            <w:rFonts w:ascii="Arial Narrow" w:hAnsi="Arial Narrow" w:cs="Arial Narrow"/>
          </w:rPr>
          <w:t>S</w:t>
        </w:r>
      </w:ins>
      <w:ins w:id="654" w:author="Adriana Giménez" w:date="2021-03-24T01:11:00Z">
        <w:del w:id="655" w:author="kmetova.lenda@gmail.com" w:date="2021-03-24T14:32:00Z">
          <w:r w:rsidDel="00CD0EB9">
            <w:rPr>
              <w:rFonts w:ascii="Arial Narrow" w:hAnsi="Arial Narrow" w:cs="Arial Narrow"/>
            </w:rPr>
            <w:delText>s</w:delText>
          </w:r>
        </w:del>
        <w:r>
          <w:rPr>
            <w:rFonts w:ascii="Arial Narrow" w:hAnsi="Arial Narrow" w:cs="Arial Narrow"/>
          </w:rPr>
          <w:t xml:space="preserve"> výnimkou</w:t>
        </w:r>
        <w:r w:rsidRPr="00A43838">
          <w:rPr>
            <w:rFonts w:ascii="Arial Narrow" w:hAnsi="Arial Narrow" w:cs="Arial Narrow"/>
          </w:rPr>
          <w:t xml:space="preserve"> E</w:t>
        </w:r>
        <w:del w:id="656" w:author="kmetova.lenda@gmail.com" w:date="2021-03-24T14:32:00Z">
          <w:r w:rsidRPr="00A43838" w:rsidDel="00CD0EB9">
            <w:rPr>
              <w:rFonts w:ascii="Arial Narrow" w:hAnsi="Arial Narrow" w:cs="Arial Narrow"/>
            </w:rPr>
            <w:delText>PFRV</w:delText>
          </w:r>
        </w:del>
      </w:ins>
      <w:ins w:id="657" w:author="kmetova.lenda@gmail.com" w:date="2021-03-24T14:32:00Z">
        <w:r>
          <w:rPr>
            <w:rFonts w:ascii="Arial Narrow" w:hAnsi="Arial Narrow" w:cs="Arial Narrow"/>
          </w:rPr>
          <w:t xml:space="preserve">urópskeho poľnohospodárskeho fondu pre rozvoj vidieka. </w:t>
        </w:r>
      </w:ins>
    </w:p>
  </w:footnote>
  <w:footnote w:id="2">
    <w:p w14:paraId="052C77BE" w14:textId="77777777" w:rsidR="008D043B" w:rsidRPr="003E2721" w:rsidRDefault="008D043B">
      <w:pPr>
        <w:pStyle w:val="Textpoznmkypodiarou"/>
        <w:rPr>
          <w:rFonts w:ascii="Arial Narrow" w:hAnsi="Arial Narrow"/>
        </w:rPr>
      </w:pPr>
      <w:ins w:id="1394" w:author="Adriana Giménez" w:date="2021-03-24T01:25:00Z">
        <w:r w:rsidRPr="003E2721">
          <w:rPr>
            <w:rStyle w:val="Odkaznapoznmkupodiarou"/>
            <w:rFonts w:ascii="Arial Narrow" w:hAnsi="Arial Narrow"/>
          </w:rPr>
          <w:footnoteRef/>
        </w:r>
        <w:r w:rsidRPr="003E2721">
          <w:rPr>
            <w:rFonts w:ascii="Arial Narrow" w:hAnsi="Arial Narrow"/>
          </w:rPr>
          <w:t xml:space="preserve"> Manuál pre prístupové práva </w:t>
        </w:r>
      </w:ins>
      <w:ins w:id="1395" w:author="Adriana Giménez" w:date="2021-03-24T01:26:00Z">
        <w:r>
          <w:rPr>
            <w:rFonts w:ascii="Arial Narrow" w:hAnsi="Arial Narrow"/>
          </w:rPr>
          <w:t xml:space="preserve">do neverejnej časti ITMS2014+ </w:t>
        </w:r>
      </w:ins>
      <w:ins w:id="1396" w:author="Adriana Giménez" w:date="2021-03-24T01:25:00Z">
        <w:r w:rsidRPr="003E2721">
          <w:rPr>
            <w:rFonts w:ascii="Arial Narrow" w:hAnsi="Arial Narrow"/>
          </w:rPr>
          <w:t xml:space="preserve">je dostupný na stránke: </w:t>
        </w:r>
        <w:r w:rsidRPr="003E2721">
          <w:rPr>
            <w:rFonts w:ascii="Arial Narrow" w:hAnsi="Arial Narrow"/>
          </w:rPr>
          <w:fldChar w:fldCharType="begin"/>
        </w:r>
        <w:r w:rsidRPr="003E2721">
          <w:rPr>
            <w:rFonts w:ascii="Arial Narrow" w:hAnsi="Arial Narrow"/>
          </w:rPr>
          <w:instrText xml:space="preserve"> HYPERLINK "https://www.partnerskadohoda.gov.sk/302-sk/usmernenia-a-manualy/" </w:instrText>
        </w:r>
        <w:r w:rsidRPr="003E2721">
          <w:rPr>
            <w:rFonts w:ascii="Arial Narrow" w:hAnsi="Arial Narrow"/>
          </w:rPr>
          <w:fldChar w:fldCharType="separate"/>
        </w:r>
        <w:r w:rsidRPr="003E2721">
          <w:rPr>
            <w:rStyle w:val="Hypertextovprepojenie"/>
            <w:rFonts w:ascii="Arial Narrow" w:hAnsi="Arial Narrow"/>
          </w:rPr>
          <w:t>https://www.partnerskadohoda.gov.sk/302-sk/usmernenia-a-manualy/</w:t>
        </w:r>
        <w:r w:rsidRPr="003E2721">
          <w:rPr>
            <w:rFonts w:ascii="Arial Narrow" w:hAnsi="Arial Narrow"/>
          </w:rPr>
          <w:fldChar w:fldCharType="end"/>
        </w:r>
        <w:r w:rsidRPr="003E2721">
          <w:rPr>
            <w:rFonts w:ascii="Arial Narrow" w:hAnsi="Arial Narrow"/>
          </w:rPr>
          <w:t xml:space="preserve"> </w:t>
        </w:r>
      </w:ins>
    </w:p>
  </w:footnote>
  <w:footnote w:id="3">
    <w:p w14:paraId="15FA6C86" w14:textId="77777777" w:rsidR="008D043B" w:rsidRPr="006976E9" w:rsidRDefault="008D043B" w:rsidP="00FE32D5">
      <w:pPr>
        <w:pStyle w:val="Textpoznmkypodiarou"/>
        <w:jc w:val="both"/>
        <w:rPr>
          <w:ins w:id="1446" w:author="Adriana Giménez" w:date="2021-03-18T00:19:00Z"/>
          <w:rFonts w:ascii="Arial Narrow" w:hAnsi="Arial Narrow"/>
        </w:rPr>
      </w:pPr>
      <w:ins w:id="1447" w:author="Adriana Giménez" w:date="2021-03-18T00:19:00Z">
        <w:r w:rsidRPr="00EE3DD5">
          <w:rPr>
            <w:rStyle w:val="Odkaznapoznmkupodiarou"/>
            <w:rFonts w:ascii="Arial Narrow" w:hAnsi="Arial Narrow"/>
          </w:rPr>
          <w:footnoteRef/>
        </w:r>
        <w:r w:rsidRPr="006976E9">
          <w:rPr>
            <w:rFonts w:ascii="Arial Narrow" w:hAnsi="Arial Narrow"/>
          </w:rPr>
          <w:t xml:space="preserve"> Zoznam a obsah jednotlivých PPO definuje manažér ITMS2014+ na CKO, a to predovšetkým na základe štandardizovaných pracovných pozícií subjektov zapojených do implementácie EŠIF, ktoré sú definované v Metodickom pokyne CKO č. 22 k administratívnym kapacitám EŠIF subjektov zapojených do riadenia, implementácie, kontroly a auditu EŠIF v programovom období 2014 – 2020.</w:t>
        </w:r>
      </w:ins>
    </w:p>
  </w:footnote>
  <w:footnote w:id="4">
    <w:p w14:paraId="14BCBDF4" w14:textId="77777777" w:rsidR="008D043B" w:rsidRDefault="008D043B" w:rsidP="00D55D13">
      <w:pPr>
        <w:pStyle w:val="Textpoznmkypodiarou"/>
        <w:jc w:val="both"/>
        <w:rPr>
          <w:ins w:id="1626" w:author="Adriana Giménez" w:date="2021-03-28T20:08:00Z"/>
        </w:rPr>
      </w:pPr>
      <w:ins w:id="1627" w:author="Adriana Giménez" w:date="2021-03-28T20:08:00Z">
        <w:r>
          <w:rPr>
            <w:rStyle w:val="Odkaznapoznmkupodiarou"/>
          </w:rPr>
          <w:footnoteRef/>
        </w:r>
        <w:r>
          <w:t xml:space="preserve"> </w:t>
        </w:r>
        <w:r>
          <w:rPr>
            <w:rFonts w:ascii="Arial Narrow" w:hAnsi="Arial Narrow"/>
          </w:rPr>
          <w:t xml:space="preserve">Bezpečnostný manuál ITMS2014+ </w:t>
        </w:r>
        <w:r w:rsidRPr="009C4C3F">
          <w:rPr>
            <w:rFonts w:ascii="Arial Narrow" w:hAnsi="Arial Narrow"/>
          </w:rPr>
          <w:t xml:space="preserve">je dostupný na stránke: </w:t>
        </w:r>
        <w:r w:rsidRPr="009C4C3F">
          <w:rPr>
            <w:rFonts w:ascii="Arial Narrow" w:hAnsi="Arial Narrow"/>
          </w:rPr>
          <w:fldChar w:fldCharType="begin"/>
        </w:r>
        <w:r w:rsidRPr="009C4C3F">
          <w:rPr>
            <w:rFonts w:ascii="Arial Narrow" w:hAnsi="Arial Narrow"/>
          </w:rPr>
          <w:instrText xml:space="preserve"> HYPERLINK "https://www.partnerskadohoda.gov.sk/302-sk/usmernenia-a-manualy/" </w:instrText>
        </w:r>
        <w:r w:rsidRPr="009C4C3F">
          <w:rPr>
            <w:rFonts w:ascii="Arial Narrow" w:hAnsi="Arial Narrow"/>
          </w:rPr>
          <w:fldChar w:fldCharType="separate"/>
        </w:r>
        <w:r w:rsidRPr="009C4C3F">
          <w:rPr>
            <w:rStyle w:val="Hypertextovprepojenie"/>
            <w:rFonts w:ascii="Arial Narrow" w:hAnsi="Arial Narrow"/>
          </w:rPr>
          <w:t>https://www.partnerskadohoda.gov.sk/302-sk/usmernenia-a-manualy/</w:t>
        </w:r>
        <w:r w:rsidRPr="009C4C3F">
          <w:rPr>
            <w:rFonts w:ascii="Arial Narrow" w:hAnsi="Arial Narrow"/>
          </w:rPr>
          <w:fldChar w:fldCharType="end"/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8F1C3" w14:textId="77777777" w:rsidR="002E1415" w:rsidRDefault="002E14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F190" w14:textId="77777777" w:rsidR="002E1415" w:rsidRDefault="002E141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9B6A0" w14:textId="7FAF053B" w:rsidR="008D043B" w:rsidRPr="00D25E75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>M</w:t>
    </w:r>
    <w:bookmarkStart w:id="2145" w:name="_GoBack"/>
    <w:bookmarkEnd w:id="2145"/>
    <w:r w:rsidRPr="00D25E75">
      <w:rPr>
        <w:sz w:val="18"/>
        <w:szCs w:val="18"/>
      </w:rPr>
      <w:t>anuál ITMS2014+</w:t>
    </w:r>
    <w:ins w:id="2146" w:author="Adriana Giménez" w:date="2021-03-18T01:47:00Z">
      <w:r w:rsidRPr="00D25E75">
        <w:rPr>
          <w:sz w:val="18"/>
          <w:szCs w:val="18"/>
        </w:rPr>
        <w:t xml:space="preserve"> </w:t>
      </w:r>
    </w:ins>
  </w:p>
  <w:p w14:paraId="782FCED2" w14:textId="77777777" w:rsidR="008D043B" w:rsidRPr="00D25E75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>Verzia: 1.</w:t>
    </w:r>
    <w:ins w:id="2147" w:author="Adriana Giménez" w:date="2021-03-03T00:49:00Z">
      <w:r w:rsidRPr="00D25E75">
        <w:rPr>
          <w:sz w:val="18"/>
          <w:szCs w:val="18"/>
        </w:rPr>
        <w:t>3</w:t>
      </w:r>
    </w:ins>
    <w:del w:id="2148" w:author="Adriana Giménez" w:date="2021-03-03T00:49:00Z">
      <w:r w:rsidRPr="00D25E75" w:rsidDel="00F51DC3">
        <w:rPr>
          <w:sz w:val="18"/>
          <w:szCs w:val="18"/>
        </w:rPr>
        <w:delText>2</w:delText>
      </w:r>
    </w:del>
  </w:p>
  <w:p w14:paraId="5D1E3F0F" w14:textId="4E14A1EA" w:rsidR="008D043B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 xml:space="preserve">Účinnosť od: </w:t>
    </w:r>
    <w:del w:id="2149" w:author="Adriana Giménez" w:date="2021-03-18T01:46:00Z">
      <w:r w:rsidRPr="00D25E75" w:rsidDel="001826C7">
        <w:rPr>
          <w:sz w:val="18"/>
          <w:szCs w:val="18"/>
        </w:rPr>
        <w:delText>20.04.2016</w:delText>
      </w:r>
    </w:del>
    <w:ins w:id="2150" w:author="Adriana Giménez" w:date="2021-03-31T12:55:00Z">
      <w:r w:rsidR="002749F9">
        <w:rPr>
          <w:sz w:val="18"/>
          <w:szCs w:val="18"/>
        </w:rPr>
        <w:t>15.</w:t>
      </w:r>
    </w:ins>
    <w:ins w:id="2151" w:author="Adriana Giménez" w:date="2021-03-18T01:46:00Z">
      <w:r w:rsidRPr="00D25E75">
        <w:rPr>
          <w:sz w:val="18"/>
          <w:szCs w:val="18"/>
        </w:rPr>
        <w:t>04.2021</w:t>
      </w:r>
    </w:ins>
  </w:p>
  <w:p w14:paraId="6C65FB16" w14:textId="77777777" w:rsidR="008D043B" w:rsidRDefault="008D043B" w:rsidP="0050097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583B58B" wp14:editId="38D86AF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6248E2" id="Rovná spojnica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G4ncwPVAQAA&#10;6Q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88C928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5456917"/>
    <w:multiLevelType w:val="hybridMultilevel"/>
    <w:tmpl w:val="CEA2A730"/>
    <w:lvl w:ilvl="0" w:tplc="999EAD1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71873"/>
    <w:multiLevelType w:val="hybridMultilevel"/>
    <w:tmpl w:val="61E869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C460FA"/>
    <w:multiLevelType w:val="hybridMultilevel"/>
    <w:tmpl w:val="5BFC29BA"/>
    <w:lvl w:ilvl="0" w:tplc="501CC8F0">
      <w:start w:val="6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5E319E"/>
    <w:multiLevelType w:val="hybridMultilevel"/>
    <w:tmpl w:val="4B7E7C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15324"/>
    <w:multiLevelType w:val="hybridMultilevel"/>
    <w:tmpl w:val="6DB2B63C"/>
    <w:lvl w:ilvl="0" w:tplc="22347D3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47A689C"/>
    <w:multiLevelType w:val="multilevel"/>
    <w:tmpl w:val="09A8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E2454"/>
    <w:multiLevelType w:val="multilevel"/>
    <w:tmpl w:val="ED1CD1A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612746"/>
    <w:multiLevelType w:val="hybridMultilevel"/>
    <w:tmpl w:val="D0C49898"/>
    <w:lvl w:ilvl="0" w:tplc="EAD6D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D716C3"/>
    <w:multiLevelType w:val="hybridMultilevel"/>
    <w:tmpl w:val="6A56F7E4"/>
    <w:lvl w:ilvl="0" w:tplc="0BA0727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C3603"/>
    <w:multiLevelType w:val="hybridMultilevel"/>
    <w:tmpl w:val="C0EE062A"/>
    <w:lvl w:ilvl="0" w:tplc="9FCA9F4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9730D"/>
    <w:multiLevelType w:val="hybridMultilevel"/>
    <w:tmpl w:val="B276FBB8"/>
    <w:lvl w:ilvl="0" w:tplc="49F6DC9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090C62"/>
    <w:multiLevelType w:val="multilevel"/>
    <w:tmpl w:val="8194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007BB4"/>
    <w:multiLevelType w:val="multilevel"/>
    <w:tmpl w:val="30D0E9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70C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4030FF"/>
    <w:multiLevelType w:val="singleLevel"/>
    <w:tmpl w:val="E6DE8C5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5" w15:restartNumberingAfterBreak="0">
    <w:nsid w:val="7647610C"/>
    <w:multiLevelType w:val="hybridMultilevel"/>
    <w:tmpl w:val="ACC223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"/>
  </w:num>
  <w:num w:numId="5">
    <w:abstractNumId w:val="13"/>
  </w:num>
  <w:num w:numId="6">
    <w:abstractNumId w:val="13"/>
  </w:num>
  <w:num w:numId="7">
    <w:abstractNumId w:val="13"/>
  </w:num>
  <w:num w:numId="8">
    <w:abstractNumId w:val="1"/>
  </w:num>
  <w:num w:numId="9">
    <w:abstractNumId w:val="13"/>
  </w:num>
  <w:num w:numId="10">
    <w:abstractNumId w:val="15"/>
  </w:num>
  <w:num w:numId="11">
    <w:abstractNumId w:val="11"/>
  </w:num>
  <w:num w:numId="12">
    <w:abstractNumId w:val="12"/>
  </w:num>
  <w:num w:numId="13">
    <w:abstractNumId w:val="5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6"/>
  </w:num>
  <w:num w:numId="19">
    <w:abstractNumId w:val="10"/>
  </w:num>
  <w:num w:numId="20">
    <w:abstractNumId w:val="4"/>
  </w:num>
  <w:num w:numId="21">
    <w:abstractNumId w:val="3"/>
  </w:num>
  <w:num w:numId="22">
    <w:abstractNumId w:val="7"/>
  </w:num>
  <w:num w:numId="23">
    <w:abstractNumId w:val="8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  <w15:person w15:author="Giménez, Adriana">
    <w15:presenceInfo w15:providerId="AD" w15:userId="S-1-5-21-1933036909-321857055-1030881100-2169"/>
  </w15:person>
  <w15:person w15:author="Miloš Hrdý">
    <w15:presenceInfo w15:providerId="AD" w15:userId="S-1-5-21-1933036909-321857055-1030881100-12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8A5"/>
    <w:rsid w:val="000106BE"/>
    <w:rsid w:val="00022BFE"/>
    <w:rsid w:val="0002354A"/>
    <w:rsid w:val="00025C58"/>
    <w:rsid w:val="00032FE6"/>
    <w:rsid w:val="00033E8F"/>
    <w:rsid w:val="00034063"/>
    <w:rsid w:val="000358E7"/>
    <w:rsid w:val="0003674D"/>
    <w:rsid w:val="000434B3"/>
    <w:rsid w:val="000504D1"/>
    <w:rsid w:val="00050728"/>
    <w:rsid w:val="000508CD"/>
    <w:rsid w:val="00050E05"/>
    <w:rsid w:val="00054DC9"/>
    <w:rsid w:val="00066955"/>
    <w:rsid w:val="00066E0A"/>
    <w:rsid w:val="00067478"/>
    <w:rsid w:val="00071088"/>
    <w:rsid w:val="00071CD7"/>
    <w:rsid w:val="00076AEF"/>
    <w:rsid w:val="000800A7"/>
    <w:rsid w:val="000805FC"/>
    <w:rsid w:val="000847E0"/>
    <w:rsid w:val="00090493"/>
    <w:rsid w:val="00091D46"/>
    <w:rsid w:val="00092850"/>
    <w:rsid w:val="0009379D"/>
    <w:rsid w:val="000943D9"/>
    <w:rsid w:val="000A173A"/>
    <w:rsid w:val="000A5B45"/>
    <w:rsid w:val="000A7A0B"/>
    <w:rsid w:val="000B1290"/>
    <w:rsid w:val="000B27F5"/>
    <w:rsid w:val="000B736E"/>
    <w:rsid w:val="000C0267"/>
    <w:rsid w:val="000C71E2"/>
    <w:rsid w:val="000D298C"/>
    <w:rsid w:val="000D3350"/>
    <w:rsid w:val="000D5E11"/>
    <w:rsid w:val="000D5E18"/>
    <w:rsid w:val="000D6B86"/>
    <w:rsid w:val="000E1E16"/>
    <w:rsid w:val="000E2AA4"/>
    <w:rsid w:val="000F0F01"/>
    <w:rsid w:val="000F34FA"/>
    <w:rsid w:val="000F6015"/>
    <w:rsid w:val="00102EBD"/>
    <w:rsid w:val="00105C05"/>
    <w:rsid w:val="00112A80"/>
    <w:rsid w:val="00116F61"/>
    <w:rsid w:val="00124350"/>
    <w:rsid w:val="001258BF"/>
    <w:rsid w:val="00135437"/>
    <w:rsid w:val="00137F88"/>
    <w:rsid w:val="00145387"/>
    <w:rsid w:val="0014641E"/>
    <w:rsid w:val="00147914"/>
    <w:rsid w:val="00150247"/>
    <w:rsid w:val="0015233E"/>
    <w:rsid w:val="00161192"/>
    <w:rsid w:val="00163C7A"/>
    <w:rsid w:val="00167914"/>
    <w:rsid w:val="00173917"/>
    <w:rsid w:val="00174DC3"/>
    <w:rsid w:val="00177115"/>
    <w:rsid w:val="001826C7"/>
    <w:rsid w:val="001837E1"/>
    <w:rsid w:val="0018383C"/>
    <w:rsid w:val="00186192"/>
    <w:rsid w:val="001873B5"/>
    <w:rsid w:val="00187643"/>
    <w:rsid w:val="00187BB5"/>
    <w:rsid w:val="001913C3"/>
    <w:rsid w:val="00197068"/>
    <w:rsid w:val="00197760"/>
    <w:rsid w:val="00197E8A"/>
    <w:rsid w:val="001B0E22"/>
    <w:rsid w:val="001B12DC"/>
    <w:rsid w:val="001B27DA"/>
    <w:rsid w:val="001B2AA3"/>
    <w:rsid w:val="001B454B"/>
    <w:rsid w:val="001B5E39"/>
    <w:rsid w:val="001B6E9F"/>
    <w:rsid w:val="001C11D2"/>
    <w:rsid w:val="001C161E"/>
    <w:rsid w:val="001C38B3"/>
    <w:rsid w:val="001C513F"/>
    <w:rsid w:val="001C6931"/>
    <w:rsid w:val="001D4B25"/>
    <w:rsid w:val="001E6D0A"/>
    <w:rsid w:val="001E7381"/>
    <w:rsid w:val="001F0193"/>
    <w:rsid w:val="001F677D"/>
    <w:rsid w:val="001F78C9"/>
    <w:rsid w:val="002069F0"/>
    <w:rsid w:val="00213F84"/>
    <w:rsid w:val="002259C4"/>
    <w:rsid w:val="00225A05"/>
    <w:rsid w:val="00226C32"/>
    <w:rsid w:val="002306B0"/>
    <w:rsid w:val="002316C0"/>
    <w:rsid w:val="00236837"/>
    <w:rsid w:val="002426DC"/>
    <w:rsid w:val="002427F9"/>
    <w:rsid w:val="00246970"/>
    <w:rsid w:val="00251CB5"/>
    <w:rsid w:val="002564E2"/>
    <w:rsid w:val="00256687"/>
    <w:rsid w:val="00262686"/>
    <w:rsid w:val="00270FC2"/>
    <w:rsid w:val="00274479"/>
    <w:rsid w:val="002749F9"/>
    <w:rsid w:val="00283FD6"/>
    <w:rsid w:val="0029466C"/>
    <w:rsid w:val="00294671"/>
    <w:rsid w:val="00296216"/>
    <w:rsid w:val="002A0EB0"/>
    <w:rsid w:val="002A1CD4"/>
    <w:rsid w:val="002A1E17"/>
    <w:rsid w:val="002B0077"/>
    <w:rsid w:val="002B19B9"/>
    <w:rsid w:val="002B26FB"/>
    <w:rsid w:val="002B3588"/>
    <w:rsid w:val="002B55D8"/>
    <w:rsid w:val="002B650A"/>
    <w:rsid w:val="002C24AC"/>
    <w:rsid w:val="002C625F"/>
    <w:rsid w:val="002D524A"/>
    <w:rsid w:val="002D65BD"/>
    <w:rsid w:val="002D7331"/>
    <w:rsid w:val="002D7D9C"/>
    <w:rsid w:val="002E1415"/>
    <w:rsid w:val="002E611C"/>
    <w:rsid w:val="002E7008"/>
    <w:rsid w:val="002E7F32"/>
    <w:rsid w:val="002E7F66"/>
    <w:rsid w:val="002E7FCD"/>
    <w:rsid w:val="002F6445"/>
    <w:rsid w:val="00301C54"/>
    <w:rsid w:val="00303DF8"/>
    <w:rsid w:val="00313BE2"/>
    <w:rsid w:val="00314176"/>
    <w:rsid w:val="00322572"/>
    <w:rsid w:val="00327D37"/>
    <w:rsid w:val="00336B6C"/>
    <w:rsid w:val="00342DA9"/>
    <w:rsid w:val="00342F20"/>
    <w:rsid w:val="003435A0"/>
    <w:rsid w:val="003479A1"/>
    <w:rsid w:val="003519E7"/>
    <w:rsid w:val="003519ED"/>
    <w:rsid w:val="00353E65"/>
    <w:rsid w:val="00355C20"/>
    <w:rsid w:val="003601AE"/>
    <w:rsid w:val="0036086D"/>
    <w:rsid w:val="00361088"/>
    <w:rsid w:val="00361EED"/>
    <w:rsid w:val="00365D0A"/>
    <w:rsid w:val="00365E95"/>
    <w:rsid w:val="003700FC"/>
    <w:rsid w:val="0037290C"/>
    <w:rsid w:val="00384CB9"/>
    <w:rsid w:val="00386254"/>
    <w:rsid w:val="00386CBA"/>
    <w:rsid w:val="00397C13"/>
    <w:rsid w:val="003A67E1"/>
    <w:rsid w:val="003B0DFE"/>
    <w:rsid w:val="003B2F8A"/>
    <w:rsid w:val="003B61C8"/>
    <w:rsid w:val="003C1373"/>
    <w:rsid w:val="003C2544"/>
    <w:rsid w:val="003C2F38"/>
    <w:rsid w:val="003C55E6"/>
    <w:rsid w:val="003D0894"/>
    <w:rsid w:val="003D568C"/>
    <w:rsid w:val="003D5EE6"/>
    <w:rsid w:val="003E1056"/>
    <w:rsid w:val="003E2721"/>
    <w:rsid w:val="003E2A8B"/>
    <w:rsid w:val="003E3B13"/>
    <w:rsid w:val="003E52EA"/>
    <w:rsid w:val="003F15F9"/>
    <w:rsid w:val="003F27D7"/>
    <w:rsid w:val="00407D0E"/>
    <w:rsid w:val="00411CD5"/>
    <w:rsid w:val="00413B35"/>
    <w:rsid w:val="004149D8"/>
    <w:rsid w:val="00416789"/>
    <w:rsid w:val="00416E2D"/>
    <w:rsid w:val="0042108E"/>
    <w:rsid w:val="00421F38"/>
    <w:rsid w:val="00425C0F"/>
    <w:rsid w:val="00427D48"/>
    <w:rsid w:val="00431EE0"/>
    <w:rsid w:val="00432DF1"/>
    <w:rsid w:val="00436DDD"/>
    <w:rsid w:val="0044121F"/>
    <w:rsid w:val="004445A9"/>
    <w:rsid w:val="00446919"/>
    <w:rsid w:val="004470FB"/>
    <w:rsid w:val="00447E3C"/>
    <w:rsid w:val="004502A1"/>
    <w:rsid w:val="00457E12"/>
    <w:rsid w:val="00460352"/>
    <w:rsid w:val="004615AA"/>
    <w:rsid w:val="0046583E"/>
    <w:rsid w:val="0046792F"/>
    <w:rsid w:val="00470292"/>
    <w:rsid w:val="00471309"/>
    <w:rsid w:val="004716B4"/>
    <w:rsid w:val="00477B8E"/>
    <w:rsid w:val="00486534"/>
    <w:rsid w:val="00486A8A"/>
    <w:rsid w:val="00487F86"/>
    <w:rsid w:val="00490728"/>
    <w:rsid w:val="00490AF9"/>
    <w:rsid w:val="00491392"/>
    <w:rsid w:val="00493F0A"/>
    <w:rsid w:val="00495543"/>
    <w:rsid w:val="00497D5D"/>
    <w:rsid w:val="004A0829"/>
    <w:rsid w:val="004A798A"/>
    <w:rsid w:val="004B388F"/>
    <w:rsid w:val="004B6A63"/>
    <w:rsid w:val="004C1071"/>
    <w:rsid w:val="004C134B"/>
    <w:rsid w:val="004C38A2"/>
    <w:rsid w:val="004C7695"/>
    <w:rsid w:val="004C7E98"/>
    <w:rsid w:val="004D464C"/>
    <w:rsid w:val="004D4955"/>
    <w:rsid w:val="004D6851"/>
    <w:rsid w:val="004E08FC"/>
    <w:rsid w:val="004E0DF4"/>
    <w:rsid w:val="004E2120"/>
    <w:rsid w:val="004E2A42"/>
    <w:rsid w:val="004E3ABD"/>
    <w:rsid w:val="004E6B19"/>
    <w:rsid w:val="004F0D6F"/>
    <w:rsid w:val="004F3397"/>
    <w:rsid w:val="004F62F5"/>
    <w:rsid w:val="00500978"/>
    <w:rsid w:val="005040AA"/>
    <w:rsid w:val="005048A3"/>
    <w:rsid w:val="00506F74"/>
    <w:rsid w:val="005122F6"/>
    <w:rsid w:val="00512A3A"/>
    <w:rsid w:val="005160D0"/>
    <w:rsid w:val="005172B0"/>
    <w:rsid w:val="005224B2"/>
    <w:rsid w:val="00523530"/>
    <w:rsid w:val="0052366D"/>
    <w:rsid w:val="00525D99"/>
    <w:rsid w:val="00525F39"/>
    <w:rsid w:val="00530351"/>
    <w:rsid w:val="00531DFC"/>
    <w:rsid w:val="00532C26"/>
    <w:rsid w:val="0053390A"/>
    <w:rsid w:val="00533C76"/>
    <w:rsid w:val="0053414C"/>
    <w:rsid w:val="00540BC4"/>
    <w:rsid w:val="00540C8E"/>
    <w:rsid w:val="00541FF5"/>
    <w:rsid w:val="00544DEB"/>
    <w:rsid w:val="00544F92"/>
    <w:rsid w:val="005504F4"/>
    <w:rsid w:val="005600A2"/>
    <w:rsid w:val="005632B8"/>
    <w:rsid w:val="005775B8"/>
    <w:rsid w:val="005800C7"/>
    <w:rsid w:val="00580A58"/>
    <w:rsid w:val="00581F16"/>
    <w:rsid w:val="00582099"/>
    <w:rsid w:val="00582BB2"/>
    <w:rsid w:val="00584086"/>
    <w:rsid w:val="005841F4"/>
    <w:rsid w:val="00586FDB"/>
    <w:rsid w:val="005876B1"/>
    <w:rsid w:val="005877C9"/>
    <w:rsid w:val="005A17E2"/>
    <w:rsid w:val="005A2C39"/>
    <w:rsid w:val="005B1203"/>
    <w:rsid w:val="005B49EF"/>
    <w:rsid w:val="005B52D1"/>
    <w:rsid w:val="005C3236"/>
    <w:rsid w:val="005D31C2"/>
    <w:rsid w:val="005D33F9"/>
    <w:rsid w:val="005D7E51"/>
    <w:rsid w:val="005D7E84"/>
    <w:rsid w:val="005E29CD"/>
    <w:rsid w:val="005E4025"/>
    <w:rsid w:val="005E5734"/>
    <w:rsid w:val="005E64E3"/>
    <w:rsid w:val="005E7E38"/>
    <w:rsid w:val="005F0C27"/>
    <w:rsid w:val="005F184C"/>
    <w:rsid w:val="005F5B71"/>
    <w:rsid w:val="005F6B02"/>
    <w:rsid w:val="006031D1"/>
    <w:rsid w:val="00607DA7"/>
    <w:rsid w:val="00610003"/>
    <w:rsid w:val="00612157"/>
    <w:rsid w:val="00614E12"/>
    <w:rsid w:val="0061752E"/>
    <w:rsid w:val="006176D3"/>
    <w:rsid w:val="0062108C"/>
    <w:rsid w:val="00622D7A"/>
    <w:rsid w:val="00624533"/>
    <w:rsid w:val="006247CA"/>
    <w:rsid w:val="00625BC4"/>
    <w:rsid w:val="00627EA3"/>
    <w:rsid w:val="006310BB"/>
    <w:rsid w:val="006310F4"/>
    <w:rsid w:val="0063554C"/>
    <w:rsid w:val="00640B96"/>
    <w:rsid w:val="00642A86"/>
    <w:rsid w:val="006431F0"/>
    <w:rsid w:val="0064342F"/>
    <w:rsid w:val="0064397F"/>
    <w:rsid w:val="00644F6F"/>
    <w:rsid w:val="006455FE"/>
    <w:rsid w:val="00646A79"/>
    <w:rsid w:val="006479DF"/>
    <w:rsid w:val="00650A32"/>
    <w:rsid w:val="00650FB3"/>
    <w:rsid w:val="00660DCB"/>
    <w:rsid w:val="00664896"/>
    <w:rsid w:val="0066683E"/>
    <w:rsid w:val="00667E31"/>
    <w:rsid w:val="00671024"/>
    <w:rsid w:val="006719A0"/>
    <w:rsid w:val="0067354F"/>
    <w:rsid w:val="00675ED4"/>
    <w:rsid w:val="00677613"/>
    <w:rsid w:val="00687102"/>
    <w:rsid w:val="006925E6"/>
    <w:rsid w:val="00693276"/>
    <w:rsid w:val="006940B4"/>
    <w:rsid w:val="006976E9"/>
    <w:rsid w:val="006A5082"/>
    <w:rsid w:val="006A5157"/>
    <w:rsid w:val="006A7DF2"/>
    <w:rsid w:val="006C36B3"/>
    <w:rsid w:val="006C3ADF"/>
    <w:rsid w:val="006C3ED3"/>
    <w:rsid w:val="006C6568"/>
    <w:rsid w:val="006C689C"/>
    <w:rsid w:val="006C6A25"/>
    <w:rsid w:val="006D082A"/>
    <w:rsid w:val="006D3B82"/>
    <w:rsid w:val="006D7776"/>
    <w:rsid w:val="006E1A32"/>
    <w:rsid w:val="006E4E6B"/>
    <w:rsid w:val="006E5643"/>
    <w:rsid w:val="006F15B4"/>
    <w:rsid w:val="006F3325"/>
    <w:rsid w:val="006F3497"/>
    <w:rsid w:val="0070065E"/>
    <w:rsid w:val="0070148F"/>
    <w:rsid w:val="007073F8"/>
    <w:rsid w:val="00707A86"/>
    <w:rsid w:val="00711664"/>
    <w:rsid w:val="00713C13"/>
    <w:rsid w:val="00714189"/>
    <w:rsid w:val="007144CB"/>
    <w:rsid w:val="00724B98"/>
    <w:rsid w:val="007332DA"/>
    <w:rsid w:val="00735524"/>
    <w:rsid w:val="0073652F"/>
    <w:rsid w:val="00736E16"/>
    <w:rsid w:val="00743A27"/>
    <w:rsid w:val="0074402B"/>
    <w:rsid w:val="00753996"/>
    <w:rsid w:val="0076414C"/>
    <w:rsid w:val="00764A56"/>
    <w:rsid w:val="00765555"/>
    <w:rsid w:val="00771CC6"/>
    <w:rsid w:val="00776C28"/>
    <w:rsid w:val="00776EA6"/>
    <w:rsid w:val="00782970"/>
    <w:rsid w:val="00784389"/>
    <w:rsid w:val="007879E0"/>
    <w:rsid w:val="007911A7"/>
    <w:rsid w:val="00791BB4"/>
    <w:rsid w:val="007A60EF"/>
    <w:rsid w:val="007A704C"/>
    <w:rsid w:val="007B0CFA"/>
    <w:rsid w:val="007B3C8A"/>
    <w:rsid w:val="007C5A08"/>
    <w:rsid w:val="007D3E2D"/>
    <w:rsid w:val="007D6DCC"/>
    <w:rsid w:val="007E0D84"/>
    <w:rsid w:val="007E1152"/>
    <w:rsid w:val="007E1DDE"/>
    <w:rsid w:val="007E2BF3"/>
    <w:rsid w:val="007E2DF0"/>
    <w:rsid w:val="007E3A2F"/>
    <w:rsid w:val="007E7A2E"/>
    <w:rsid w:val="007E7DB7"/>
    <w:rsid w:val="007F0D9A"/>
    <w:rsid w:val="007F5E31"/>
    <w:rsid w:val="007F6178"/>
    <w:rsid w:val="00801225"/>
    <w:rsid w:val="008027D6"/>
    <w:rsid w:val="00805142"/>
    <w:rsid w:val="008107D7"/>
    <w:rsid w:val="00813EE6"/>
    <w:rsid w:val="00820D7D"/>
    <w:rsid w:val="00826424"/>
    <w:rsid w:val="0083377D"/>
    <w:rsid w:val="00836B40"/>
    <w:rsid w:val="00842065"/>
    <w:rsid w:val="00843C74"/>
    <w:rsid w:val="00843ED6"/>
    <w:rsid w:val="00845CF4"/>
    <w:rsid w:val="00846578"/>
    <w:rsid w:val="0084743A"/>
    <w:rsid w:val="0085173D"/>
    <w:rsid w:val="00855F0A"/>
    <w:rsid w:val="00855F28"/>
    <w:rsid w:val="008613B2"/>
    <w:rsid w:val="00861544"/>
    <w:rsid w:val="008647DA"/>
    <w:rsid w:val="00870FEA"/>
    <w:rsid w:val="00872C7A"/>
    <w:rsid w:val="008743E6"/>
    <w:rsid w:val="00874E7B"/>
    <w:rsid w:val="00875AED"/>
    <w:rsid w:val="008763F7"/>
    <w:rsid w:val="008806AC"/>
    <w:rsid w:val="00882A92"/>
    <w:rsid w:val="00885562"/>
    <w:rsid w:val="00891A1D"/>
    <w:rsid w:val="008A2C3A"/>
    <w:rsid w:val="008A38B0"/>
    <w:rsid w:val="008A4B72"/>
    <w:rsid w:val="008B0732"/>
    <w:rsid w:val="008B0A1A"/>
    <w:rsid w:val="008B34D9"/>
    <w:rsid w:val="008B5850"/>
    <w:rsid w:val="008B66FF"/>
    <w:rsid w:val="008C0D00"/>
    <w:rsid w:val="008C271F"/>
    <w:rsid w:val="008C32FE"/>
    <w:rsid w:val="008C43FE"/>
    <w:rsid w:val="008D043B"/>
    <w:rsid w:val="008D0F9C"/>
    <w:rsid w:val="008D5665"/>
    <w:rsid w:val="008D6A14"/>
    <w:rsid w:val="008E006E"/>
    <w:rsid w:val="008E2FD7"/>
    <w:rsid w:val="008E3387"/>
    <w:rsid w:val="008E35D2"/>
    <w:rsid w:val="008F2149"/>
    <w:rsid w:val="008F2627"/>
    <w:rsid w:val="008F4FF2"/>
    <w:rsid w:val="008F55C6"/>
    <w:rsid w:val="00900B3D"/>
    <w:rsid w:val="0090104D"/>
    <w:rsid w:val="0090110D"/>
    <w:rsid w:val="009039BC"/>
    <w:rsid w:val="00910CC6"/>
    <w:rsid w:val="00911D80"/>
    <w:rsid w:val="00911E7D"/>
    <w:rsid w:val="00912B36"/>
    <w:rsid w:val="00914F6E"/>
    <w:rsid w:val="00924DA6"/>
    <w:rsid w:val="00926284"/>
    <w:rsid w:val="00926A34"/>
    <w:rsid w:val="0093043E"/>
    <w:rsid w:val="00931102"/>
    <w:rsid w:val="009354A5"/>
    <w:rsid w:val="00937E14"/>
    <w:rsid w:val="0094146A"/>
    <w:rsid w:val="009418AF"/>
    <w:rsid w:val="0094274F"/>
    <w:rsid w:val="009431D3"/>
    <w:rsid w:val="00943F93"/>
    <w:rsid w:val="009533CA"/>
    <w:rsid w:val="0096076C"/>
    <w:rsid w:val="0096202B"/>
    <w:rsid w:val="00967D5D"/>
    <w:rsid w:val="00972391"/>
    <w:rsid w:val="00973E68"/>
    <w:rsid w:val="00975995"/>
    <w:rsid w:val="00976A29"/>
    <w:rsid w:val="00977CF6"/>
    <w:rsid w:val="00983163"/>
    <w:rsid w:val="009836CF"/>
    <w:rsid w:val="0098594F"/>
    <w:rsid w:val="00985ED9"/>
    <w:rsid w:val="009929AB"/>
    <w:rsid w:val="00997DF3"/>
    <w:rsid w:val="009A0661"/>
    <w:rsid w:val="009A4700"/>
    <w:rsid w:val="009A4AF3"/>
    <w:rsid w:val="009A7C0C"/>
    <w:rsid w:val="009B2726"/>
    <w:rsid w:val="009B421D"/>
    <w:rsid w:val="009C4FAB"/>
    <w:rsid w:val="009C582B"/>
    <w:rsid w:val="009C6749"/>
    <w:rsid w:val="009C7CAB"/>
    <w:rsid w:val="009D194D"/>
    <w:rsid w:val="009D73B9"/>
    <w:rsid w:val="009E4C5A"/>
    <w:rsid w:val="009E5BEE"/>
    <w:rsid w:val="009E7130"/>
    <w:rsid w:val="009F4052"/>
    <w:rsid w:val="009F55F3"/>
    <w:rsid w:val="00A031E9"/>
    <w:rsid w:val="00A077AE"/>
    <w:rsid w:val="00A07B10"/>
    <w:rsid w:val="00A11B59"/>
    <w:rsid w:val="00A144A9"/>
    <w:rsid w:val="00A144AE"/>
    <w:rsid w:val="00A15E7D"/>
    <w:rsid w:val="00A162A3"/>
    <w:rsid w:val="00A20B37"/>
    <w:rsid w:val="00A210B1"/>
    <w:rsid w:val="00A2280F"/>
    <w:rsid w:val="00A23652"/>
    <w:rsid w:val="00A237DB"/>
    <w:rsid w:val="00A3508F"/>
    <w:rsid w:val="00A41036"/>
    <w:rsid w:val="00A42F7D"/>
    <w:rsid w:val="00A50953"/>
    <w:rsid w:val="00A56A06"/>
    <w:rsid w:val="00A651C0"/>
    <w:rsid w:val="00A670AE"/>
    <w:rsid w:val="00A80A1E"/>
    <w:rsid w:val="00A9254C"/>
    <w:rsid w:val="00A93F28"/>
    <w:rsid w:val="00AA43F3"/>
    <w:rsid w:val="00AA59E5"/>
    <w:rsid w:val="00AA6696"/>
    <w:rsid w:val="00AA7209"/>
    <w:rsid w:val="00AB3877"/>
    <w:rsid w:val="00AB6D8E"/>
    <w:rsid w:val="00AB755C"/>
    <w:rsid w:val="00AB7C24"/>
    <w:rsid w:val="00AB7E4B"/>
    <w:rsid w:val="00AC422A"/>
    <w:rsid w:val="00AC5730"/>
    <w:rsid w:val="00AC58CF"/>
    <w:rsid w:val="00AC5C2E"/>
    <w:rsid w:val="00AC5FE2"/>
    <w:rsid w:val="00AC7CBC"/>
    <w:rsid w:val="00AD3208"/>
    <w:rsid w:val="00AD6D34"/>
    <w:rsid w:val="00AD7028"/>
    <w:rsid w:val="00AE3867"/>
    <w:rsid w:val="00AE41F2"/>
    <w:rsid w:val="00AE700A"/>
    <w:rsid w:val="00AF35E0"/>
    <w:rsid w:val="00B03F08"/>
    <w:rsid w:val="00B12061"/>
    <w:rsid w:val="00B16D96"/>
    <w:rsid w:val="00B17A41"/>
    <w:rsid w:val="00B2064F"/>
    <w:rsid w:val="00B21596"/>
    <w:rsid w:val="00B315E9"/>
    <w:rsid w:val="00B31AAF"/>
    <w:rsid w:val="00B40B39"/>
    <w:rsid w:val="00B415BD"/>
    <w:rsid w:val="00B4284E"/>
    <w:rsid w:val="00B43E9D"/>
    <w:rsid w:val="00B44B78"/>
    <w:rsid w:val="00B51BCD"/>
    <w:rsid w:val="00B522AC"/>
    <w:rsid w:val="00B53B4A"/>
    <w:rsid w:val="00B610C3"/>
    <w:rsid w:val="00B619E3"/>
    <w:rsid w:val="00B622D3"/>
    <w:rsid w:val="00B628AC"/>
    <w:rsid w:val="00B633C4"/>
    <w:rsid w:val="00B713AF"/>
    <w:rsid w:val="00B72433"/>
    <w:rsid w:val="00B72FC4"/>
    <w:rsid w:val="00B77913"/>
    <w:rsid w:val="00B8285C"/>
    <w:rsid w:val="00B84DD4"/>
    <w:rsid w:val="00B948E0"/>
    <w:rsid w:val="00BA0B35"/>
    <w:rsid w:val="00BA13ED"/>
    <w:rsid w:val="00BA3320"/>
    <w:rsid w:val="00BA4376"/>
    <w:rsid w:val="00BA53CF"/>
    <w:rsid w:val="00BB2245"/>
    <w:rsid w:val="00BB36AC"/>
    <w:rsid w:val="00BB37B8"/>
    <w:rsid w:val="00BB39CC"/>
    <w:rsid w:val="00BC185C"/>
    <w:rsid w:val="00BC4BAC"/>
    <w:rsid w:val="00BC6201"/>
    <w:rsid w:val="00BC66CC"/>
    <w:rsid w:val="00BC729B"/>
    <w:rsid w:val="00BD3646"/>
    <w:rsid w:val="00BD52C2"/>
    <w:rsid w:val="00BD54AC"/>
    <w:rsid w:val="00BD6262"/>
    <w:rsid w:val="00BD6BA4"/>
    <w:rsid w:val="00BE6708"/>
    <w:rsid w:val="00BF4A81"/>
    <w:rsid w:val="00BF5555"/>
    <w:rsid w:val="00C013CF"/>
    <w:rsid w:val="00C02E7D"/>
    <w:rsid w:val="00C14AAA"/>
    <w:rsid w:val="00C16E73"/>
    <w:rsid w:val="00C214B6"/>
    <w:rsid w:val="00C23392"/>
    <w:rsid w:val="00C24E4F"/>
    <w:rsid w:val="00C2562C"/>
    <w:rsid w:val="00C2592F"/>
    <w:rsid w:val="00C3007C"/>
    <w:rsid w:val="00C30409"/>
    <w:rsid w:val="00C348A2"/>
    <w:rsid w:val="00C44BFD"/>
    <w:rsid w:val="00C46ADF"/>
    <w:rsid w:val="00C53567"/>
    <w:rsid w:val="00C54F22"/>
    <w:rsid w:val="00C569FD"/>
    <w:rsid w:val="00C56AFA"/>
    <w:rsid w:val="00C6439D"/>
    <w:rsid w:val="00C6493B"/>
    <w:rsid w:val="00C665CC"/>
    <w:rsid w:val="00C67485"/>
    <w:rsid w:val="00C7459F"/>
    <w:rsid w:val="00C763C7"/>
    <w:rsid w:val="00C76803"/>
    <w:rsid w:val="00C844AD"/>
    <w:rsid w:val="00C85DF7"/>
    <w:rsid w:val="00C901AA"/>
    <w:rsid w:val="00C9141A"/>
    <w:rsid w:val="00C917B4"/>
    <w:rsid w:val="00C92BF0"/>
    <w:rsid w:val="00CA208E"/>
    <w:rsid w:val="00CA2B82"/>
    <w:rsid w:val="00CA3490"/>
    <w:rsid w:val="00CB1050"/>
    <w:rsid w:val="00CB33DE"/>
    <w:rsid w:val="00CB6165"/>
    <w:rsid w:val="00CB6E49"/>
    <w:rsid w:val="00CC310A"/>
    <w:rsid w:val="00CD0EB9"/>
    <w:rsid w:val="00CD17B7"/>
    <w:rsid w:val="00CD3D13"/>
    <w:rsid w:val="00CD66B6"/>
    <w:rsid w:val="00CD7265"/>
    <w:rsid w:val="00CE18C2"/>
    <w:rsid w:val="00CE1CE4"/>
    <w:rsid w:val="00CE2467"/>
    <w:rsid w:val="00CE3C39"/>
    <w:rsid w:val="00CE5CDD"/>
    <w:rsid w:val="00CE6534"/>
    <w:rsid w:val="00D05350"/>
    <w:rsid w:val="00D064C7"/>
    <w:rsid w:val="00D10101"/>
    <w:rsid w:val="00D150D5"/>
    <w:rsid w:val="00D15301"/>
    <w:rsid w:val="00D1667A"/>
    <w:rsid w:val="00D25E75"/>
    <w:rsid w:val="00D35784"/>
    <w:rsid w:val="00D36A2A"/>
    <w:rsid w:val="00D4425F"/>
    <w:rsid w:val="00D52721"/>
    <w:rsid w:val="00D54349"/>
    <w:rsid w:val="00D55D13"/>
    <w:rsid w:val="00D61BB6"/>
    <w:rsid w:val="00D62F67"/>
    <w:rsid w:val="00D635F5"/>
    <w:rsid w:val="00D7420F"/>
    <w:rsid w:val="00D750E2"/>
    <w:rsid w:val="00D77A15"/>
    <w:rsid w:val="00D800C6"/>
    <w:rsid w:val="00D86DA2"/>
    <w:rsid w:val="00D91F3B"/>
    <w:rsid w:val="00D934CE"/>
    <w:rsid w:val="00D9426F"/>
    <w:rsid w:val="00D95DD4"/>
    <w:rsid w:val="00DA165C"/>
    <w:rsid w:val="00DA1D30"/>
    <w:rsid w:val="00DA50A5"/>
    <w:rsid w:val="00DA56B1"/>
    <w:rsid w:val="00DA7374"/>
    <w:rsid w:val="00DB1BDB"/>
    <w:rsid w:val="00DB3113"/>
    <w:rsid w:val="00DB54CB"/>
    <w:rsid w:val="00DB798B"/>
    <w:rsid w:val="00DD0EE8"/>
    <w:rsid w:val="00DD5E56"/>
    <w:rsid w:val="00DD7333"/>
    <w:rsid w:val="00DE2FE5"/>
    <w:rsid w:val="00DE4D17"/>
    <w:rsid w:val="00DE62C2"/>
    <w:rsid w:val="00DF10B4"/>
    <w:rsid w:val="00DF57D9"/>
    <w:rsid w:val="00DF6C16"/>
    <w:rsid w:val="00DF7196"/>
    <w:rsid w:val="00E00553"/>
    <w:rsid w:val="00E06781"/>
    <w:rsid w:val="00E20CE7"/>
    <w:rsid w:val="00E21491"/>
    <w:rsid w:val="00E40949"/>
    <w:rsid w:val="00E41071"/>
    <w:rsid w:val="00E44924"/>
    <w:rsid w:val="00E50BB9"/>
    <w:rsid w:val="00E52D37"/>
    <w:rsid w:val="00E52DFA"/>
    <w:rsid w:val="00E5416A"/>
    <w:rsid w:val="00E54454"/>
    <w:rsid w:val="00E5502C"/>
    <w:rsid w:val="00E62BD5"/>
    <w:rsid w:val="00E66F24"/>
    <w:rsid w:val="00E712D3"/>
    <w:rsid w:val="00E73399"/>
    <w:rsid w:val="00E742C1"/>
    <w:rsid w:val="00E742D1"/>
    <w:rsid w:val="00E74EA1"/>
    <w:rsid w:val="00E7511E"/>
    <w:rsid w:val="00E75CF4"/>
    <w:rsid w:val="00E7702D"/>
    <w:rsid w:val="00E83A67"/>
    <w:rsid w:val="00E85499"/>
    <w:rsid w:val="00E873EC"/>
    <w:rsid w:val="00E87F26"/>
    <w:rsid w:val="00E923B8"/>
    <w:rsid w:val="00E93220"/>
    <w:rsid w:val="00E93BC7"/>
    <w:rsid w:val="00E97222"/>
    <w:rsid w:val="00EA11B2"/>
    <w:rsid w:val="00EB2607"/>
    <w:rsid w:val="00EB7390"/>
    <w:rsid w:val="00EB7491"/>
    <w:rsid w:val="00EC163A"/>
    <w:rsid w:val="00EC168A"/>
    <w:rsid w:val="00EC2867"/>
    <w:rsid w:val="00EC7127"/>
    <w:rsid w:val="00ED2B01"/>
    <w:rsid w:val="00ED5216"/>
    <w:rsid w:val="00ED577D"/>
    <w:rsid w:val="00ED7251"/>
    <w:rsid w:val="00EE1FB5"/>
    <w:rsid w:val="00EE370B"/>
    <w:rsid w:val="00EE414B"/>
    <w:rsid w:val="00EE5C76"/>
    <w:rsid w:val="00EE695E"/>
    <w:rsid w:val="00EE70FE"/>
    <w:rsid w:val="00EF050A"/>
    <w:rsid w:val="00F01FBB"/>
    <w:rsid w:val="00F0607A"/>
    <w:rsid w:val="00F065D8"/>
    <w:rsid w:val="00F0734B"/>
    <w:rsid w:val="00F10B9D"/>
    <w:rsid w:val="00F27075"/>
    <w:rsid w:val="00F351D2"/>
    <w:rsid w:val="00F42118"/>
    <w:rsid w:val="00F42AB0"/>
    <w:rsid w:val="00F43D30"/>
    <w:rsid w:val="00F43FD3"/>
    <w:rsid w:val="00F51DC3"/>
    <w:rsid w:val="00F55079"/>
    <w:rsid w:val="00F55A7D"/>
    <w:rsid w:val="00F55B91"/>
    <w:rsid w:val="00F663C7"/>
    <w:rsid w:val="00F66A8D"/>
    <w:rsid w:val="00F6706E"/>
    <w:rsid w:val="00F67A46"/>
    <w:rsid w:val="00F734AC"/>
    <w:rsid w:val="00F75882"/>
    <w:rsid w:val="00F77788"/>
    <w:rsid w:val="00F854AC"/>
    <w:rsid w:val="00F903C8"/>
    <w:rsid w:val="00F909EC"/>
    <w:rsid w:val="00F94E5F"/>
    <w:rsid w:val="00F955E5"/>
    <w:rsid w:val="00F96DD8"/>
    <w:rsid w:val="00F97970"/>
    <w:rsid w:val="00F97E8C"/>
    <w:rsid w:val="00FA1BB9"/>
    <w:rsid w:val="00FA2C51"/>
    <w:rsid w:val="00FB384F"/>
    <w:rsid w:val="00FB48DE"/>
    <w:rsid w:val="00FC04A6"/>
    <w:rsid w:val="00FC076A"/>
    <w:rsid w:val="00FC0F30"/>
    <w:rsid w:val="00FC299E"/>
    <w:rsid w:val="00FC3407"/>
    <w:rsid w:val="00FD3DB5"/>
    <w:rsid w:val="00FD4C66"/>
    <w:rsid w:val="00FE14E8"/>
    <w:rsid w:val="00FE32D5"/>
    <w:rsid w:val="00FE3C97"/>
    <w:rsid w:val="00FE4FBE"/>
    <w:rsid w:val="00FF04AD"/>
    <w:rsid w:val="00FF45C0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ABEC"/>
  <w15:docId w15:val="{DAEF4C1E-DEB9-4FF2-93F1-A91EEE68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7E38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354A5"/>
    <w:pPr>
      <w:keepNext/>
      <w:keepLines/>
      <w:spacing w:before="360" w:after="24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0070C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65D0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65D0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65D0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65D0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65D0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65D0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5D0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544DEB"/>
    <w:pPr>
      <w:tabs>
        <w:tab w:val="left" w:pos="440"/>
        <w:tab w:val="right" w:leader="dot" w:pos="9062"/>
      </w:tabs>
      <w:spacing w:after="100"/>
      <w:ind w:left="426" w:hanging="426"/>
    </w:pPr>
    <w:rPr>
      <w:noProof/>
    </w:r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354A5"/>
    <w:rPr>
      <w:rFonts w:asciiTheme="majorHAnsi" w:eastAsiaTheme="majorEastAsia" w:hAnsiTheme="majorHAnsi" w:cstheme="majorBidi"/>
      <w:b/>
      <w:bCs/>
      <w:color w:val="0070C0"/>
      <w:sz w:val="26"/>
      <w:szCs w:val="2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E7E38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65D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65D0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65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65D0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65D0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65D0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65D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customStyle="1" w:styleId="Tabulky">
    <w:name w:val="Tabulky"/>
    <w:basedOn w:val="Normlny"/>
    <w:rsid w:val="007D3E2D"/>
    <w:pPr>
      <w:jc w:val="both"/>
    </w:pPr>
    <w:rPr>
      <w:rFonts w:ascii="Arial" w:hAnsi="Arial"/>
      <w:i/>
      <w:sz w:val="18"/>
      <w:lang w:eastAsia="cs-CZ"/>
    </w:rPr>
  </w:style>
  <w:style w:type="paragraph" w:customStyle="1" w:styleId="Nzov2">
    <w:name w:val="Názov 2"/>
    <w:basedOn w:val="Normlny"/>
    <w:rsid w:val="00AD6D34"/>
    <w:rPr>
      <w:rFonts w:ascii="Arial" w:hAnsi="Arial"/>
      <w:b/>
      <w:lang w:eastAsia="cs-CZ"/>
    </w:rPr>
  </w:style>
  <w:style w:type="character" w:customStyle="1" w:styleId="Nolmalerven">
    <w:name w:val="Nolmal červená"/>
    <w:rsid w:val="007B3C8A"/>
    <w:rPr>
      <w:rFonts w:ascii="Arial" w:hAnsi="Arial" w:cs="Arial"/>
      <w:color w:val="FF0000"/>
      <w:sz w:val="22"/>
      <w:szCs w:val="22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qFormat/>
    <w:locked/>
    <w:rsid w:val="00675E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800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qFormat/>
    <w:rsid w:val="00677613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677613"/>
    <w:rPr>
      <w:rFonts w:ascii="Times New Roman" w:eastAsia="Times New Roman" w:hAnsi="Times New Roman" w:cs="Times New Roman"/>
      <w:szCs w:val="20"/>
    </w:rPr>
  </w:style>
  <w:style w:type="paragraph" w:styleId="Zoznamsodrkami">
    <w:name w:val="List Bullet"/>
    <w:basedOn w:val="Normlny"/>
    <w:uiPriority w:val="99"/>
    <w:unhideWhenUsed/>
    <w:rsid w:val="00076AEF"/>
    <w:pPr>
      <w:numPr>
        <w:numId w:val="2"/>
      </w:numPr>
      <w:contextualSpacing/>
    </w:pPr>
    <w:rPr>
      <w:rFonts w:ascii="Arial" w:hAnsi="Arial"/>
      <w:sz w:val="20"/>
      <w:lang w:eastAsia="cs-CZ"/>
    </w:rPr>
  </w:style>
  <w:style w:type="paragraph" w:styleId="Zoznamsodrkami2">
    <w:name w:val="List Bullet 2"/>
    <w:basedOn w:val="Zoznamsodrkami"/>
    <w:qFormat/>
    <w:rsid w:val="00076AEF"/>
    <w:pPr>
      <w:numPr>
        <w:numId w:val="3"/>
      </w:numPr>
      <w:spacing w:before="130" w:after="130"/>
      <w:contextualSpacing w:val="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F34F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F34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972391"/>
    <w:pPr>
      <w:numPr>
        <w:numId w:val="0"/>
      </w:num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5B52D1"/>
    <w:pPr>
      <w:tabs>
        <w:tab w:val="left" w:pos="851"/>
        <w:tab w:val="right" w:leader="dot" w:pos="9062"/>
      </w:tabs>
      <w:spacing w:after="100"/>
      <w:ind w:left="426"/>
    </w:pPr>
  </w:style>
  <w:style w:type="paragraph" w:customStyle="1" w:styleId="Nadpis10">
    <w:name w:val="Nadpis 1."/>
    <w:basedOn w:val="Nadpis1"/>
    <w:link w:val="Nadpis1Char0"/>
    <w:qFormat/>
    <w:rsid w:val="005172B0"/>
    <w:pPr>
      <w:spacing w:before="600"/>
      <w:ind w:left="431" w:hanging="431"/>
      <w:jc w:val="both"/>
    </w:p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544DE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1Char0">
    <w:name w:val="Nadpis 1. Char"/>
    <w:basedOn w:val="Predvolenpsmoodseku"/>
    <w:link w:val="Nadpis10"/>
    <w:rsid w:val="005172B0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  <w:lang w:eastAsia="sk-SK"/>
    </w:rPr>
  </w:style>
  <w:style w:type="paragraph" w:customStyle="1" w:styleId="Nadpis20">
    <w:name w:val="Nadpis 2."/>
    <w:basedOn w:val="Nadpis2"/>
    <w:link w:val="Nadpis2Char0"/>
    <w:qFormat/>
    <w:rsid w:val="007E7DB7"/>
    <w:pPr>
      <w:spacing w:after="120"/>
    </w:pPr>
    <w:rPr>
      <w:rFonts w:ascii="Times New Roman" w:eastAsiaTheme="minorEastAsia" w:hAnsi="Times New Roman" w:cs="Times New Roman"/>
      <w:color w:val="5F497A" w:themeColor="accent4" w:themeShade="BF"/>
      <w:sz w:val="24"/>
    </w:rPr>
  </w:style>
  <w:style w:type="character" w:customStyle="1" w:styleId="Nadpis2Char0">
    <w:name w:val="Nadpis 2. Char"/>
    <w:basedOn w:val="Nadpis2Char"/>
    <w:link w:val="Nadpis20"/>
    <w:rsid w:val="007E7DB7"/>
    <w:rPr>
      <w:rFonts w:ascii="Times New Roman" w:eastAsiaTheme="minorEastAsia" w:hAnsi="Times New Roman" w:cs="Times New Roman"/>
      <w:b/>
      <w:bCs/>
      <w:color w:val="5F497A" w:themeColor="accent4" w:themeShade="BF"/>
      <w:sz w:val="24"/>
      <w:szCs w:val="26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E2A8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E2A8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45CF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D0EB9"/>
    <w:rPr>
      <w:color w:val="800080" w:themeColor="followedHyperlink"/>
      <w:u w:val="single"/>
    </w:rPr>
  </w:style>
  <w:style w:type="character" w:customStyle="1" w:styleId="Internetovodkaz">
    <w:name w:val="Internetový odkaz"/>
    <w:basedOn w:val="Predvolenpsmoodseku"/>
    <w:uiPriority w:val="99"/>
    <w:unhideWhenUsed/>
    <w:rsid w:val="009F5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9F198-5F79-4C0B-A989-B652AE8F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11</Pages>
  <Words>6905</Words>
  <Characters>39360</Characters>
  <Application>Microsoft Office Word</Application>
  <DocSecurity>0</DocSecurity>
  <Lines>328</Lines>
  <Paragraphs>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Adriana Giménez</cp:lastModifiedBy>
  <cp:revision>32</cp:revision>
  <cp:lastPrinted>2016-04-20T12:36:00Z</cp:lastPrinted>
  <dcterms:created xsi:type="dcterms:W3CDTF">2021-03-25T17:23:00Z</dcterms:created>
  <dcterms:modified xsi:type="dcterms:W3CDTF">2021-03-31T11:10:00Z</dcterms:modified>
</cp:coreProperties>
</file>