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A607F6" w14:textId="77777777" w:rsidR="00B650E5" w:rsidRPr="000E286B" w:rsidRDefault="0053588C" w:rsidP="00227685">
      <w:pPr>
        <w:pStyle w:val="SRK1"/>
        <w:rPr>
          <w:sz w:val="36"/>
        </w:rPr>
      </w:pPr>
      <w:bookmarkStart w:id="0" w:name="_top"/>
      <w:bookmarkStart w:id="1" w:name="_Toc480999588"/>
      <w:bookmarkStart w:id="2" w:name="_Toc501629983"/>
      <w:bookmarkEnd w:id="0"/>
      <w:r>
        <w:rPr>
          <w:noProof/>
        </w:rPr>
        <w:drawing>
          <wp:anchor distT="0" distB="0" distL="114300" distR="114300" simplePos="0" relativeHeight="251668480" behindDoc="0" locked="0" layoutInCell="1" allowOverlap="1" wp14:anchorId="1E84F1DA" wp14:editId="6D3EE8E5">
            <wp:simplePos x="0" y="0"/>
            <wp:positionH relativeFrom="column">
              <wp:posOffset>2339340</wp:posOffset>
            </wp:positionH>
            <wp:positionV relativeFrom="paragraph">
              <wp:posOffset>828675</wp:posOffset>
            </wp:positionV>
            <wp:extent cx="4211320" cy="1362075"/>
            <wp:effectExtent l="0" t="0" r="0" b="9525"/>
            <wp:wrapNone/>
            <wp:docPr id="8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1320" cy="13620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21799BF2" wp14:editId="4EBDCA1D">
            <wp:simplePos x="0" y="0"/>
            <wp:positionH relativeFrom="column">
              <wp:posOffset>38100</wp:posOffset>
            </wp:positionH>
            <wp:positionV relativeFrom="paragraph">
              <wp:posOffset>1043305</wp:posOffset>
            </wp:positionV>
            <wp:extent cx="1374775" cy="899795"/>
            <wp:effectExtent l="0" t="0" r="0" b="0"/>
            <wp:wrapNone/>
            <wp:docPr id="85" name="Obrázok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9504" behindDoc="0" locked="0" layoutInCell="1" allowOverlap="1" wp14:anchorId="75457E53" wp14:editId="0D87D557">
                <wp:simplePos x="0" y="0"/>
                <wp:positionH relativeFrom="column">
                  <wp:posOffset>-38100</wp:posOffset>
                </wp:positionH>
                <wp:positionV relativeFrom="paragraph">
                  <wp:posOffset>828675</wp:posOffset>
                </wp:positionV>
                <wp:extent cx="6448425" cy="219075"/>
                <wp:effectExtent l="0" t="0" r="0" b="0"/>
                <wp:wrapNone/>
                <wp:docPr id="84" name="Obdĺžnik 10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219075"/>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40B4BB80" w14:textId="77777777" w:rsidR="00EC439D" w:rsidRDefault="00EC439D" w:rsidP="001B709E">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457E53" id="Obdĺžnik 1035" o:spid="_x0000_s1026" style="position:absolute;margin-left:-3pt;margin-top:65.25pt;width:507.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" stroked="f" strokeweight="2pt">
                <v:textbox>
                  <w:txbxContent>
                    <w:p w14:paraId="40B4BB80" w14:textId="77777777" w:rsidR="00EC439D" w:rsidRDefault="00EC439D" w:rsidP="001B709E">
                      <w:pPr>
                        <w:jc w:val="center"/>
                      </w:pPr>
                    </w:p>
                  </w:txbxContent>
                </v:textbox>
              </v:rect>
            </w:pict>
          </mc:Fallback>
        </mc:AlternateContent>
      </w:r>
      <w:bookmarkEnd w:id="1"/>
      <w:bookmarkEnd w:id="2"/>
    </w:p>
    <w:tbl>
      <w:tblPr>
        <w:tblW w:w="5000" w:type="pct"/>
        <w:jc w:val="center"/>
        <w:tblLook w:val="00A0" w:firstRow="1" w:lastRow="0" w:firstColumn="1" w:lastColumn="0" w:noHBand="0" w:noVBand="0"/>
      </w:tblPr>
      <w:tblGrid>
        <w:gridCol w:w="9835"/>
      </w:tblGrid>
      <w:tr w:rsidR="00B650E5" w14:paraId="5769DD79" w14:textId="77777777">
        <w:trPr>
          <w:trHeight w:val="846"/>
          <w:jc w:val="center"/>
        </w:trPr>
        <w:tc>
          <w:tcPr>
            <w:tcW w:w="5000" w:type="pct"/>
          </w:tcPr>
          <w:p w14:paraId="4F8C66C5" w14:textId="77777777" w:rsidR="00B650E5" w:rsidRDefault="00B650E5" w:rsidP="000E286B">
            <w:pPr>
              <w:spacing w:before="120" w:after="120"/>
              <w:rPr>
                <w:caps/>
              </w:rPr>
            </w:pPr>
            <w:r>
              <w:rPr>
                <w:caps/>
              </w:rPr>
              <w:t xml:space="preserve">                                                         </w:t>
            </w:r>
          </w:p>
          <w:p w14:paraId="584F7DE3" w14:textId="77777777" w:rsidR="00B650E5" w:rsidRDefault="00B650E5">
            <w:pPr>
              <w:tabs>
                <w:tab w:val="right" w:pos="9000"/>
              </w:tabs>
              <w:spacing w:before="120" w:after="120"/>
              <w:rPr>
                <w:caps/>
              </w:rPr>
            </w:pPr>
          </w:p>
          <w:p w14:paraId="7C9D63FF" w14:textId="77777777" w:rsidR="00B650E5" w:rsidRDefault="00B650E5" w:rsidP="000E286B">
            <w:pPr>
              <w:spacing w:after="120"/>
              <w:ind w:right="7995"/>
              <w:jc w:val="center"/>
              <w:rPr>
                <w:rFonts w:ascii="Arial" w:hAnsi="Arial" w:cs="Arial"/>
                <w:sz w:val="20"/>
                <w:szCs w:val="20"/>
              </w:rPr>
            </w:pPr>
          </w:p>
          <w:p w14:paraId="3D123B7A" w14:textId="77777777" w:rsidR="00B650E5" w:rsidRPr="00B77CE1" w:rsidRDefault="00B650E5" w:rsidP="000E286B">
            <w:pPr>
              <w:ind w:right="7569"/>
              <w:jc w:val="center"/>
              <w:rPr>
                <w:rFonts w:ascii="Arial" w:hAnsi="Arial" w:cs="Arial"/>
                <w:sz w:val="20"/>
                <w:szCs w:val="20"/>
              </w:rPr>
            </w:pPr>
            <w:r w:rsidRPr="00B77CE1">
              <w:rPr>
                <w:rFonts w:ascii="Arial" w:hAnsi="Arial" w:cs="Arial"/>
                <w:sz w:val="20"/>
                <w:szCs w:val="20"/>
              </w:rPr>
              <w:t>Európska únia</w:t>
            </w:r>
          </w:p>
          <w:p w14:paraId="7F808B50" w14:textId="77777777" w:rsidR="00B650E5" w:rsidRPr="00B77CE1" w:rsidRDefault="00B650E5" w:rsidP="000E286B">
            <w:pPr>
              <w:ind w:right="7569"/>
              <w:jc w:val="center"/>
              <w:rPr>
                <w:rFonts w:ascii="Arial" w:hAnsi="Arial" w:cs="Arial"/>
                <w:sz w:val="20"/>
                <w:szCs w:val="20"/>
              </w:rPr>
            </w:pPr>
            <w:r w:rsidRPr="00B77CE1">
              <w:rPr>
                <w:rFonts w:ascii="Arial" w:hAnsi="Arial" w:cs="Arial"/>
                <w:sz w:val="20"/>
                <w:szCs w:val="20"/>
              </w:rPr>
              <w:t>Európsky fond</w:t>
            </w:r>
          </w:p>
          <w:p w14:paraId="016D6DA8" w14:textId="77777777" w:rsidR="00B650E5" w:rsidRPr="00B77CE1" w:rsidRDefault="00B650E5" w:rsidP="000E286B">
            <w:pPr>
              <w:ind w:right="7569"/>
              <w:jc w:val="center"/>
              <w:rPr>
                <w:rFonts w:ascii="Arial" w:hAnsi="Arial" w:cs="Arial"/>
                <w:sz w:val="20"/>
                <w:szCs w:val="20"/>
              </w:rPr>
            </w:pPr>
            <w:r w:rsidRPr="00B77CE1">
              <w:rPr>
                <w:rFonts w:ascii="Arial" w:hAnsi="Arial" w:cs="Arial"/>
                <w:sz w:val="20"/>
                <w:szCs w:val="20"/>
              </w:rPr>
              <w:t>regionálneho</w:t>
            </w:r>
          </w:p>
          <w:p w14:paraId="5E148798" w14:textId="77777777" w:rsidR="00B650E5" w:rsidRPr="00B77CE1" w:rsidRDefault="00B650E5" w:rsidP="000E286B">
            <w:pPr>
              <w:ind w:right="7569"/>
              <w:jc w:val="center"/>
              <w:rPr>
                <w:rFonts w:ascii="Arial" w:hAnsi="Arial" w:cs="Arial"/>
                <w:sz w:val="20"/>
                <w:szCs w:val="20"/>
              </w:rPr>
            </w:pPr>
            <w:r w:rsidRPr="00B77CE1">
              <w:rPr>
                <w:rFonts w:ascii="Arial" w:hAnsi="Arial" w:cs="Arial"/>
                <w:sz w:val="20"/>
                <w:szCs w:val="20"/>
              </w:rPr>
              <w:t>rozvoja</w:t>
            </w:r>
          </w:p>
          <w:p w14:paraId="54A2A996" w14:textId="77777777" w:rsidR="00B650E5" w:rsidRDefault="00B650E5" w:rsidP="000E286B">
            <w:pPr>
              <w:ind w:right="7995"/>
              <w:jc w:val="center"/>
              <w:rPr>
                <w:caps/>
              </w:rPr>
            </w:pPr>
          </w:p>
          <w:p w14:paraId="7F50BCD9" w14:textId="5A444762" w:rsidR="00B650E5" w:rsidRDefault="00B650E5">
            <w:pPr>
              <w:spacing w:before="120" w:after="120"/>
              <w:jc w:val="center"/>
              <w:rPr>
                <w:caps/>
                <w:sz w:val="28"/>
                <w:szCs w:val="28"/>
              </w:rPr>
            </w:pPr>
            <w:r>
              <w:rPr>
                <w:caps/>
                <w:sz w:val="28"/>
                <w:szCs w:val="28"/>
              </w:rPr>
              <w:t>Centrálny koordinačný orgán</w:t>
            </w:r>
          </w:p>
        </w:tc>
      </w:tr>
      <w:tr w:rsidR="00B650E5" w14:paraId="3B9FDBA9" w14:textId="77777777">
        <w:trPr>
          <w:trHeight w:val="846"/>
          <w:jc w:val="center"/>
        </w:trPr>
        <w:tc>
          <w:tcPr>
            <w:tcW w:w="5000" w:type="pct"/>
          </w:tcPr>
          <w:p w14:paraId="1362428D" w14:textId="77777777" w:rsidR="00B650E5" w:rsidRDefault="00B650E5" w:rsidP="00C93F30">
            <w:pPr>
              <w:spacing w:before="120" w:after="120"/>
              <w:jc w:val="center"/>
              <w:rPr>
                <w:caps/>
              </w:rPr>
            </w:pPr>
            <w:r>
              <w:rPr>
                <w:caps/>
              </w:rPr>
              <w:t xml:space="preserve">Úrad PODPREDSEDU VLáDY SLOVENSKEJ REPUBLIKY PRE INVESTíCIE </w:t>
            </w:r>
            <w:r w:rsidR="004E096B">
              <w:rPr>
                <w:caps/>
              </w:rPr>
              <w:t xml:space="preserve">                                    </w:t>
            </w:r>
            <w:r>
              <w:rPr>
                <w:caps/>
              </w:rPr>
              <w:t>A</w:t>
            </w:r>
            <w:r w:rsidR="00C93F30">
              <w:rPr>
                <w:caps/>
              </w:rPr>
              <w:t xml:space="preserve"> </w:t>
            </w:r>
            <w:r>
              <w:rPr>
                <w:caps/>
              </w:rPr>
              <w:t>INFORMATIZÁCIU</w:t>
            </w:r>
          </w:p>
        </w:tc>
      </w:tr>
      <w:tr w:rsidR="00B650E5" w14:paraId="5E0A8D80" w14:textId="77777777">
        <w:trPr>
          <w:trHeight w:val="1440"/>
          <w:jc w:val="center"/>
        </w:trPr>
        <w:tc>
          <w:tcPr>
            <w:tcW w:w="5000" w:type="pct"/>
            <w:tcBorders>
              <w:bottom w:val="single" w:sz="4" w:space="0" w:color="4F81BD"/>
            </w:tcBorders>
            <w:vAlign w:val="center"/>
          </w:tcPr>
          <w:p w14:paraId="4E1F81EC" w14:textId="29C82C54" w:rsidR="009511F0" w:rsidRDefault="009511F0">
            <w:pPr>
              <w:spacing w:before="120" w:after="120"/>
              <w:jc w:val="center"/>
              <w:rPr>
                <w:rFonts w:ascii="Calibri" w:hAnsi="Calibri"/>
                <w:color w:val="1E4E9D"/>
                <w:sz w:val="80"/>
                <w:szCs w:val="80"/>
              </w:rPr>
            </w:pPr>
            <w:r>
              <w:rPr>
                <w:rFonts w:ascii="Calibri" w:hAnsi="Calibri"/>
                <w:color w:val="1E4E9D"/>
                <w:sz w:val="80"/>
                <w:szCs w:val="80"/>
              </w:rPr>
              <w:t>Komentáre</w:t>
            </w:r>
          </w:p>
          <w:p w14:paraId="7EBAC453" w14:textId="4CCAA238" w:rsidR="00B650E5" w:rsidRPr="00325E5C" w:rsidRDefault="009511F0">
            <w:pPr>
              <w:spacing w:before="120" w:after="120"/>
              <w:jc w:val="center"/>
              <w:rPr>
                <w:rFonts w:ascii="Calibri" w:hAnsi="Calibri"/>
                <w:sz w:val="50"/>
                <w:szCs w:val="50"/>
              </w:rPr>
            </w:pPr>
            <w:r w:rsidRPr="00325E5C">
              <w:rPr>
                <w:rFonts w:ascii="Calibri" w:hAnsi="Calibri"/>
                <w:color w:val="1E4E9D"/>
                <w:sz w:val="50"/>
                <w:szCs w:val="50"/>
              </w:rPr>
              <w:t xml:space="preserve">k </w:t>
            </w:r>
            <w:r w:rsidR="00B650E5" w:rsidRPr="00325E5C">
              <w:rPr>
                <w:rFonts w:ascii="Calibri" w:hAnsi="Calibri"/>
                <w:color w:val="1E4E9D"/>
                <w:sz w:val="50"/>
                <w:szCs w:val="50"/>
              </w:rPr>
              <w:t>Systém riadenia európskych štrukturálnych a investičných fondov</w:t>
            </w:r>
          </w:p>
        </w:tc>
      </w:tr>
      <w:tr w:rsidR="00B650E5" w14:paraId="0C8D5E6A" w14:textId="77777777">
        <w:trPr>
          <w:trHeight w:val="720"/>
          <w:jc w:val="center"/>
        </w:trPr>
        <w:tc>
          <w:tcPr>
            <w:tcW w:w="5000" w:type="pct"/>
            <w:tcBorders>
              <w:top w:val="single" w:sz="4" w:space="0" w:color="4F81BD"/>
            </w:tcBorders>
            <w:vAlign w:val="center"/>
          </w:tcPr>
          <w:p w14:paraId="55E35053" w14:textId="77777777" w:rsidR="00B650E5" w:rsidRDefault="00B650E5">
            <w:pPr>
              <w:spacing w:before="120" w:after="120"/>
              <w:jc w:val="center"/>
              <w:rPr>
                <w:sz w:val="44"/>
                <w:szCs w:val="44"/>
              </w:rPr>
            </w:pPr>
            <w:r>
              <w:rPr>
                <w:sz w:val="44"/>
                <w:szCs w:val="44"/>
              </w:rPr>
              <w:t>Programové obdobie 2014 - 2020</w:t>
            </w:r>
          </w:p>
        </w:tc>
      </w:tr>
      <w:tr w:rsidR="00B650E5" w14:paraId="10FD22DB" w14:textId="77777777">
        <w:trPr>
          <w:trHeight w:val="360"/>
          <w:jc w:val="center"/>
        </w:trPr>
        <w:tc>
          <w:tcPr>
            <w:tcW w:w="5000" w:type="pct"/>
            <w:vAlign w:val="center"/>
          </w:tcPr>
          <w:p w14:paraId="266BCF51" w14:textId="77777777" w:rsidR="00B650E5" w:rsidRDefault="00B650E5">
            <w:pPr>
              <w:spacing w:before="120" w:after="120"/>
              <w:jc w:val="center"/>
            </w:pPr>
          </w:p>
        </w:tc>
      </w:tr>
      <w:tr w:rsidR="00B650E5" w14:paraId="54C19BD6" w14:textId="77777777">
        <w:trPr>
          <w:trHeight w:val="360"/>
          <w:jc w:val="center"/>
        </w:trPr>
        <w:tc>
          <w:tcPr>
            <w:tcW w:w="5000" w:type="pct"/>
            <w:vAlign w:val="center"/>
          </w:tcPr>
          <w:p w14:paraId="5A2EE986" w14:textId="2AB20D9D" w:rsidR="00B650E5" w:rsidRDefault="00B650E5" w:rsidP="001B709E">
            <w:pPr>
              <w:spacing w:before="120" w:after="120"/>
              <w:jc w:val="center"/>
              <w:rPr>
                <w:b/>
                <w:bCs/>
              </w:rPr>
            </w:pPr>
            <w:r>
              <w:rPr>
                <w:b/>
                <w:bCs/>
              </w:rPr>
              <w:t xml:space="preserve">Verzia </w:t>
            </w:r>
            <w:r w:rsidR="001B709E">
              <w:rPr>
                <w:b/>
                <w:bCs/>
              </w:rPr>
              <w:t>6</w:t>
            </w:r>
          </w:p>
        </w:tc>
      </w:tr>
      <w:tr w:rsidR="00B650E5" w14:paraId="457D7B2A" w14:textId="77777777">
        <w:trPr>
          <w:trHeight w:val="360"/>
          <w:jc w:val="center"/>
        </w:trPr>
        <w:tc>
          <w:tcPr>
            <w:tcW w:w="5000" w:type="pct"/>
            <w:vAlign w:val="center"/>
          </w:tcPr>
          <w:p w14:paraId="228438A3" w14:textId="77777777" w:rsidR="00B650E5" w:rsidRDefault="00B650E5" w:rsidP="00666B7B">
            <w:pPr>
              <w:spacing w:before="120" w:after="120"/>
              <w:jc w:val="center"/>
              <w:rPr>
                <w:b/>
                <w:bCs/>
              </w:rPr>
            </w:pPr>
            <w:r w:rsidRPr="00A353D3">
              <w:rPr>
                <w:b/>
                <w:bCs/>
              </w:rPr>
              <w:t>201</w:t>
            </w:r>
            <w:r>
              <w:rPr>
                <w:b/>
                <w:bCs/>
              </w:rPr>
              <w:t>7</w:t>
            </w:r>
          </w:p>
        </w:tc>
      </w:tr>
    </w:tbl>
    <w:p w14:paraId="79EACBB4" w14:textId="77777777" w:rsidR="00B650E5" w:rsidRDefault="00B650E5">
      <w:pPr>
        <w:spacing w:before="120" w:after="120"/>
      </w:pPr>
    </w:p>
    <w:p w14:paraId="2294DE8F" w14:textId="59DE09D3" w:rsidR="00B650E5" w:rsidRDefault="00B650E5" w:rsidP="009511F0">
      <w:pPr>
        <w:spacing w:before="120" w:after="120"/>
      </w:pPr>
      <w:r>
        <w:br w:type="page"/>
      </w:r>
      <w:bookmarkStart w:id="3" w:name="_Toc378947469"/>
    </w:p>
    <w:p w14:paraId="09D79248" w14:textId="18A590B1" w:rsidR="006C42C3" w:rsidRDefault="006C42C3" w:rsidP="006C42C3">
      <w:pPr>
        <w:spacing w:before="120" w:after="120"/>
        <w:jc w:val="center"/>
        <w:rPr>
          <w:sz w:val="40"/>
          <w:szCs w:val="40"/>
          <w:u w:val="single"/>
        </w:rPr>
      </w:pPr>
      <w:r w:rsidRPr="006C42C3">
        <w:rPr>
          <w:sz w:val="40"/>
          <w:szCs w:val="40"/>
          <w:u w:val="single"/>
        </w:rPr>
        <w:lastRenderedPageBreak/>
        <w:t>Úvod k</w:t>
      </w:r>
      <w:r w:rsidR="002011EA">
        <w:rPr>
          <w:sz w:val="40"/>
          <w:szCs w:val="40"/>
          <w:u w:val="single"/>
        </w:rPr>
        <w:t> nižšie uvedeným usmerneniam/výkladom</w:t>
      </w:r>
    </w:p>
    <w:p w14:paraId="61725BBB" w14:textId="77777777" w:rsidR="00CE02A3" w:rsidRDefault="006C42C3" w:rsidP="006C42C3">
      <w:pPr>
        <w:spacing w:before="120" w:after="120"/>
        <w:jc w:val="both"/>
      </w:pPr>
      <w:r>
        <w:t xml:space="preserve">CKO v rámci svojej činnosti poskytuje riadiacim a sprostredkovateľským orgánom výklady a </w:t>
      </w:r>
      <w:r w:rsidRPr="008C334E">
        <w:t xml:space="preserve">metodicky </w:t>
      </w:r>
      <w:r>
        <w:t xml:space="preserve">ich </w:t>
      </w:r>
      <w:r w:rsidRPr="008C334E">
        <w:t>usmerňuje</w:t>
      </w:r>
      <w:r>
        <w:t xml:space="preserve">. </w:t>
      </w:r>
      <w:r w:rsidRPr="00FC5E8C">
        <w:t>Usmernenia</w:t>
      </w:r>
      <w:r>
        <w:t>/výklady</w:t>
      </w:r>
      <w:r w:rsidRPr="00FC5E8C">
        <w:t xml:space="preserve"> </w:t>
      </w:r>
      <w:r w:rsidR="00B04D96">
        <w:t>(ďalej iba „usmerneni</w:t>
      </w:r>
      <w:r w:rsidR="00476116">
        <w:t>a“</w:t>
      </w:r>
      <w:r w:rsidR="00B04D96">
        <w:t xml:space="preserve">) </w:t>
      </w:r>
      <w:r w:rsidRPr="00FC5E8C">
        <w:t>nemenia Systém riadenia EŠIF, iba vysvetľujú uplatnenie jednotlivých ustanovení Systému riadenia EŠIF v prípade konkrétnych vzniknutých situácií.</w:t>
      </w:r>
      <w:r w:rsidRPr="008C334E">
        <w:t xml:space="preserve"> </w:t>
      </w:r>
      <w:r>
        <w:t>S cieľom</w:t>
      </w:r>
      <w:r w:rsidRPr="008C334E">
        <w:t xml:space="preserve"> zabezpečenia dostupnosti vybraných usmernení</w:t>
      </w:r>
      <w:r w:rsidR="00674177">
        <w:t>,</w:t>
      </w:r>
      <w:r w:rsidRPr="008C334E">
        <w:t xml:space="preserve"> CKO k jednotlivým ustanoveniam platného Systému riadenia EŠIF zverejňuje za</w:t>
      </w:r>
      <w:r>
        <w:t> </w:t>
      </w:r>
      <w:r w:rsidRPr="008C334E">
        <w:t>konkrétnym textom stručné komentáre. Komentáre vychádzajú z</w:t>
      </w:r>
      <w:r>
        <w:t> </w:t>
      </w:r>
      <w:r w:rsidRPr="008935C3">
        <w:t xml:space="preserve">usmernení, zaslaných zo strany CKO jednotlivým </w:t>
      </w:r>
      <w:r w:rsidR="002011EA">
        <w:t>riadiacim a sprostredkovateľským orgánom a</w:t>
      </w:r>
      <w:r w:rsidRPr="008935C3">
        <w:t xml:space="preserve"> sú označené pri konkrétnom texte Systému riadenia EŠIF hviezdičkou (*). </w:t>
      </w:r>
      <w:r w:rsidR="00CE02A3">
        <w:t xml:space="preserve">Komentár sa zobrazí po umiestnení kurzora myši na hviezdičku. </w:t>
      </w:r>
      <w:r w:rsidR="002011EA">
        <w:t>Komentáre veľmi stručne (vzhľadom na ich obmedzený rozsah 25</w:t>
      </w:r>
      <w:r w:rsidR="00476116">
        <w:t>6</w:t>
      </w:r>
      <w:r w:rsidR="002011EA">
        <w:t xml:space="preserve"> znakov), popisujú obsah usmernenia, ktor</w:t>
      </w:r>
      <w:r w:rsidR="00DF6C6D">
        <w:t>é</w:t>
      </w:r>
      <w:r w:rsidR="002011EA">
        <w:t xml:space="preserve"> je podrobnejšie rozpracovan</w:t>
      </w:r>
      <w:r w:rsidR="00DF6C6D">
        <w:t>é</w:t>
      </w:r>
      <w:r w:rsidR="002011EA">
        <w:t xml:space="preserve"> v tomto dokumente. </w:t>
      </w:r>
    </w:p>
    <w:p w14:paraId="63C49DAC" w14:textId="1DAEEDDC" w:rsidR="00CE02A3" w:rsidRDefault="00CE02A3" w:rsidP="006C42C3">
      <w:pPr>
        <w:spacing w:before="120" w:after="120"/>
        <w:jc w:val="both"/>
      </w:pPr>
      <w:r>
        <w:t>Po rozbalení Systém riadenia EŠIF, verzia 6 a Komentárov k Systému riadenia EŠIF, verzia 6 do jedného priečinku v PC bude aktívne prepojenie z konkrétnej hviezdičky na konkrétne usmernenie v tomto dokumente. Po kliknutí myšou na hviezdičku sa automaticky načíta konkrétne usmernenie.</w:t>
      </w:r>
    </w:p>
    <w:p w14:paraId="7660BB08" w14:textId="7B360E04" w:rsidR="00B04D96" w:rsidRDefault="002011EA" w:rsidP="006C42C3">
      <w:pPr>
        <w:spacing w:before="120" w:after="120"/>
        <w:jc w:val="both"/>
      </w:pPr>
      <w:r>
        <w:t xml:space="preserve">Usmernenia nie sú presnou kópiou textu, poskytnutého riadiacemu alebo sprostredkovateľskému orgánu, ale ich znenie je zovšeobecnené tak, aby </w:t>
      </w:r>
      <w:r w:rsidR="00B04D96">
        <w:t xml:space="preserve">výstižne popisovali vzniknutú situáciu a poukazovali na možné riešenia. </w:t>
      </w:r>
    </w:p>
    <w:p w14:paraId="4523F516" w14:textId="29077FE5" w:rsidR="006C42C3" w:rsidRPr="00B04D96" w:rsidRDefault="00B04D96" w:rsidP="006C42C3">
      <w:pPr>
        <w:spacing w:before="120" w:after="120"/>
        <w:jc w:val="both"/>
        <w:rPr>
          <w:b/>
        </w:rPr>
      </w:pPr>
      <w:r w:rsidRPr="00B04D96">
        <w:rPr>
          <w:b/>
        </w:rPr>
        <w:t>Nižšie uvedené usmernenia nie je možné považovať za záväzné.</w:t>
      </w:r>
    </w:p>
    <w:p w14:paraId="7C168626" w14:textId="48F67F3C" w:rsidR="006C42C3" w:rsidRDefault="006C42C3" w:rsidP="004875AF">
      <w:pPr>
        <w:spacing w:before="120" w:after="120"/>
        <w:jc w:val="both"/>
      </w:pPr>
      <w:r w:rsidRPr="00E629B6">
        <w:t>CKO dopĺňa komentáre</w:t>
      </w:r>
      <w:r w:rsidR="004875AF">
        <w:t xml:space="preserve"> v Systéme riadenia EŠIF (a súčasne aj usmernenia v tomto dokumente)</w:t>
      </w:r>
      <w:r w:rsidRPr="00E629B6">
        <w:t xml:space="preserve"> </w:t>
      </w:r>
      <w:r>
        <w:t>priebežne, najneskôr vždy k poslednému dňu kalendárneho mesiaca</w:t>
      </w:r>
      <w:r w:rsidRPr="008C334E">
        <w:t>.</w:t>
      </w:r>
    </w:p>
    <w:p w14:paraId="337BFB89" w14:textId="77777777" w:rsidR="004875AF" w:rsidRDefault="004875AF" w:rsidP="004875AF">
      <w:pPr>
        <w:spacing w:before="120" w:after="120"/>
        <w:jc w:val="both"/>
      </w:pPr>
    </w:p>
    <w:p w14:paraId="415B3C12" w14:textId="4B153CB4" w:rsidR="002011EA" w:rsidRDefault="002011EA" w:rsidP="00B04D96">
      <w:pPr>
        <w:spacing w:before="120" w:after="120"/>
        <w:jc w:val="center"/>
        <w:rPr>
          <w:sz w:val="40"/>
          <w:szCs w:val="40"/>
          <w:u w:val="single"/>
        </w:rPr>
      </w:pPr>
      <w:r w:rsidRPr="00B04D96">
        <w:rPr>
          <w:sz w:val="40"/>
          <w:szCs w:val="40"/>
          <w:u w:val="single"/>
        </w:rPr>
        <w:t>Vyhľadávanie:</w:t>
      </w:r>
    </w:p>
    <w:p w14:paraId="0C5F2CDD" w14:textId="190934D0" w:rsidR="00B04D96" w:rsidRDefault="00B04D96" w:rsidP="00B04D96">
      <w:pPr>
        <w:spacing w:before="120" w:after="120"/>
        <w:jc w:val="both"/>
      </w:pPr>
      <w:r>
        <w:t>Usmernenie</w:t>
      </w:r>
      <w:r w:rsidR="004875AF">
        <w:t xml:space="preserve"> je</w:t>
      </w:r>
      <w:r>
        <w:t xml:space="preserve"> vždy umiestnené pod konkrétnou kapitolou, v ktorej sa nachádza ustanovenie s riešenou problematikou. Pokiaľ je to možné, na začiatku usmernenia je uvedené, ku ktorému odseku Systému riadenia EŠIF sa viaže.</w:t>
      </w:r>
      <w:r w:rsidR="00DF6C6D">
        <w:t xml:space="preserve"> Na záver usmernenia je uvedený dátum, kedy bolo usmernenie zverejnené v tomto do</w:t>
      </w:r>
      <w:r w:rsidR="00476116">
        <w:t>k</w:t>
      </w:r>
      <w:r w:rsidR="00DF6C6D">
        <w:t>umente.</w:t>
      </w:r>
    </w:p>
    <w:p w14:paraId="468D0487" w14:textId="2921C438" w:rsidR="00B04D96" w:rsidRDefault="00B04D96" w:rsidP="00B04D96">
      <w:pPr>
        <w:spacing w:before="120" w:after="120"/>
        <w:jc w:val="both"/>
        <w:rPr>
          <w:i/>
        </w:rPr>
      </w:pPr>
      <w:r w:rsidRPr="00B04D96">
        <w:rPr>
          <w:i/>
        </w:rPr>
        <w:t>Príklad:</w:t>
      </w:r>
    </w:p>
    <w:p w14:paraId="758BECB0" w14:textId="77777777" w:rsidR="00B04D96" w:rsidRDefault="00B04D96" w:rsidP="00B04D96">
      <w:pPr>
        <w:pStyle w:val="SRK4"/>
      </w:pPr>
      <w:r>
        <w:t>1.3.1.2 Centrálny koordinačný orgán</w:t>
      </w:r>
    </w:p>
    <w:p w14:paraId="0F7163A6" w14:textId="69EF2137" w:rsidR="00B04D96" w:rsidRDefault="00DF6C6D" w:rsidP="00B04D96">
      <w:pPr>
        <w:spacing w:before="120" w:after="120"/>
        <w:jc w:val="both"/>
        <w:rPr>
          <w:i/>
          <w:u w:val="single"/>
        </w:rPr>
      </w:pPr>
      <w:r>
        <w:rPr>
          <w:i/>
          <w:u w:val="single"/>
        </w:rPr>
        <w:t>O</w:t>
      </w:r>
      <w:r w:rsidR="00B04D96" w:rsidRPr="00B04D96">
        <w:rPr>
          <w:i/>
          <w:u w:val="single"/>
        </w:rPr>
        <w:t>dsek 7</w:t>
      </w:r>
    </w:p>
    <w:p w14:paraId="14041819" w14:textId="6E37819A" w:rsidR="00B04D96" w:rsidRDefault="00DF6C6D" w:rsidP="00B04D96">
      <w:pPr>
        <w:spacing w:before="120" w:after="120"/>
        <w:jc w:val="both"/>
        <w:rPr>
          <w:i/>
        </w:rPr>
      </w:pPr>
      <w:r>
        <w:rPr>
          <w:i/>
        </w:rPr>
        <w:t>O</w:t>
      </w:r>
      <w:r w:rsidR="00B04D96" w:rsidRPr="00B04D96">
        <w:rPr>
          <w:i/>
        </w:rPr>
        <w:t>tázka:</w:t>
      </w:r>
    </w:p>
    <w:p w14:paraId="3EBBDEAB" w14:textId="10092941" w:rsidR="00B04D96" w:rsidRDefault="00DF6C6D" w:rsidP="00B04D96">
      <w:pPr>
        <w:spacing w:before="120" w:after="120"/>
        <w:jc w:val="both"/>
        <w:rPr>
          <w:i/>
        </w:rPr>
      </w:pPr>
      <w:r>
        <w:rPr>
          <w:i/>
        </w:rPr>
        <w:t>U</w:t>
      </w:r>
      <w:r w:rsidR="004875AF">
        <w:rPr>
          <w:i/>
        </w:rPr>
        <w:t xml:space="preserve">smernenie: </w:t>
      </w:r>
    </w:p>
    <w:p w14:paraId="03F7E33E" w14:textId="0E416143" w:rsidR="00DF6C6D" w:rsidRPr="00B04D96" w:rsidRDefault="00DF6C6D" w:rsidP="00B04D96">
      <w:pPr>
        <w:spacing w:before="120" w:after="120"/>
        <w:jc w:val="both"/>
        <w:rPr>
          <w:i/>
        </w:rPr>
      </w:pPr>
      <w:r>
        <w:rPr>
          <w:i/>
        </w:rPr>
        <w:t>Zverejnené dňa:</w:t>
      </w:r>
    </w:p>
    <w:p w14:paraId="442AE506" w14:textId="77777777" w:rsidR="00B650E5" w:rsidRPr="00D2234D" w:rsidRDefault="00B650E5" w:rsidP="00227685">
      <w:pPr>
        <w:pStyle w:val="SRK1"/>
      </w:pPr>
      <w:bookmarkStart w:id="4" w:name="_Toc453233933"/>
      <w:bookmarkStart w:id="5" w:name="_Toc501629984"/>
      <w:r w:rsidRPr="00D2234D">
        <w:lastRenderedPageBreak/>
        <w:t>Časť 1 Spoločné ustanovenia</w:t>
      </w:r>
      <w:bookmarkEnd w:id="3"/>
      <w:bookmarkEnd w:id="4"/>
      <w:bookmarkEnd w:id="5"/>
    </w:p>
    <w:p w14:paraId="601DF968" w14:textId="77777777" w:rsidR="00B650E5" w:rsidRDefault="00B650E5">
      <w:pPr>
        <w:pStyle w:val="SRK2"/>
      </w:pPr>
      <w:bookmarkStart w:id="6" w:name="_Ref378944385"/>
      <w:bookmarkStart w:id="7" w:name="_Toc378947470"/>
      <w:bookmarkStart w:id="8" w:name="_Toc453233934"/>
      <w:bookmarkStart w:id="9" w:name="_Toc501629985"/>
      <w:bookmarkStart w:id="10" w:name="kapitola_11"/>
      <w:r>
        <w:t>1.1 Legislatíva EÚ a SR</w:t>
      </w:r>
      <w:bookmarkEnd w:id="6"/>
      <w:bookmarkEnd w:id="7"/>
      <w:bookmarkEnd w:id="8"/>
      <w:bookmarkEnd w:id="9"/>
    </w:p>
    <w:p w14:paraId="78F5E883" w14:textId="77777777" w:rsidR="00B650E5" w:rsidRDefault="00B650E5" w:rsidP="00F250C1">
      <w:pPr>
        <w:pStyle w:val="SRK3"/>
      </w:pPr>
      <w:bookmarkStart w:id="11" w:name="_Toc453233935"/>
      <w:bookmarkStart w:id="12" w:name="_Toc501629986"/>
      <w:bookmarkEnd w:id="10"/>
      <w:r>
        <w:t>1.1.1 Základné právne predpisy EÚ</w:t>
      </w:r>
      <w:bookmarkEnd w:id="11"/>
      <w:bookmarkEnd w:id="12"/>
    </w:p>
    <w:p w14:paraId="0B6058BF" w14:textId="3EA67524" w:rsidR="00B650E5" w:rsidRDefault="00B650E5" w:rsidP="00F250C1">
      <w:pPr>
        <w:pStyle w:val="SRK3"/>
      </w:pPr>
      <w:bookmarkStart w:id="13" w:name="_Toc453233936"/>
      <w:bookmarkStart w:id="14" w:name="_Toc501629987"/>
      <w:r>
        <w:t>1.1.2 Základné právne predpisy SR</w:t>
      </w:r>
      <w:bookmarkEnd w:id="13"/>
      <w:bookmarkEnd w:id="14"/>
    </w:p>
    <w:p w14:paraId="75A0FFE0" w14:textId="77777777" w:rsidR="00B650E5" w:rsidRDefault="00B650E5">
      <w:pPr>
        <w:pStyle w:val="SRK2"/>
      </w:pPr>
      <w:bookmarkStart w:id="15" w:name="_Toc378947471"/>
      <w:bookmarkStart w:id="16" w:name="_Toc453233937"/>
      <w:bookmarkStart w:id="17" w:name="_Toc501629988"/>
      <w:bookmarkStart w:id="18" w:name="kapitola_12"/>
      <w:r>
        <w:t xml:space="preserve">1.2 </w:t>
      </w:r>
      <w:bookmarkEnd w:id="15"/>
      <w:r>
        <w:t>Základné ustanovenia a rozsah aplikácie</w:t>
      </w:r>
      <w:bookmarkEnd w:id="16"/>
      <w:bookmarkEnd w:id="17"/>
    </w:p>
    <w:p w14:paraId="46DCFE8F" w14:textId="77777777" w:rsidR="00B650E5" w:rsidRDefault="00B650E5" w:rsidP="00F250C1">
      <w:pPr>
        <w:pStyle w:val="SRK3"/>
      </w:pPr>
      <w:bookmarkStart w:id="19" w:name="_Toc453233938"/>
      <w:bookmarkStart w:id="20" w:name="_Toc501629989"/>
      <w:bookmarkStart w:id="21" w:name="_Toc378947472"/>
      <w:bookmarkEnd w:id="18"/>
      <w:r>
        <w:t>1.2.1 Zoznam použitých skratiek a vybraných pojmov</w:t>
      </w:r>
      <w:bookmarkEnd w:id="19"/>
      <w:bookmarkEnd w:id="20"/>
    </w:p>
    <w:p w14:paraId="12C7AC62" w14:textId="77777777" w:rsidR="00B650E5" w:rsidRDefault="00B650E5">
      <w:pPr>
        <w:pStyle w:val="SRK2"/>
      </w:pPr>
      <w:bookmarkStart w:id="22" w:name="_Toc453233939"/>
      <w:bookmarkStart w:id="23" w:name="_Toc501629990"/>
      <w:bookmarkStart w:id="24" w:name="kapitola_13"/>
      <w:r>
        <w:t>1.3 Subjekty zapojené do riadenia a kontroly EŠIF</w:t>
      </w:r>
      <w:bookmarkEnd w:id="21"/>
      <w:bookmarkEnd w:id="22"/>
      <w:bookmarkEnd w:id="23"/>
    </w:p>
    <w:p w14:paraId="06CDC9F8" w14:textId="6100CD83" w:rsidR="00B650E5" w:rsidRDefault="00B650E5" w:rsidP="00F250C1">
      <w:pPr>
        <w:pStyle w:val="SRK3"/>
      </w:pPr>
      <w:bookmarkStart w:id="25" w:name="_Toc378947473"/>
      <w:bookmarkStart w:id="26" w:name="_Toc453233940"/>
      <w:bookmarkStart w:id="27" w:name="_Toc501629991"/>
      <w:bookmarkEnd w:id="24"/>
      <w:r>
        <w:t>1.3.1 Subjekty zapojené do riadenia a kontroly na strategickej úrovni</w:t>
      </w:r>
      <w:bookmarkEnd w:id="25"/>
      <w:bookmarkEnd w:id="26"/>
      <w:bookmarkEnd w:id="27"/>
    </w:p>
    <w:p w14:paraId="1FC9F17C" w14:textId="1D1046A8" w:rsidR="00B650E5" w:rsidRDefault="00B650E5" w:rsidP="0045286B">
      <w:pPr>
        <w:pStyle w:val="SRK4"/>
      </w:pPr>
      <w:bookmarkStart w:id="28" w:name="_Toc453233941"/>
      <w:bookmarkStart w:id="29" w:name="_Toc501629992"/>
      <w:r>
        <w:t>1.3.1.1 Podpredseda vlády SR pre investície a informatizáciu</w:t>
      </w:r>
      <w:bookmarkEnd w:id="28"/>
      <w:bookmarkEnd w:id="29"/>
    </w:p>
    <w:p w14:paraId="75478BBF" w14:textId="77777777" w:rsidR="00B650E5" w:rsidRDefault="00B650E5" w:rsidP="0045286B">
      <w:pPr>
        <w:pStyle w:val="SRK4"/>
      </w:pPr>
      <w:bookmarkStart w:id="30" w:name="_Toc453233942"/>
      <w:bookmarkStart w:id="31" w:name="_Toc501629993"/>
      <w:r>
        <w:t>1.3.1.2 Centrálny koordinačný orgán</w:t>
      </w:r>
      <w:bookmarkEnd w:id="30"/>
      <w:bookmarkEnd w:id="31"/>
    </w:p>
    <w:p w14:paraId="6C9E4973" w14:textId="77777777" w:rsidR="00B650E5" w:rsidRDefault="00B650E5" w:rsidP="0045286B">
      <w:pPr>
        <w:pStyle w:val="SRK4"/>
      </w:pPr>
      <w:bookmarkStart w:id="32" w:name="_Toc453233943"/>
      <w:bookmarkStart w:id="33" w:name="_Toc501629994"/>
      <w:r>
        <w:t>1.3.1.3 Orgán auditu</w:t>
      </w:r>
      <w:bookmarkEnd w:id="32"/>
      <w:bookmarkEnd w:id="33"/>
      <w:r>
        <w:t xml:space="preserve"> </w:t>
      </w:r>
    </w:p>
    <w:p w14:paraId="0CDFD1B9" w14:textId="77777777" w:rsidR="00B650E5" w:rsidRDefault="00B650E5" w:rsidP="0045286B">
      <w:pPr>
        <w:pStyle w:val="SRK4"/>
      </w:pPr>
      <w:bookmarkStart w:id="34" w:name="_Toc453233944"/>
      <w:bookmarkStart w:id="35" w:name="_Toc501629995"/>
      <w:r>
        <w:t>1.3.1.4 Certifikačný orgán</w:t>
      </w:r>
      <w:bookmarkEnd w:id="34"/>
      <w:bookmarkEnd w:id="35"/>
    </w:p>
    <w:p w14:paraId="44645807" w14:textId="77777777" w:rsidR="00B650E5" w:rsidRDefault="00B650E5" w:rsidP="0045286B">
      <w:pPr>
        <w:pStyle w:val="SRK4"/>
      </w:pPr>
      <w:bookmarkStart w:id="36" w:name="_Toc453233945"/>
      <w:bookmarkStart w:id="37" w:name="_Toc501629996"/>
      <w:r>
        <w:t>1.3.1.5 Gestori horizontálnych princípov</w:t>
      </w:r>
      <w:bookmarkEnd w:id="36"/>
      <w:bookmarkEnd w:id="37"/>
    </w:p>
    <w:p w14:paraId="11C5815E" w14:textId="77777777" w:rsidR="00B650E5" w:rsidRDefault="00B650E5" w:rsidP="0045286B">
      <w:pPr>
        <w:pStyle w:val="SRK4"/>
      </w:pPr>
      <w:bookmarkStart w:id="38" w:name="_Toc453233946"/>
      <w:bookmarkStart w:id="39" w:name="_Toc501629997"/>
      <w:r>
        <w:t>1.3.1.6 Orgán zabezpečujúci ochranu finančných záujmov</w:t>
      </w:r>
      <w:bookmarkEnd w:id="38"/>
      <w:bookmarkEnd w:id="39"/>
    </w:p>
    <w:p w14:paraId="48AEBDD6" w14:textId="77777777" w:rsidR="00B650E5" w:rsidRDefault="00B650E5" w:rsidP="0045286B">
      <w:pPr>
        <w:pStyle w:val="SRK4"/>
      </w:pPr>
      <w:bookmarkStart w:id="40" w:name="_Toc453233947"/>
      <w:bookmarkStart w:id="41" w:name="_Toc501629998"/>
      <w:r>
        <w:t>1.3.1.7 Ministerstvo zahraničných vecí a európskych záležitostí SR</w:t>
      </w:r>
      <w:bookmarkEnd w:id="40"/>
      <w:bookmarkEnd w:id="41"/>
    </w:p>
    <w:p w14:paraId="1E34B631" w14:textId="77777777" w:rsidR="00B650E5" w:rsidRDefault="00B650E5" w:rsidP="0045286B">
      <w:pPr>
        <w:pStyle w:val="SRK4"/>
      </w:pPr>
      <w:bookmarkStart w:id="42" w:name="_Toc453233948"/>
      <w:bookmarkStart w:id="43" w:name="_Toc501629999"/>
      <w:bookmarkStart w:id="44" w:name="kapitola_1318"/>
      <w:r>
        <w:t>1.3.1.8 Národný monitorovací výbor</w:t>
      </w:r>
      <w:bookmarkEnd w:id="42"/>
      <w:bookmarkEnd w:id="43"/>
      <w:r>
        <w:t xml:space="preserve"> </w:t>
      </w:r>
    </w:p>
    <w:p w14:paraId="161BBD03" w14:textId="77777777" w:rsidR="00B650E5" w:rsidRPr="00F30094" w:rsidRDefault="00B650E5" w:rsidP="0045286B">
      <w:pPr>
        <w:pStyle w:val="SRK4"/>
      </w:pPr>
      <w:bookmarkStart w:id="45" w:name="_Toc453233949"/>
      <w:bookmarkStart w:id="46" w:name="_Toc501630000"/>
      <w:bookmarkStart w:id="47" w:name="kapitola_1319"/>
      <w:bookmarkEnd w:id="44"/>
      <w:r w:rsidRPr="00F30094">
        <w:t>1.3.1.9 Koordinačný výbor pre spoluprácu pri kontrole verejného obstarávania</w:t>
      </w:r>
      <w:bookmarkEnd w:id="45"/>
      <w:bookmarkEnd w:id="46"/>
    </w:p>
    <w:p w14:paraId="4F33AEDB" w14:textId="77777777" w:rsidR="00B650E5" w:rsidRDefault="00B650E5" w:rsidP="0045286B">
      <w:pPr>
        <w:pStyle w:val="SRK4"/>
      </w:pPr>
      <w:bookmarkStart w:id="48" w:name="_Toc453233950"/>
      <w:bookmarkStart w:id="49" w:name="_Toc501630001"/>
      <w:bookmarkStart w:id="50" w:name="_Toc389595958"/>
      <w:bookmarkStart w:id="51" w:name="kapitola_13110"/>
      <w:bookmarkStart w:id="52" w:name="_Toc378947502"/>
      <w:bookmarkEnd w:id="47"/>
      <w:r>
        <w:t>1.3.1.10 Pracovná komisia pre koordináciu a zabezpečenie synergických účinkov medzi EŠIF a ostatnými nástrojmi podpory Únie a SR</w:t>
      </w:r>
      <w:bookmarkEnd w:id="48"/>
      <w:bookmarkEnd w:id="49"/>
    </w:p>
    <w:p w14:paraId="646FDE16" w14:textId="77777777" w:rsidR="00B650E5" w:rsidRDefault="00B650E5" w:rsidP="0045286B">
      <w:pPr>
        <w:pStyle w:val="SRK4"/>
      </w:pPr>
      <w:bookmarkStart w:id="53" w:name="_Toc453233951"/>
      <w:bookmarkStart w:id="54" w:name="_Toc501630002"/>
      <w:bookmarkEnd w:id="50"/>
      <w:bookmarkEnd w:id="51"/>
      <w:r>
        <w:t>1.3.1.11 Rada CKO</w:t>
      </w:r>
      <w:bookmarkEnd w:id="52"/>
      <w:bookmarkEnd w:id="53"/>
      <w:bookmarkEnd w:id="54"/>
    </w:p>
    <w:p w14:paraId="31FE68E0" w14:textId="77777777" w:rsidR="00B650E5" w:rsidRDefault="00B650E5" w:rsidP="0045286B">
      <w:pPr>
        <w:pStyle w:val="SRK4"/>
      </w:pPr>
      <w:bookmarkStart w:id="55" w:name="_Toc453233952"/>
      <w:bookmarkStart w:id="56" w:name="_Toc501630003"/>
      <w:bookmarkStart w:id="57" w:name="_Toc378947476"/>
      <w:r>
        <w:t>1.3.1.12 Úrad vlády Slovenskej republiky</w:t>
      </w:r>
      <w:bookmarkEnd w:id="55"/>
      <w:bookmarkEnd w:id="56"/>
    </w:p>
    <w:p w14:paraId="3FAA78CA" w14:textId="77777777" w:rsidR="00B650E5" w:rsidRPr="0045286B" w:rsidRDefault="00B650E5" w:rsidP="0045286B">
      <w:pPr>
        <w:pStyle w:val="SRK4"/>
      </w:pPr>
      <w:bookmarkStart w:id="58" w:name="_Toc501630004"/>
      <w:r w:rsidRPr="001B709E">
        <w:t>1.3.1.13 Nezávislý monitorovací subjekt</w:t>
      </w:r>
      <w:bookmarkEnd w:id="58"/>
    </w:p>
    <w:p w14:paraId="63143B85" w14:textId="77777777" w:rsidR="00B650E5" w:rsidRDefault="00B650E5" w:rsidP="00F250C1">
      <w:pPr>
        <w:pStyle w:val="SRK3"/>
      </w:pPr>
      <w:bookmarkStart w:id="59" w:name="_Toc453233953"/>
      <w:bookmarkStart w:id="60" w:name="_Toc501630005"/>
      <w:r>
        <w:t>1.3.2 Subjekty zapojené do riadenia a kontroly na programovej úrovni</w:t>
      </w:r>
      <w:bookmarkEnd w:id="57"/>
      <w:bookmarkEnd w:id="59"/>
      <w:bookmarkEnd w:id="60"/>
    </w:p>
    <w:p w14:paraId="1A3C3C2E" w14:textId="77F5C99C" w:rsidR="00B650E5" w:rsidRDefault="00B650E5" w:rsidP="001B709E">
      <w:pPr>
        <w:pStyle w:val="SRK4"/>
        <w:tabs>
          <w:tab w:val="left" w:pos="5860"/>
        </w:tabs>
      </w:pPr>
      <w:bookmarkStart w:id="61" w:name="_Toc453233954"/>
      <w:bookmarkStart w:id="62" w:name="_Toc501630006"/>
      <w:r>
        <w:lastRenderedPageBreak/>
        <w:t>1.3.2.1 Riadiaci orgán</w:t>
      </w:r>
      <w:bookmarkEnd w:id="61"/>
      <w:bookmarkEnd w:id="62"/>
      <w:r w:rsidR="00E17A30">
        <w:tab/>
      </w:r>
    </w:p>
    <w:p w14:paraId="45F9E765" w14:textId="77777777" w:rsidR="00B650E5" w:rsidRDefault="00B650E5" w:rsidP="0045286B">
      <w:pPr>
        <w:pStyle w:val="SRK4"/>
      </w:pPr>
      <w:bookmarkStart w:id="63" w:name="_Toc453233955"/>
      <w:bookmarkStart w:id="64" w:name="_Toc501630007"/>
      <w:r>
        <w:t>1.3.2.2 Sprostredkovateľský orgán</w:t>
      </w:r>
      <w:bookmarkEnd w:id="63"/>
      <w:bookmarkEnd w:id="64"/>
    </w:p>
    <w:p w14:paraId="6A0AB939" w14:textId="77777777" w:rsidR="00B650E5" w:rsidRDefault="00B650E5" w:rsidP="0045286B">
      <w:pPr>
        <w:pStyle w:val="SRK4"/>
      </w:pPr>
      <w:bookmarkStart w:id="65" w:name="_Toc453233956"/>
      <w:bookmarkStart w:id="66" w:name="_Toc501630008"/>
      <w:r>
        <w:t>1.3.2.3   Monitorovací výbor</w:t>
      </w:r>
      <w:bookmarkEnd w:id="65"/>
      <w:bookmarkEnd w:id="66"/>
      <w:r>
        <w:t xml:space="preserve"> </w:t>
      </w:r>
    </w:p>
    <w:p w14:paraId="4A575BDD" w14:textId="6E3EB5B5" w:rsidR="002910AB" w:rsidRPr="00166A77" w:rsidRDefault="002910AB" w:rsidP="00166A77">
      <w:pPr>
        <w:spacing w:before="100" w:beforeAutospacing="1" w:after="100" w:afterAutospacing="1"/>
        <w:ind w:left="284"/>
        <w:jc w:val="both"/>
        <w:rPr>
          <w:i/>
          <w:u w:val="single"/>
        </w:rPr>
      </w:pPr>
      <w:bookmarkStart w:id="67" w:name="kapitola_1323_3_SO"/>
      <w:bookmarkStart w:id="68" w:name="kapitola_1323_3"/>
      <w:r w:rsidRPr="00166A77">
        <w:rPr>
          <w:i/>
          <w:u w:val="single"/>
        </w:rPr>
        <w:t>Odsek 3 (člen MV - SO):</w:t>
      </w:r>
      <w:bookmarkEnd w:id="67"/>
    </w:p>
    <w:p w14:paraId="146C0973" w14:textId="517F62FE" w:rsidR="002910AB" w:rsidRDefault="002910AB" w:rsidP="002910AB">
      <w:pPr>
        <w:spacing w:before="100" w:beforeAutospacing="1" w:after="100" w:afterAutospacing="1"/>
        <w:ind w:left="284"/>
        <w:jc w:val="both"/>
      </w:pPr>
      <w:r>
        <w:rPr>
          <w:i/>
        </w:rPr>
        <w:t>O</w:t>
      </w:r>
      <w:r w:rsidRPr="00B87428">
        <w:rPr>
          <w:i/>
        </w:rPr>
        <w:t xml:space="preserve">tázka: </w:t>
      </w:r>
      <w:r>
        <w:t>Musia byť v zmysle § 7, odsek 5 zákona o príspevku z EŠIF všetky sprostredkovateľské orgány členmi monitorovacieho výboru?</w:t>
      </w:r>
    </w:p>
    <w:p w14:paraId="18BD2220" w14:textId="2AB8BD9E" w:rsidR="008803B6" w:rsidRPr="00EC2339" w:rsidRDefault="008803B6" w:rsidP="00EC2339">
      <w:pPr>
        <w:spacing w:before="100" w:beforeAutospacing="1" w:after="100" w:afterAutospacing="1"/>
        <w:ind w:left="284"/>
        <w:jc w:val="both"/>
      </w:pPr>
      <w:r w:rsidRPr="00EC2339">
        <w:t>Musia byť všetky riadiace orgány členmi monitorovacieho výboru, alebo je na zvážení riadiaceho orgánu, ktoré ostatné riadiace orgány budú členmi MV s ohľadom na relevantnosť operačných programov?</w:t>
      </w:r>
    </w:p>
    <w:p w14:paraId="013FD066" w14:textId="5BC03887" w:rsidR="002910AB" w:rsidRPr="00A7621C" w:rsidRDefault="002910AB" w:rsidP="002910AB">
      <w:pPr>
        <w:ind w:left="284"/>
        <w:jc w:val="both"/>
      </w:pPr>
      <w:r w:rsidRPr="00B65E72">
        <w:rPr>
          <w:i/>
        </w:rPr>
        <w:t>Usmernenie:</w:t>
      </w:r>
      <w:r w:rsidRPr="00B65E72">
        <w:t> </w:t>
      </w:r>
      <w:r>
        <w:t>O</w:t>
      </w:r>
      <w:r w:rsidRPr="00A7621C">
        <w:t>d 1.1.2018 nadob</w:t>
      </w:r>
      <w:r>
        <w:t>u</w:t>
      </w:r>
      <w:r w:rsidRPr="00A7621C">
        <w:t>d</w:t>
      </w:r>
      <w:r>
        <w:t>l</w:t>
      </w:r>
      <w:r w:rsidRPr="00A7621C">
        <w:t>a účinnosť novela zákona o príspevku z EŠIF, v rámci ktorej bol upravený § 7, odsek 5 nasledovne:</w:t>
      </w:r>
    </w:p>
    <w:p w14:paraId="082A7BC0" w14:textId="77777777" w:rsidR="002910AB" w:rsidRPr="00A7621C" w:rsidRDefault="002910AB" w:rsidP="002910AB">
      <w:pPr>
        <w:ind w:left="284"/>
        <w:jc w:val="both"/>
      </w:pPr>
      <w:r w:rsidRPr="00A7621C">
        <w:t> </w:t>
      </w:r>
    </w:p>
    <w:p w14:paraId="60DA2C0C" w14:textId="77777777" w:rsidR="002910AB" w:rsidRPr="00A7621C" w:rsidRDefault="002910AB" w:rsidP="002910AB">
      <w:pPr>
        <w:ind w:left="284"/>
        <w:jc w:val="both"/>
      </w:pPr>
      <w:r w:rsidRPr="00A7621C">
        <w:rPr>
          <w:i/>
          <w:iCs/>
        </w:rPr>
        <w:t>„Riadiaci orgán zriadi monitorovací výbor.</w:t>
      </w:r>
      <w:hyperlink r:id="rId10" w:anchor="poznamky.poznamka-41" w:tooltip="Odkaz na predpis alebo ustanovenie" w:history="1">
        <w:r w:rsidRPr="00A7621C">
          <w:rPr>
            <w:rStyle w:val="Hypertextovprepojenie"/>
            <w:i/>
            <w:iCs/>
            <w:color w:val="auto"/>
            <w:vertAlign w:val="superscript"/>
          </w:rPr>
          <w:t>41</w:t>
        </w:r>
        <w:r w:rsidRPr="00A7621C">
          <w:rPr>
            <w:rStyle w:val="Hypertextovprepojenie"/>
            <w:i/>
            <w:iCs/>
            <w:color w:val="auto"/>
          </w:rPr>
          <w:t>)</w:t>
        </w:r>
      </w:hyperlink>
      <w:r w:rsidRPr="00A7621C">
        <w:rPr>
          <w:i/>
          <w:iCs/>
        </w:rPr>
        <w:t xml:space="preserve"> Členmi monitorovacieho výboru sú zástupcovia riadiaceho orgánu, sprostredkovateľského orgánu, ostatných organizácií štátnej správy a nimi zriadených alebo založených právnických osôb a zástupcovia ostatných subjektov.</w:t>
      </w:r>
      <w:hyperlink r:id="rId11" w:anchor="poznamky.poznamka-41a" w:tooltip="Odkaz na predpis alebo ustanovenie" w:history="1">
        <w:r w:rsidRPr="00A7621C">
          <w:rPr>
            <w:rStyle w:val="Hypertextovprepojenie"/>
            <w:i/>
            <w:iCs/>
            <w:color w:val="auto"/>
            <w:vertAlign w:val="superscript"/>
          </w:rPr>
          <w:t>41a</w:t>
        </w:r>
        <w:r w:rsidRPr="00A7621C">
          <w:rPr>
            <w:rStyle w:val="Hypertextovprepojenie"/>
            <w:i/>
            <w:iCs/>
            <w:color w:val="auto"/>
          </w:rPr>
          <w:t>)</w:t>
        </w:r>
      </w:hyperlink>
      <w:r w:rsidRPr="00A7621C">
        <w:rPr>
          <w:i/>
          <w:iCs/>
        </w:rPr>
        <w:t xml:space="preserve"> Zloženie monitorovacieho výboru upraví štatút monitorovacieho výboru tak, aby zástupcovia ostatných subjektov mali v monitorovacom výbore väčšinu hlasov; to neplatí pre operačný program Interact, program cezhraničnej spolupráce Slovenská republika – Česká republika, program cezhraničnej spolupráce Slovenská republika – Rakúsko. Riadiaci orgán môže zriadiť pri monitorovacom výbore komisiu najmä na plnenie úloh podľa </w:t>
      </w:r>
      <w:hyperlink r:id="rId12" w:anchor="paragraf-26" w:tooltip="Odkaz na predpis alebo ustanovenie" w:history="1">
        <w:r w:rsidRPr="00A7621C">
          <w:rPr>
            <w:rStyle w:val="Hypertextovprepojenie"/>
            <w:i/>
            <w:iCs/>
            <w:color w:val="auto"/>
          </w:rPr>
          <w:t>§ 26</w:t>
        </w:r>
      </w:hyperlink>
      <w:r w:rsidRPr="00A7621C">
        <w:rPr>
          <w:i/>
          <w:iCs/>
        </w:rPr>
        <w:t>. Riadiaci orgán na svojom webovom sídle zverejní zoznam členov monitorovacieho výboru, zoznam komisií zriadených pri monitorovacom výbore a členov týchto komisií.“</w:t>
      </w:r>
    </w:p>
    <w:p w14:paraId="2CD8AFA6" w14:textId="77777777" w:rsidR="002910AB" w:rsidRPr="00A7621C" w:rsidRDefault="002910AB" w:rsidP="002910AB">
      <w:pPr>
        <w:ind w:left="284"/>
        <w:jc w:val="both"/>
      </w:pPr>
      <w:r w:rsidRPr="00A7621C">
        <w:t> V súvislosti s novo zadefinovaným odsekom vznikla nejasnosť, či je nevyhnutné, aby sa stali členmi jednotlivých monitorovacích výborov aj všetky sprostredkovateľské orgány.</w:t>
      </w:r>
    </w:p>
    <w:p w14:paraId="0FD74907" w14:textId="77777777" w:rsidR="002910AB" w:rsidRPr="00A7621C" w:rsidRDefault="002910AB" w:rsidP="002910AB">
      <w:pPr>
        <w:ind w:left="284"/>
        <w:jc w:val="both"/>
      </w:pPr>
      <w:r w:rsidRPr="00A7621C">
        <w:t xml:space="preserve"> V zmysle dôvodovej správy k novele zákona o príspevku z EŠIF bolo účelom zmeny posilniť úlohu partnerov (podľa článku 5 všeobecného nariadenia) v monitorovacích výboroch: </w:t>
      </w:r>
    </w:p>
    <w:p w14:paraId="51193D3A" w14:textId="77777777" w:rsidR="002910AB" w:rsidRPr="00A7621C" w:rsidRDefault="002910AB" w:rsidP="002910AB">
      <w:pPr>
        <w:ind w:left="284"/>
        <w:jc w:val="both"/>
      </w:pPr>
      <w:r w:rsidRPr="00A7621C">
        <w:rPr>
          <w:i/>
          <w:iCs/>
          <w:u w:val="single"/>
        </w:rPr>
        <w:t>„K bodu 8</w:t>
      </w:r>
    </w:p>
    <w:p w14:paraId="504EAFF0" w14:textId="77777777" w:rsidR="002910AB" w:rsidRPr="00A7621C" w:rsidRDefault="002910AB" w:rsidP="002910AB">
      <w:pPr>
        <w:ind w:left="284"/>
        <w:jc w:val="both"/>
      </w:pPr>
      <w:r w:rsidRPr="00A7621C">
        <w:rPr>
          <w:i/>
          <w:iCs/>
        </w:rPr>
        <w:t>Ak má byť princíp partnerstva pri formovaní monitorovacích výborov naplnený, je potrebné zabezpečiť, že väčšinu členov monitorovacích výborov nebudú tvoriť zástupcovia štátnej správy - ministerstiev, ktorí sú súčasne riadiacimi orgánmi, resp. zástupcovia organizácií v ich zriaďovateľskej pôsobnosti.“</w:t>
      </w:r>
      <w:r w:rsidRPr="00A7621C">
        <w:t xml:space="preserve"> </w:t>
      </w:r>
    </w:p>
    <w:p w14:paraId="75C06A2B" w14:textId="77777777" w:rsidR="002910AB" w:rsidRPr="00A7621C" w:rsidRDefault="002910AB" w:rsidP="002910AB">
      <w:pPr>
        <w:ind w:left="284"/>
        <w:jc w:val="both"/>
      </w:pPr>
      <w:r w:rsidRPr="00A7621C">
        <w:t> Návrh bol novelizovaný na základe hromadnej pripomienky verejnosti, ktorá nedeklarovala žiadnu ambíciu zmeniť/upraviť vzájomné postavenie členov monitorovacích výborov, ktorí sú zástupcami štátnych organizácií.</w:t>
      </w:r>
    </w:p>
    <w:p w14:paraId="71B5E79B" w14:textId="77777777" w:rsidR="002910AB" w:rsidRPr="00A7621C" w:rsidRDefault="002910AB" w:rsidP="002910AB">
      <w:pPr>
        <w:ind w:left="284"/>
        <w:jc w:val="both"/>
      </w:pPr>
      <w:r w:rsidRPr="00A7621C">
        <w:t>S cieľom jednoznačného rozčlenenia členov monitorovacích výborov boli na základe hromadnej pripomienky verejnosti vytvorené dve skupiny členov – jednu skupinu tvoria subjekty štátnej správy, resp. subjekty, ktoré sú riadené subjektmi štátnej správy a druhú skupinu ostatné subjekty (partneri podľa článku 5 všeobecného nariadenia). Členením sa dosiahlo, že je jednoznačne možné ustanoviť nadpolovičnú väčšinu členov ostatných subjektov v monitorovacích výboroch.</w:t>
      </w:r>
    </w:p>
    <w:p w14:paraId="6B4F979B" w14:textId="0A63FE44" w:rsidR="002910AB" w:rsidRDefault="002910AB" w:rsidP="002910AB">
      <w:pPr>
        <w:ind w:left="284" w:firstLine="284"/>
        <w:jc w:val="both"/>
      </w:pPr>
      <w:r w:rsidRPr="00A7621C">
        <w:t> V § 7 odsek 5 zákona o príspevku z EŠIF sú vymenované v rámci 1. skupiny subjekty, ktoré môžu byť členmi monitorovacieho výboru. Neznamená to však, že členmi monitorovacieho výboru musia nevyhnutne byť všetky sprostredkovateľské orgány, všetky ostatné organizácie štátnej správy, ako aj všetky organizácie zriadené alebo založené riadiacim orgánom. Je na zodpovednosti riadiaceho orgánu, aby vybral spomedzi sprostredkovateľských orgánov, ostatných organizácií štátnej správy a nimi zriadených alebo založených právnických osôb iba relevantné subjekty.</w:t>
      </w:r>
      <w:r w:rsidRPr="00B65E72">
        <w:t xml:space="preserve"> </w:t>
      </w:r>
    </w:p>
    <w:p w14:paraId="27A662E5" w14:textId="7E765414" w:rsidR="008803B6" w:rsidRDefault="008803B6" w:rsidP="00EC2339">
      <w:pPr>
        <w:jc w:val="both"/>
      </w:pPr>
    </w:p>
    <w:p w14:paraId="61F94BC0" w14:textId="77777777" w:rsidR="008803B6" w:rsidRDefault="008803B6" w:rsidP="00EC2339">
      <w:pPr>
        <w:ind w:left="284"/>
        <w:jc w:val="both"/>
      </w:pPr>
      <w:r>
        <w:t xml:space="preserve">Obdobne, </w:t>
      </w:r>
      <w:r w:rsidRPr="00EC2339">
        <w:t>členmi monitorovacieho výboru OP nemusia byť zástupcovia všetkých riadiacich orgánov</w:t>
      </w:r>
      <w:r>
        <w:t>.</w:t>
      </w:r>
      <w:r w:rsidRPr="00EC2339">
        <w:t xml:space="preserve"> </w:t>
      </w:r>
      <w:r>
        <w:t>V</w:t>
      </w:r>
      <w:r w:rsidRPr="00EC2339">
        <w:t> zmysle § 7, odsek 5 zákona o príspevku z EŠIF ide o zástupcov „riadiaceho orgánu“ daného OP, nie všetkých riadiacich orgánov. Samozrejme je na</w:t>
      </w:r>
      <w:r>
        <w:t xml:space="preserve"> </w:t>
      </w:r>
      <w:r w:rsidRPr="00EC2339">
        <w:t xml:space="preserve">zvážení riadiaceho orgánu, ktoré ostatné riadiace orgány budú členmi MV s ohľadom na relevantnosť operačných programov. </w:t>
      </w:r>
    </w:p>
    <w:p w14:paraId="67781582" w14:textId="4196C100" w:rsidR="002910AB" w:rsidRPr="007B45EF" w:rsidRDefault="002910AB" w:rsidP="002910AB">
      <w:pPr>
        <w:autoSpaceDE w:val="0"/>
        <w:autoSpaceDN w:val="0"/>
        <w:spacing w:before="100" w:beforeAutospacing="1" w:after="100" w:afterAutospacing="1"/>
        <w:ind w:left="284"/>
        <w:jc w:val="both"/>
      </w:pPr>
      <w:r w:rsidRPr="006A59AA">
        <w:rPr>
          <w:i/>
        </w:rPr>
        <w:t>Zverejnené dňa:</w:t>
      </w:r>
      <w:r>
        <w:t xml:space="preserve"> 28.2.2018</w:t>
      </w:r>
      <w:r w:rsidR="008803B6">
        <w:t xml:space="preserve">. </w:t>
      </w:r>
      <w:r w:rsidR="008803B6" w:rsidRPr="00EC2339">
        <w:rPr>
          <w:i/>
        </w:rPr>
        <w:t>Zverejnenie doplnené dňa:</w:t>
      </w:r>
      <w:r w:rsidR="008803B6">
        <w:rPr>
          <w:i/>
        </w:rPr>
        <w:t xml:space="preserve"> </w:t>
      </w:r>
      <w:r w:rsidR="008803B6" w:rsidRPr="00EC2339">
        <w:t>31.5.2018</w:t>
      </w:r>
    </w:p>
    <w:p w14:paraId="6A100791" w14:textId="3FFEEAA7" w:rsidR="007B45EF" w:rsidRPr="00166A77" w:rsidRDefault="007B45EF" w:rsidP="00166A77">
      <w:pPr>
        <w:spacing w:before="100" w:beforeAutospacing="1" w:after="100" w:afterAutospacing="1"/>
        <w:ind w:left="284"/>
        <w:jc w:val="both"/>
        <w:rPr>
          <w:i/>
          <w:u w:val="single"/>
        </w:rPr>
      </w:pPr>
      <w:bookmarkStart w:id="69" w:name="kapitola_1323_3_ostatni"/>
      <w:r w:rsidRPr="00166A77">
        <w:rPr>
          <w:i/>
          <w:u w:val="single"/>
        </w:rPr>
        <w:t>Odsek 3</w:t>
      </w:r>
      <w:r w:rsidR="002910AB" w:rsidRPr="00166A77">
        <w:rPr>
          <w:i/>
          <w:u w:val="single"/>
        </w:rPr>
        <w:t xml:space="preserve"> (člen MV - ostatné subjekty)</w:t>
      </w:r>
      <w:r w:rsidRPr="00166A77">
        <w:rPr>
          <w:i/>
          <w:u w:val="single"/>
        </w:rPr>
        <w:t>:</w:t>
      </w:r>
      <w:bookmarkEnd w:id="69"/>
    </w:p>
    <w:bookmarkEnd w:id="68"/>
    <w:p w14:paraId="1AD90625" w14:textId="34A241D3" w:rsidR="007B45EF" w:rsidRDefault="007B45EF" w:rsidP="007B45EF">
      <w:pPr>
        <w:spacing w:before="100" w:beforeAutospacing="1" w:after="100" w:afterAutospacing="1"/>
        <w:ind w:left="284"/>
        <w:jc w:val="both"/>
      </w:pPr>
      <w:r>
        <w:rPr>
          <w:i/>
        </w:rPr>
        <w:t>O</w:t>
      </w:r>
      <w:r w:rsidRPr="00B87428">
        <w:rPr>
          <w:i/>
        </w:rPr>
        <w:t xml:space="preserve">tázka: </w:t>
      </w:r>
      <w:r>
        <w:t>Je</w:t>
      </w:r>
      <w:r w:rsidRPr="007B45EF">
        <w:t xml:space="preserve"> </w:t>
      </w:r>
      <w:r w:rsidRPr="00FE436E">
        <w:t>možn</w:t>
      </w:r>
      <w:r>
        <w:t>é</w:t>
      </w:r>
      <w:r w:rsidRPr="00FE436E">
        <w:t xml:space="preserve"> zástupcov samosprávnych krajov a verejných akademických inštitúcií (Slovenská akadémia vied, Slovenská rektorská konferencia, Rada vysokých škôl SR), považovať za rep</w:t>
      </w:r>
      <w:r>
        <w:t>rezentantov ostatných subjektov?</w:t>
      </w:r>
    </w:p>
    <w:p w14:paraId="0A5563E6" w14:textId="77777777" w:rsidR="007B45EF" w:rsidRPr="00FE436E" w:rsidRDefault="007B45EF" w:rsidP="007B45EF">
      <w:pPr>
        <w:ind w:firstLine="284"/>
        <w:jc w:val="both"/>
      </w:pPr>
      <w:r w:rsidRPr="00B65E72">
        <w:rPr>
          <w:i/>
        </w:rPr>
        <w:t>Usmernenie:</w:t>
      </w:r>
      <w:r w:rsidRPr="00B65E72">
        <w:t> </w:t>
      </w:r>
      <w:r w:rsidRPr="00FE436E">
        <w:t>Uvedené organizácie je možné považovať za reprezentantov ostatných subjektov.</w:t>
      </w:r>
    </w:p>
    <w:p w14:paraId="04DA07CD" w14:textId="7FA05679" w:rsidR="007B45EF" w:rsidRPr="00B65E72" w:rsidRDefault="007B45EF" w:rsidP="00166A77">
      <w:pPr>
        <w:autoSpaceDE w:val="0"/>
        <w:autoSpaceDN w:val="0"/>
        <w:spacing w:after="100" w:afterAutospacing="1"/>
        <w:ind w:left="284"/>
        <w:jc w:val="both"/>
      </w:pPr>
      <w:r w:rsidRPr="00FE436E">
        <w:t>Výnimkou by bola situácia, ak sú tieto organizácie zriadené alebo založené organizáciou štátnej správy, alebo ak sú vo vzťahu k operačnému programu, ku ktorému bol zriadený monitorovací výbor v pozícii sprostredkovateľského orgánu.</w:t>
      </w:r>
      <w:r w:rsidRPr="00B65E72">
        <w:t xml:space="preserve"> </w:t>
      </w:r>
    </w:p>
    <w:p w14:paraId="28A3F2B1" w14:textId="69E27AA9" w:rsidR="007B45EF" w:rsidRPr="007B45EF" w:rsidRDefault="007B45EF" w:rsidP="007B45EF">
      <w:pPr>
        <w:autoSpaceDE w:val="0"/>
        <w:autoSpaceDN w:val="0"/>
        <w:ind w:left="284"/>
        <w:jc w:val="both"/>
      </w:pPr>
      <w:r w:rsidRPr="006A59AA">
        <w:rPr>
          <w:i/>
        </w:rPr>
        <w:t>Zverejnené dňa:</w:t>
      </w:r>
      <w:r>
        <w:t xml:space="preserve"> 28.2.2018</w:t>
      </w:r>
    </w:p>
    <w:p w14:paraId="46DAA046" w14:textId="77777777" w:rsidR="00B650E5" w:rsidRDefault="00B650E5">
      <w:pPr>
        <w:pStyle w:val="SRK5"/>
      </w:pPr>
      <w:bookmarkStart w:id="70" w:name="_Toc453233957"/>
      <w:bookmarkStart w:id="71" w:name="_Toc501630009"/>
      <w:r>
        <w:t>1.3.2.3.1 Funkcie monitorovacieho výboru</w:t>
      </w:r>
      <w:bookmarkEnd w:id="70"/>
      <w:bookmarkEnd w:id="71"/>
    </w:p>
    <w:p w14:paraId="32B76D7B" w14:textId="618CFA25" w:rsidR="00B650E5" w:rsidRDefault="00B650E5" w:rsidP="009511F0">
      <w:pPr>
        <w:pStyle w:val="SRK5"/>
      </w:pPr>
      <w:bookmarkStart w:id="72" w:name="_Toc453233958"/>
      <w:bookmarkStart w:id="73" w:name="_Toc501630010"/>
      <w:r>
        <w:t xml:space="preserve">1.3.2.3.2 </w:t>
      </w:r>
      <w:r w:rsidRPr="00B80C21">
        <w:t>Komisia pri monitorovacom výbore</w:t>
      </w:r>
      <w:bookmarkEnd w:id="72"/>
      <w:bookmarkEnd w:id="73"/>
    </w:p>
    <w:p w14:paraId="41EFDA54" w14:textId="77777777" w:rsidR="00B650E5" w:rsidRPr="008C5647" w:rsidRDefault="00B650E5" w:rsidP="008C5647">
      <w:pPr>
        <w:pStyle w:val="SRK2"/>
      </w:pPr>
      <w:bookmarkStart w:id="74" w:name="_Toc453233959"/>
      <w:bookmarkStart w:id="75" w:name="_Toc501630011"/>
      <w:r w:rsidRPr="008C5647">
        <w:t>1.4 Elektronická komunikácia</w:t>
      </w:r>
      <w:bookmarkEnd w:id="74"/>
      <w:bookmarkEnd w:id="75"/>
    </w:p>
    <w:p w14:paraId="5064B47A" w14:textId="77777777" w:rsidR="00B650E5" w:rsidRDefault="00B650E5" w:rsidP="00227685">
      <w:pPr>
        <w:pStyle w:val="SRK1"/>
      </w:pPr>
      <w:bookmarkStart w:id="76" w:name="_Toc378947478"/>
      <w:bookmarkStart w:id="77" w:name="_Toc453233960"/>
      <w:bookmarkStart w:id="78" w:name="_Toc501630012"/>
      <w:r>
        <w:t>Časť 2</w:t>
      </w:r>
      <w:bookmarkEnd w:id="76"/>
      <w:r>
        <w:t xml:space="preserve"> </w:t>
      </w:r>
      <w:bookmarkStart w:id="79" w:name="_Toc378947479"/>
      <w:r>
        <w:t>Programovanie</w:t>
      </w:r>
      <w:bookmarkEnd w:id="77"/>
      <w:bookmarkEnd w:id="78"/>
      <w:bookmarkEnd w:id="79"/>
      <w:r>
        <w:t xml:space="preserve"> </w:t>
      </w:r>
    </w:p>
    <w:p w14:paraId="426C97D8" w14:textId="77777777" w:rsidR="00B650E5" w:rsidRDefault="00B650E5">
      <w:pPr>
        <w:pStyle w:val="SRK2"/>
        <w:rPr>
          <w:rStyle w:val="Nadpis1Char"/>
          <w:bCs/>
          <w:sz w:val="36"/>
          <w:szCs w:val="26"/>
        </w:rPr>
      </w:pPr>
      <w:bookmarkStart w:id="80" w:name="_Toc378947480"/>
      <w:bookmarkStart w:id="81" w:name="_Toc389595932"/>
      <w:bookmarkStart w:id="82" w:name="_Toc453233961"/>
      <w:bookmarkStart w:id="83" w:name="_Toc501630013"/>
      <w:bookmarkStart w:id="84" w:name="_Toc378947482"/>
      <w:r>
        <w:rPr>
          <w:rStyle w:val="Nadpis1Char"/>
          <w:bCs/>
          <w:sz w:val="36"/>
          <w:szCs w:val="26"/>
        </w:rPr>
        <w:t>2.1</w:t>
      </w:r>
      <w:r>
        <w:t xml:space="preserve"> </w:t>
      </w:r>
      <w:r>
        <w:rPr>
          <w:rStyle w:val="Nadpis1Char"/>
          <w:bCs/>
          <w:sz w:val="36"/>
          <w:szCs w:val="26"/>
        </w:rPr>
        <w:t>Príprava a zmena partnerskej dohody</w:t>
      </w:r>
      <w:bookmarkEnd w:id="80"/>
      <w:bookmarkEnd w:id="81"/>
      <w:bookmarkEnd w:id="82"/>
      <w:bookmarkEnd w:id="83"/>
    </w:p>
    <w:p w14:paraId="42F5BE89" w14:textId="77777777" w:rsidR="00B650E5" w:rsidRDefault="00B650E5" w:rsidP="00F250C1">
      <w:pPr>
        <w:pStyle w:val="SRK3"/>
      </w:pPr>
      <w:bookmarkStart w:id="85" w:name="_Toc389595933"/>
      <w:bookmarkStart w:id="86" w:name="_Toc453233962"/>
      <w:bookmarkStart w:id="87" w:name="_Toc501630014"/>
      <w:r>
        <w:t>2.1.1 Obsah partnerskej dohody</w:t>
      </w:r>
      <w:bookmarkEnd w:id="85"/>
      <w:bookmarkEnd w:id="86"/>
      <w:bookmarkEnd w:id="87"/>
    </w:p>
    <w:p w14:paraId="18B53027" w14:textId="77777777" w:rsidR="00B650E5" w:rsidRDefault="00B650E5" w:rsidP="00F250C1">
      <w:pPr>
        <w:pStyle w:val="SRK3"/>
      </w:pPr>
      <w:bookmarkStart w:id="88" w:name="_Toc389595934"/>
      <w:bookmarkStart w:id="89" w:name="_Toc453233963"/>
      <w:bookmarkStart w:id="90" w:name="_Toc501630015"/>
      <w:r>
        <w:t>2.1.2 Prijatie a zmena partnerskej dohody</w:t>
      </w:r>
      <w:bookmarkEnd w:id="88"/>
      <w:bookmarkEnd w:id="89"/>
      <w:bookmarkEnd w:id="90"/>
    </w:p>
    <w:p w14:paraId="2B4BA26E" w14:textId="77777777" w:rsidR="00B650E5" w:rsidRDefault="00B650E5">
      <w:pPr>
        <w:pStyle w:val="SRK2"/>
        <w:rPr>
          <w:rStyle w:val="Nadpis1Char"/>
          <w:bCs/>
          <w:sz w:val="36"/>
          <w:szCs w:val="26"/>
        </w:rPr>
      </w:pPr>
      <w:bookmarkStart w:id="91" w:name="_Toc378947481"/>
      <w:bookmarkStart w:id="92" w:name="_Toc389595935"/>
      <w:bookmarkStart w:id="93" w:name="_Toc453233964"/>
      <w:bookmarkStart w:id="94" w:name="_Toc501630016"/>
      <w:r>
        <w:rPr>
          <w:rStyle w:val="Nadpis1Char"/>
          <w:bCs/>
          <w:sz w:val="36"/>
          <w:szCs w:val="26"/>
        </w:rPr>
        <w:t>2.2</w:t>
      </w:r>
      <w:r>
        <w:t xml:space="preserve"> </w:t>
      </w:r>
      <w:r>
        <w:rPr>
          <w:rStyle w:val="Nadpis1Char"/>
          <w:bCs/>
          <w:sz w:val="36"/>
          <w:szCs w:val="26"/>
        </w:rPr>
        <w:t>Príprava a zmena operačných programov</w:t>
      </w:r>
      <w:bookmarkEnd w:id="91"/>
      <w:bookmarkEnd w:id="92"/>
      <w:bookmarkEnd w:id="93"/>
      <w:bookmarkEnd w:id="94"/>
    </w:p>
    <w:p w14:paraId="75D50EB1" w14:textId="77777777" w:rsidR="00B650E5" w:rsidRDefault="00B650E5" w:rsidP="00F250C1">
      <w:pPr>
        <w:pStyle w:val="SRK3"/>
      </w:pPr>
      <w:bookmarkStart w:id="95" w:name="_Toc389595936"/>
      <w:bookmarkStart w:id="96" w:name="_Toc453233965"/>
      <w:bookmarkStart w:id="97" w:name="_Toc501630017"/>
      <w:r>
        <w:t>2.2.1 Obsah operačného programu</w:t>
      </w:r>
      <w:bookmarkEnd w:id="95"/>
      <w:bookmarkEnd w:id="96"/>
      <w:bookmarkEnd w:id="97"/>
    </w:p>
    <w:p w14:paraId="15DC1D05" w14:textId="77777777" w:rsidR="00B650E5" w:rsidRDefault="00B650E5" w:rsidP="00F250C1">
      <w:pPr>
        <w:pStyle w:val="SRK3"/>
      </w:pPr>
      <w:bookmarkStart w:id="98" w:name="_Toc389595937"/>
      <w:bookmarkStart w:id="99" w:name="_Toc453233966"/>
      <w:bookmarkStart w:id="100" w:name="_Toc501630018"/>
      <w:r>
        <w:t>2.2.2 Prijatie a zmena operačného programu</w:t>
      </w:r>
      <w:bookmarkEnd w:id="98"/>
      <w:bookmarkEnd w:id="99"/>
      <w:bookmarkEnd w:id="100"/>
    </w:p>
    <w:p w14:paraId="3C8A1531" w14:textId="76D3CCEC" w:rsidR="00B650E5" w:rsidRDefault="00B650E5">
      <w:pPr>
        <w:pStyle w:val="SRK2"/>
        <w:rPr>
          <w:rStyle w:val="Nadpis1Char"/>
          <w:bCs/>
          <w:sz w:val="36"/>
          <w:szCs w:val="26"/>
        </w:rPr>
      </w:pPr>
      <w:bookmarkStart w:id="101" w:name="_Toc453233967"/>
      <w:bookmarkStart w:id="102" w:name="_Toc501630019"/>
      <w:r>
        <w:rPr>
          <w:rStyle w:val="Nadpis1Char"/>
          <w:bCs/>
          <w:sz w:val="36"/>
          <w:szCs w:val="26"/>
        </w:rPr>
        <w:lastRenderedPageBreak/>
        <w:t>2.3</w:t>
      </w:r>
      <w:r>
        <w:t xml:space="preserve"> </w:t>
      </w:r>
      <w:r>
        <w:rPr>
          <w:rStyle w:val="Nadpis1Char"/>
          <w:bCs/>
          <w:sz w:val="36"/>
          <w:szCs w:val="26"/>
        </w:rPr>
        <w:t xml:space="preserve">Riadiaca dokumentácia na úrovni </w:t>
      </w:r>
      <w:bookmarkEnd w:id="84"/>
      <w:r>
        <w:rPr>
          <w:rStyle w:val="Nadpis1Char"/>
          <w:bCs/>
          <w:sz w:val="36"/>
          <w:szCs w:val="26"/>
        </w:rPr>
        <w:t>operačného programu</w:t>
      </w:r>
      <w:bookmarkEnd w:id="101"/>
      <w:bookmarkEnd w:id="102"/>
    </w:p>
    <w:p w14:paraId="2CF0247C" w14:textId="77777777" w:rsidR="00B650E5" w:rsidRDefault="00B650E5" w:rsidP="00F250C1">
      <w:pPr>
        <w:pStyle w:val="SRK3"/>
      </w:pPr>
      <w:bookmarkStart w:id="103" w:name="_Toc378947483"/>
      <w:bookmarkStart w:id="104" w:name="_Toc453233968"/>
      <w:bookmarkStart w:id="105" w:name="_Toc501630020"/>
      <w:r>
        <w:t>2.3.1 Manuál procedúr</w:t>
      </w:r>
      <w:bookmarkEnd w:id="103"/>
      <w:bookmarkEnd w:id="104"/>
      <w:bookmarkEnd w:id="105"/>
    </w:p>
    <w:p w14:paraId="2538330B" w14:textId="5BCB0888" w:rsidR="00B650E5" w:rsidRDefault="00B650E5" w:rsidP="00F250C1">
      <w:pPr>
        <w:pStyle w:val="SRK3"/>
      </w:pPr>
      <w:bookmarkStart w:id="106" w:name="_Toc378947484"/>
      <w:bookmarkStart w:id="107" w:name="_Toc453233969"/>
      <w:bookmarkStart w:id="108" w:name="_Toc501630021"/>
      <w:r>
        <w:t>2.3.2 Opis systém</w:t>
      </w:r>
      <w:r w:rsidR="00FB1BE9">
        <w:t>ov</w:t>
      </w:r>
      <w:r>
        <w:t xml:space="preserve"> riadenia a kontroly</w:t>
      </w:r>
      <w:bookmarkEnd w:id="106"/>
      <w:bookmarkEnd w:id="107"/>
      <w:bookmarkEnd w:id="108"/>
    </w:p>
    <w:p w14:paraId="681C569A" w14:textId="444552E9" w:rsidR="00B650E5" w:rsidRDefault="00B650E5" w:rsidP="00F250C1">
      <w:pPr>
        <w:pStyle w:val="SRK3"/>
      </w:pPr>
      <w:bookmarkStart w:id="109" w:name="_Toc378947485"/>
      <w:bookmarkStart w:id="110" w:name="_Toc453233970"/>
      <w:bookmarkStart w:id="111" w:name="_Toc501630022"/>
      <w:r>
        <w:t xml:space="preserve">2.3.3 </w:t>
      </w:r>
      <w:bookmarkEnd w:id="109"/>
      <w:r>
        <w:t>Schémy pomoci</w:t>
      </w:r>
      <w:bookmarkEnd w:id="110"/>
      <w:bookmarkEnd w:id="111"/>
    </w:p>
    <w:p w14:paraId="732681C4" w14:textId="36C3F296" w:rsidR="00B650E5" w:rsidRDefault="00B650E5">
      <w:pPr>
        <w:pStyle w:val="SRK2"/>
        <w:rPr>
          <w:rStyle w:val="Nadpis1Char"/>
          <w:sz w:val="36"/>
          <w:szCs w:val="26"/>
        </w:rPr>
      </w:pPr>
      <w:bookmarkStart w:id="112" w:name="_Toc378947488"/>
      <w:bookmarkStart w:id="113" w:name="_Toc453233971"/>
      <w:bookmarkStart w:id="114" w:name="_Toc501630023"/>
      <w:r>
        <w:rPr>
          <w:rStyle w:val="Nadpis1Char"/>
          <w:bCs/>
          <w:sz w:val="36"/>
          <w:szCs w:val="26"/>
        </w:rPr>
        <w:t>2.4 Riadiaca dokumentácia pre výber a implementáciu projektov</w:t>
      </w:r>
      <w:bookmarkEnd w:id="112"/>
      <w:bookmarkEnd w:id="113"/>
      <w:bookmarkEnd w:id="114"/>
    </w:p>
    <w:p w14:paraId="0E9A335F" w14:textId="77777777" w:rsidR="00B650E5" w:rsidRDefault="00B650E5" w:rsidP="00F250C1">
      <w:pPr>
        <w:pStyle w:val="SRK3"/>
      </w:pPr>
      <w:bookmarkStart w:id="115" w:name="_Toc378947489"/>
      <w:bookmarkStart w:id="116" w:name="_Toc453233972"/>
      <w:bookmarkStart w:id="117" w:name="_Toc501630024"/>
      <w:r>
        <w:t>2.4.1 Formulár projektového zámeru</w:t>
      </w:r>
      <w:bookmarkEnd w:id="115"/>
      <w:bookmarkEnd w:id="116"/>
      <w:bookmarkEnd w:id="117"/>
    </w:p>
    <w:p w14:paraId="5F31E1AD" w14:textId="5112CBDF" w:rsidR="003A3A8D" w:rsidRPr="00166A77" w:rsidRDefault="003A3A8D" w:rsidP="00166A77">
      <w:pPr>
        <w:spacing w:before="100" w:beforeAutospacing="1" w:after="100" w:afterAutospacing="1"/>
        <w:ind w:left="284"/>
        <w:rPr>
          <w:i/>
          <w:u w:val="single"/>
        </w:rPr>
      </w:pPr>
      <w:bookmarkStart w:id="118" w:name="kapitola_241_6"/>
      <w:r w:rsidRPr="00166A77">
        <w:rPr>
          <w:i/>
          <w:u w:val="single"/>
        </w:rPr>
        <w:t>Odsek 6:</w:t>
      </w:r>
    </w:p>
    <w:bookmarkEnd w:id="118"/>
    <w:p w14:paraId="17AB9C7E" w14:textId="4DE9E064" w:rsidR="003A3A8D" w:rsidRDefault="003A3A8D" w:rsidP="00166A77">
      <w:pPr>
        <w:spacing w:before="100" w:beforeAutospacing="1" w:after="100" w:afterAutospacing="1"/>
        <w:ind w:left="284"/>
      </w:pPr>
      <w:r>
        <w:rPr>
          <w:i/>
        </w:rPr>
        <w:t>O</w:t>
      </w:r>
      <w:r w:rsidRPr="00B87428">
        <w:rPr>
          <w:i/>
        </w:rPr>
        <w:t xml:space="preserve">tázka: </w:t>
      </w:r>
      <w:r>
        <w:t>Stanovuje CKO záväzný vzor projektového zámeru?</w:t>
      </w:r>
    </w:p>
    <w:p w14:paraId="48268070" w14:textId="71CCC896" w:rsidR="003A3A8D" w:rsidRDefault="003A3A8D" w:rsidP="00166A77">
      <w:pPr>
        <w:autoSpaceDE w:val="0"/>
        <w:autoSpaceDN w:val="0"/>
        <w:spacing w:before="100" w:beforeAutospacing="1" w:after="100" w:afterAutospacing="1"/>
        <w:ind w:left="284"/>
        <w:jc w:val="both"/>
      </w:pPr>
      <w:r w:rsidRPr="00B65E72">
        <w:rPr>
          <w:i/>
        </w:rPr>
        <w:t xml:space="preserve">Usmernenie: </w:t>
      </w:r>
      <w:r w:rsidRPr="00FE436E">
        <w:t>Je v kompetencii RO pripraviť formulár projektového zámeru tak, aby spĺňal svoj cieľ - preukázať splnenie podmienok na vydanie kladnej hodnotiacej správy projektového zámeru a zároveň zbytočne nezaťažoval žiadateľa. CKO neplánuje vydať vzor formuláru projektového zámeru.</w:t>
      </w:r>
    </w:p>
    <w:p w14:paraId="10B2CE79" w14:textId="77777777" w:rsidR="003A3A8D" w:rsidRDefault="003A3A8D" w:rsidP="003A3A8D">
      <w:pPr>
        <w:autoSpaceDE w:val="0"/>
        <w:autoSpaceDN w:val="0"/>
        <w:spacing w:before="100" w:beforeAutospacing="1" w:after="100" w:afterAutospacing="1"/>
        <w:ind w:left="284"/>
        <w:jc w:val="both"/>
      </w:pPr>
      <w:r w:rsidRPr="006A59AA">
        <w:rPr>
          <w:i/>
        </w:rPr>
        <w:t>Zverejnené dňa:</w:t>
      </w:r>
      <w:r>
        <w:t xml:space="preserve"> 28.2.2018</w:t>
      </w:r>
    </w:p>
    <w:p w14:paraId="37F7CA3A" w14:textId="77777777" w:rsidR="00B650E5" w:rsidRDefault="00B650E5" w:rsidP="00F250C1">
      <w:pPr>
        <w:pStyle w:val="SRK3"/>
      </w:pPr>
      <w:bookmarkStart w:id="119" w:name="_Toc453233973"/>
      <w:bookmarkStart w:id="120" w:name="_Toc501630025"/>
      <w:r>
        <w:t>2.4.2 Formulár žiadosti o poskytnutie nenávratného finančného príspevk</w:t>
      </w:r>
      <w:bookmarkEnd w:id="119"/>
      <w:r>
        <w:t>u</w:t>
      </w:r>
      <w:bookmarkEnd w:id="120"/>
    </w:p>
    <w:p w14:paraId="1465FB6E" w14:textId="3BA49641" w:rsidR="00C85FF6" w:rsidRDefault="00C85FF6" w:rsidP="00DD6E4A">
      <w:pPr>
        <w:spacing w:before="120" w:after="120"/>
        <w:ind w:left="284"/>
        <w:jc w:val="both"/>
        <w:rPr>
          <w:i/>
          <w:u w:val="single"/>
        </w:rPr>
      </w:pPr>
      <w:bookmarkStart w:id="121" w:name="kapitola_242_12_2"/>
      <w:bookmarkEnd w:id="121"/>
      <w:r>
        <w:rPr>
          <w:i/>
          <w:u w:val="single"/>
        </w:rPr>
        <w:t xml:space="preserve">Odsek 12, bod 2 (PPP </w:t>
      </w:r>
      <w:r w:rsidR="00B704F6">
        <w:rPr>
          <w:i/>
          <w:u w:val="single"/>
        </w:rPr>
        <w:t>nebyť dlžníkom na daniach)</w:t>
      </w:r>
    </w:p>
    <w:p w14:paraId="276B6DF3" w14:textId="77777777" w:rsidR="00C85FF6" w:rsidRPr="00531A6C" w:rsidRDefault="00C85FF6" w:rsidP="00DD6E4A">
      <w:pPr>
        <w:autoSpaceDE w:val="0"/>
        <w:autoSpaceDN w:val="0"/>
        <w:spacing w:before="120" w:after="120" w:line="180" w:lineRule="atLeast"/>
        <w:ind w:left="284"/>
        <w:jc w:val="both"/>
      </w:pPr>
      <w:r w:rsidRPr="00531A6C">
        <w:rPr>
          <w:i/>
        </w:rPr>
        <w:t>Otázka:</w:t>
      </w:r>
      <w:r w:rsidRPr="00531A6C">
        <w:t xml:space="preserve"> </w:t>
      </w:r>
      <w:r>
        <w:t>Na</w:t>
      </w:r>
      <w:r w:rsidRPr="00531A6C">
        <w:t xml:space="preserve"> základe vyhláseného vyzvania pre národný projekt bola </w:t>
      </w:r>
      <w:r>
        <w:t>riadiacemu orgánu predložená</w:t>
      </w:r>
      <w:r w:rsidRPr="00531A6C">
        <w:t xml:space="preserve"> žiadosť o</w:t>
      </w:r>
      <w:r>
        <w:t xml:space="preserve"> NFP zo strany </w:t>
      </w:r>
      <w:r w:rsidRPr="00531A6C">
        <w:t>žiada</w:t>
      </w:r>
      <w:r>
        <w:t xml:space="preserve">teľa. Do uvedeného projektu sa </w:t>
      </w:r>
      <w:r w:rsidRPr="00531A6C">
        <w:t>zapoj</w:t>
      </w:r>
      <w:r>
        <w:t>ili aj</w:t>
      </w:r>
      <w:r w:rsidRPr="00531A6C">
        <w:t xml:space="preserve"> partneri, ktorí participujú na aktivitách projektu. </w:t>
      </w:r>
    </w:p>
    <w:p w14:paraId="5F65C596" w14:textId="77777777" w:rsidR="00C85FF6" w:rsidRDefault="00C85FF6" w:rsidP="00DD6E4A">
      <w:pPr>
        <w:autoSpaceDE w:val="0"/>
        <w:autoSpaceDN w:val="0"/>
        <w:spacing w:before="120" w:after="120" w:line="180" w:lineRule="atLeast"/>
        <w:ind w:left="284"/>
        <w:jc w:val="both"/>
      </w:pPr>
      <w:r w:rsidRPr="00531A6C">
        <w:t>V</w:t>
      </w:r>
      <w:r>
        <w:t xml:space="preserve"> </w:t>
      </w:r>
      <w:r w:rsidRPr="00531A6C">
        <w:t>súlade so Systémom riadenia EŠIF</w:t>
      </w:r>
      <w:r>
        <w:t xml:space="preserve"> </w:t>
      </w:r>
      <w:r w:rsidRPr="00531A6C">
        <w:t>ri</w:t>
      </w:r>
      <w:r>
        <w:t>adiaci orgán začal konanie o Žiadosti o NFP – administratívne overenie, na základe ktorého zistil, že partner projektu má nevymáhateľný nedoplatok na daniach, vedených miestne príslušným daňovým úradom z dôvodu premlčania a zániku práva vymáhať daňový nedoplatok.</w:t>
      </w:r>
    </w:p>
    <w:p w14:paraId="5E5A022D" w14:textId="77777777" w:rsidR="00C85FF6" w:rsidRPr="00531A6C" w:rsidRDefault="00C85FF6" w:rsidP="00DD6E4A">
      <w:pPr>
        <w:autoSpaceDE w:val="0"/>
        <w:autoSpaceDN w:val="0"/>
        <w:spacing w:before="120" w:after="120" w:line="180" w:lineRule="atLeast"/>
        <w:ind w:left="284"/>
        <w:jc w:val="both"/>
      </w:pPr>
      <w:r>
        <w:t xml:space="preserve">Je potvrdenie miestneho daňového úradu o tom, že uvedený nedoplatok „je nevymáhateľný“, dostatočná podmienka </w:t>
      </w:r>
      <w:r w:rsidRPr="00531A6C">
        <w:t>poskytnutia príspevku „Podmienka nebyť dlžníkom na daniach, vedených miestne príslušným daňovým úradom“</w:t>
      </w:r>
      <w:r>
        <w:t>?</w:t>
      </w:r>
    </w:p>
    <w:p w14:paraId="64099D84" w14:textId="77777777" w:rsidR="00C85FF6" w:rsidRPr="00531A6C" w:rsidRDefault="00C85FF6" w:rsidP="00DD6E4A">
      <w:pPr>
        <w:ind w:left="284"/>
        <w:jc w:val="both"/>
      </w:pPr>
      <w:r w:rsidRPr="00531A6C">
        <w:rPr>
          <w:i/>
        </w:rPr>
        <w:t>Usmernenie</w:t>
      </w:r>
    </w:p>
    <w:p w14:paraId="5FECBC53" w14:textId="512C7A5C" w:rsidR="00C85FF6" w:rsidRPr="00531A6C" w:rsidRDefault="00C85FF6" w:rsidP="00DD6E4A">
      <w:pPr>
        <w:ind w:left="284"/>
        <w:jc w:val="both"/>
      </w:pPr>
      <w:r w:rsidRPr="00531A6C">
        <w:t>Cieľom podmienky poskytnutia príspevku „Podmienka nebyť dlžníkom na daniach, vedených miestne príslušným daňovým úradom“ je uistenie pre poskytovateľa, aby neposkytol prostriedky n</w:t>
      </w:r>
      <w:r>
        <w:t>enávratného finančného príspevku</w:t>
      </w:r>
      <w:r w:rsidRPr="00531A6C">
        <w:t xml:space="preserve"> subjektu, ktorý nemá vysporiadané vzťahy voči daňovému úradu. V</w:t>
      </w:r>
      <w:r>
        <w:t xml:space="preserve"> </w:t>
      </w:r>
      <w:r w:rsidRPr="00531A6C">
        <w:t xml:space="preserve">praxi sa preto podmienka nebyť dlžníkom musí vnímať </w:t>
      </w:r>
      <w:r>
        <w:t>v rozsahu, či subjekt žiadateľa</w:t>
      </w:r>
      <w:r w:rsidRPr="00531A6C">
        <w:t>/partnera má záväzok voči Daňovému úradu a</w:t>
      </w:r>
      <w:r>
        <w:t xml:space="preserve"> </w:t>
      </w:r>
      <w:r w:rsidRPr="00531A6C">
        <w:t>Daňový úrad evid</w:t>
      </w:r>
      <w:r>
        <w:t>uje pohľadávku voči žiadateľovi</w:t>
      </w:r>
      <w:r w:rsidRPr="00531A6C">
        <w:t xml:space="preserve">/partnerovi. </w:t>
      </w:r>
      <w:r>
        <w:t>Ak</w:t>
      </w:r>
      <w:r w:rsidRPr="00531A6C">
        <w:t xml:space="preserve"> </w:t>
      </w:r>
      <w:r>
        <w:t>d</w:t>
      </w:r>
      <w:r w:rsidRPr="00531A6C">
        <w:t xml:space="preserve">aňový </w:t>
      </w:r>
      <w:r>
        <w:t>úrad potvrdil</w:t>
      </w:r>
      <w:r w:rsidRPr="00531A6C">
        <w:t xml:space="preserve">, že </w:t>
      </w:r>
      <w:r>
        <w:t>subjekt nemá vymáhateľný nedoplatok v</w:t>
      </w:r>
      <w:r w:rsidRPr="00531A6C">
        <w:t xml:space="preserve">o všeobecnosti je </w:t>
      </w:r>
      <w:r>
        <w:t>možné uviesť, že podmienka</w:t>
      </w:r>
      <w:r w:rsidRPr="00531A6C">
        <w:t xml:space="preserve"> poskytnutia príspevku „nebyť dlžníkom...“ </w:t>
      </w:r>
      <w:r>
        <w:t>je z</w:t>
      </w:r>
      <w:r w:rsidR="00DD6E4A">
        <w:t> </w:t>
      </w:r>
      <w:r w:rsidRPr="00531A6C">
        <w:t>pohľadu dotk</w:t>
      </w:r>
      <w:r>
        <w:t>nutého subjektu verejnej správy splnená</w:t>
      </w:r>
      <w:r w:rsidRPr="00531A6C">
        <w:t>.</w:t>
      </w:r>
    </w:p>
    <w:p w14:paraId="55234A36" w14:textId="45E2E510" w:rsidR="00C85FF6" w:rsidRPr="00B04D96" w:rsidRDefault="00C85FF6" w:rsidP="00DD6E4A">
      <w:pPr>
        <w:spacing w:before="120" w:after="120"/>
        <w:ind w:left="284"/>
        <w:jc w:val="both"/>
        <w:rPr>
          <w:i/>
        </w:rPr>
      </w:pPr>
      <w:r>
        <w:rPr>
          <w:i/>
        </w:rPr>
        <w:lastRenderedPageBreak/>
        <w:t>Zverejnené dňa: 27.4.2018</w:t>
      </w:r>
    </w:p>
    <w:p w14:paraId="0524FCEB" w14:textId="187EB03D" w:rsidR="003A3A8D" w:rsidRPr="00166A77" w:rsidRDefault="003A3A8D" w:rsidP="00166A77">
      <w:pPr>
        <w:spacing w:before="100" w:beforeAutospacing="1" w:after="100" w:afterAutospacing="1"/>
        <w:ind w:left="284"/>
        <w:jc w:val="both"/>
        <w:rPr>
          <w:i/>
          <w:u w:val="single"/>
        </w:rPr>
      </w:pPr>
      <w:bookmarkStart w:id="122" w:name="kapitola_242_12"/>
      <w:bookmarkEnd w:id="122"/>
      <w:r w:rsidRPr="00166A77">
        <w:rPr>
          <w:i/>
          <w:u w:val="single"/>
        </w:rPr>
        <w:t>Odsek 12 (PPP neporušenie zákazu nelegálneho zamestnávania):</w:t>
      </w:r>
    </w:p>
    <w:p w14:paraId="6C994E51" w14:textId="7BE87CC8" w:rsidR="003A3A8D" w:rsidRPr="00A7621C" w:rsidRDefault="003A3A8D" w:rsidP="00166A77">
      <w:pPr>
        <w:spacing w:before="100" w:beforeAutospacing="1"/>
        <w:ind w:left="284"/>
        <w:jc w:val="both"/>
        <w:rPr>
          <w:i/>
          <w:iCs/>
        </w:rPr>
      </w:pPr>
      <w:r>
        <w:rPr>
          <w:i/>
        </w:rPr>
        <w:t>O</w:t>
      </w:r>
      <w:r w:rsidRPr="00B87428">
        <w:rPr>
          <w:i/>
        </w:rPr>
        <w:t xml:space="preserve">tázka: </w:t>
      </w:r>
      <w:r>
        <w:t>Je</w:t>
      </w:r>
      <w:r w:rsidRPr="003A3A8D">
        <w:t xml:space="preserve"> možné zmierniť podmienk</w:t>
      </w:r>
      <w:r>
        <w:t xml:space="preserve">u poskytnutia príspevku </w:t>
      </w:r>
      <w:r w:rsidRPr="003A3A8D">
        <w:t xml:space="preserve">neporušenia zákazu nelegálnej práce a nelegálneho zamestnávania za obdobie 5 rokov predchádzajúcich podaniu ŽoNFP </w:t>
      </w:r>
      <w:r w:rsidRPr="00A7621C">
        <w:t>(stanoven</w:t>
      </w:r>
      <w:r>
        <w:t>ú</w:t>
      </w:r>
      <w:r w:rsidRPr="00A7621C">
        <w:t xml:space="preserve"> v </w:t>
      </w:r>
      <w:r>
        <w:t>S</w:t>
      </w:r>
      <w:r w:rsidRPr="00A7621C">
        <w:t>ystéme riadenia EŠIF)</w:t>
      </w:r>
      <w:r>
        <w:t xml:space="preserve">? </w:t>
      </w:r>
      <w:r w:rsidRPr="00A7621C">
        <w:t>Zákon o rozpočtových pravidlách v ustanovení § 8a uvádza:</w:t>
      </w:r>
      <w:r>
        <w:t xml:space="preserve"> </w:t>
      </w:r>
      <w:r w:rsidRPr="00A7621C">
        <w:rPr>
          <w:i/>
          <w:iCs/>
        </w:rPr>
        <w:t xml:space="preserve">„Dotáciu podľa odseku 1 možno poskytnúť žiadateľovi, ak... neporušil v predchádzajúcich </w:t>
      </w:r>
      <w:r w:rsidRPr="00A7621C">
        <w:rPr>
          <w:b/>
          <w:bCs/>
          <w:i/>
          <w:iCs/>
          <w:u w:val="single"/>
        </w:rPr>
        <w:t>troch rokoch</w:t>
      </w:r>
      <w:r w:rsidRPr="00A7621C">
        <w:rPr>
          <w:i/>
          <w:iCs/>
        </w:rPr>
        <w:t xml:space="preserve"> zákaz nelegálneho zamestnávania.“</w:t>
      </w:r>
    </w:p>
    <w:p w14:paraId="5B2E7B25" w14:textId="5A0914B4" w:rsidR="003A3A8D" w:rsidRDefault="003A3A8D" w:rsidP="003A3A8D">
      <w:pPr>
        <w:pStyle w:val="Odsekzoznamu"/>
        <w:numPr>
          <w:ilvl w:val="0"/>
          <w:numId w:val="419"/>
        </w:numPr>
        <w:jc w:val="both"/>
        <w:rPr>
          <w:i/>
          <w:iCs/>
        </w:rPr>
      </w:pPr>
      <w:r w:rsidRPr="00A7621C">
        <w:t>Môže RO zmierniť predmetnú podmienku tak, že príspevok sa poskytne len žiadateľovi, ktorý</w:t>
      </w:r>
      <w:r w:rsidRPr="003A3A8D">
        <w:rPr>
          <w:i/>
          <w:iCs/>
        </w:rPr>
        <w:t xml:space="preserve"> neporušil v predchádzajúcich </w:t>
      </w:r>
      <w:r w:rsidRPr="003A3A8D">
        <w:rPr>
          <w:b/>
          <w:bCs/>
          <w:i/>
          <w:iCs/>
          <w:u w:val="single"/>
        </w:rPr>
        <w:t>troch rokoch</w:t>
      </w:r>
      <w:r w:rsidRPr="003A3A8D">
        <w:rPr>
          <w:i/>
          <w:iCs/>
        </w:rPr>
        <w:t xml:space="preserve"> zákaz nelegálneho zamestnávania?</w:t>
      </w:r>
    </w:p>
    <w:p w14:paraId="5707D9F8" w14:textId="77777777" w:rsidR="003A3A8D" w:rsidRPr="003A3A8D" w:rsidRDefault="003A3A8D" w:rsidP="003A3A8D">
      <w:pPr>
        <w:pStyle w:val="Odsekzoznamu"/>
        <w:numPr>
          <w:ilvl w:val="0"/>
          <w:numId w:val="419"/>
        </w:numPr>
        <w:jc w:val="both"/>
        <w:rPr>
          <w:i/>
          <w:iCs/>
        </w:rPr>
      </w:pPr>
      <w:r w:rsidRPr="00A7621C">
        <w:t>Môže RO nastaviť výzvu tak, že žiadateľ bude povin</w:t>
      </w:r>
      <w:r>
        <w:t>ný splniť túto podmienku až pred </w:t>
      </w:r>
      <w:r w:rsidRPr="00A7621C">
        <w:t>uzavretím zmluvy o NFP, a teda RO vydá rozhodnutie o schválení s podmienkou? (napr. prijímateľ porušil zákaz nelegálneho zamestnávania pred 2,5 rokmi</w:t>
      </w:r>
      <w:r>
        <w:t>,</w:t>
      </w:r>
      <w:r w:rsidRPr="00A7621C">
        <w:t xml:space="preserve"> RO preto vydá rozhodnutie o schválení s podmienkou, že zmluvu o NFP uzavrie až po uplynutí 0,5 roka)</w:t>
      </w:r>
      <w:r>
        <w:t>.</w:t>
      </w:r>
      <w:r w:rsidRPr="00A7621C">
        <w:t xml:space="preserve"> </w:t>
      </w:r>
    </w:p>
    <w:p w14:paraId="402ACAC5" w14:textId="41C1AD36" w:rsidR="003A3A8D" w:rsidRPr="003A3A8D" w:rsidRDefault="003A3A8D" w:rsidP="003A3A8D">
      <w:pPr>
        <w:pStyle w:val="Odsekzoznamu"/>
        <w:numPr>
          <w:ilvl w:val="0"/>
          <w:numId w:val="419"/>
        </w:numPr>
        <w:jc w:val="both"/>
        <w:rPr>
          <w:i/>
          <w:iCs/>
        </w:rPr>
      </w:pPr>
      <w:r w:rsidRPr="00A7621C">
        <w:t>Iná alternatíva k prípadu podľa otázky č.</w:t>
      </w:r>
      <w:r w:rsidR="00476116">
        <w:t xml:space="preserve"> </w:t>
      </w:r>
      <w:r w:rsidRPr="00A7621C">
        <w:t>2: Môže RO vydať rozhodnutie o schválení (s</w:t>
      </w:r>
      <w:r>
        <w:t> </w:t>
      </w:r>
      <w:r w:rsidRPr="00A7621C">
        <w:t>podmienkou) a následne hneď uzatvoriť zmluvu o NFP s tým, že prijímateľ bude na základe zmluvy o NFP oprávnený podať žiadosť o platbu až po uplynutí 0,5 roka?</w:t>
      </w:r>
      <w:r>
        <w:t xml:space="preserve"> </w:t>
      </w:r>
      <w:r w:rsidRPr="00A7621C">
        <w:t>Vychádzame zo</w:t>
      </w:r>
      <w:r>
        <w:t> </w:t>
      </w:r>
      <w:r w:rsidRPr="00A7621C">
        <w:t>znenia vyššie citovaného zákona, ktorý týmto postupom nebude porušený. Dotácia sa v každom prípade poskytne až na základe žiadosti o platbu, pričom tá bude na RO doručená až v momente, keď uplynie stanovená doba (5 resp. 3 roky).</w:t>
      </w:r>
    </w:p>
    <w:p w14:paraId="07B2AABD" w14:textId="77777777" w:rsidR="003A3A8D" w:rsidRPr="003A3A8D" w:rsidRDefault="003A3A8D" w:rsidP="003A3A8D">
      <w:pPr>
        <w:pStyle w:val="Odsekzoznamu"/>
        <w:numPr>
          <w:ilvl w:val="0"/>
          <w:numId w:val="419"/>
        </w:numPr>
        <w:jc w:val="both"/>
        <w:rPr>
          <w:i/>
          <w:iCs/>
        </w:rPr>
      </w:pPr>
      <w:r w:rsidRPr="00A7621C">
        <w:t>V prípade kladnej odpovede na otázku č.</w:t>
      </w:r>
      <w:r>
        <w:t xml:space="preserve"> </w:t>
      </w:r>
      <w:r w:rsidRPr="00A7621C">
        <w:t>3, je možné takýto postup aplikovať aj v podobných prípadoch týkajúcich sa iných podmienok poskytnutia príspevku?</w:t>
      </w:r>
      <w:r>
        <w:t xml:space="preserve"> </w:t>
      </w:r>
    </w:p>
    <w:p w14:paraId="72A0BC88" w14:textId="3F228661" w:rsidR="003A3A8D" w:rsidRDefault="003A3A8D" w:rsidP="00166A77">
      <w:pPr>
        <w:autoSpaceDE w:val="0"/>
        <w:autoSpaceDN w:val="0"/>
        <w:spacing w:before="100" w:beforeAutospacing="1"/>
        <w:ind w:left="357"/>
        <w:jc w:val="both"/>
      </w:pPr>
      <w:r w:rsidRPr="003A3A8D">
        <w:rPr>
          <w:i/>
        </w:rPr>
        <w:t xml:space="preserve">Usmernenie: </w:t>
      </w:r>
    </w:p>
    <w:p w14:paraId="6644C940" w14:textId="55551B14" w:rsidR="003A3A8D" w:rsidRPr="00A7621C" w:rsidRDefault="003A3A8D" w:rsidP="003A3A8D">
      <w:pPr>
        <w:pStyle w:val="Odsekzoznamu"/>
        <w:numPr>
          <w:ilvl w:val="0"/>
          <w:numId w:val="420"/>
        </w:numPr>
        <w:jc w:val="both"/>
      </w:pPr>
      <w:r>
        <w:t>P</w:t>
      </w:r>
      <w:r w:rsidRPr="00A7621C">
        <w:t>odmienky poskytnutia príspevku, uvedené v kapitole 2.4.2, odsek 12 Systému riadenia EŠIF majú v zmysle odseku 11 odporúčací charakter, zákon o príspevku z EŠIF nestanovuje podmienk</w:t>
      </w:r>
      <w:r>
        <w:t>u</w:t>
      </w:r>
      <w:r w:rsidRPr="00A7621C">
        <w:t xml:space="preserve"> neporušenia zákazu nelegálnej práce a nelegálneho zamestnávania za obdobie 5 rokov predchádzajúcich podaniu ŽoNFP.</w:t>
      </w:r>
    </w:p>
    <w:p w14:paraId="56C52F97" w14:textId="40B6A03E" w:rsidR="003A3A8D" w:rsidRPr="00A7621C" w:rsidRDefault="003A3A8D" w:rsidP="003A3A8D">
      <w:pPr>
        <w:pStyle w:val="Odsekzoznamu"/>
        <w:numPr>
          <w:ilvl w:val="0"/>
          <w:numId w:val="420"/>
        </w:numPr>
        <w:jc w:val="both"/>
      </w:pPr>
      <w:r w:rsidRPr="00A7621C">
        <w:t>RO môže nastaviť výzvu tak, že žiadateľ bude povinný splniť túto podmienku až pred</w:t>
      </w:r>
      <w:r>
        <w:t> </w:t>
      </w:r>
      <w:r w:rsidRPr="00A7621C">
        <w:t>uzavretím zmluvy o poskytnutí NFP. Konštrukciu v 2. vete však nepovažujeme za</w:t>
      </w:r>
      <w:r w:rsidR="00476116">
        <w:t> </w:t>
      </w:r>
      <w:r w:rsidRPr="00A7621C">
        <w:t>správnu.</w:t>
      </w:r>
    </w:p>
    <w:p w14:paraId="03D91263" w14:textId="5A975050" w:rsidR="003A3A8D" w:rsidRPr="00A7621C" w:rsidRDefault="003A3A8D" w:rsidP="003A3A8D">
      <w:pPr>
        <w:pStyle w:val="Odsekzoznamu"/>
        <w:numPr>
          <w:ilvl w:val="0"/>
          <w:numId w:val="420"/>
        </w:numPr>
        <w:jc w:val="both"/>
      </w:pPr>
      <w:r w:rsidRPr="00A7621C">
        <w:t>Žiadateľ je povinný splniť podmienky poskytnutia príspevku pred zaslaním písomného návrhu na uzavretie zmluvy o poskytnutí NFP zo strany RO (§ 25, odsek 5 písm. b) zákona o príspevku z EŠIF).</w:t>
      </w:r>
    </w:p>
    <w:p w14:paraId="4122083A" w14:textId="77777777" w:rsidR="003A3A8D" w:rsidRPr="00A7621C" w:rsidRDefault="003A3A8D" w:rsidP="003A3A8D">
      <w:pPr>
        <w:pStyle w:val="Odsekzoznamu"/>
        <w:numPr>
          <w:ilvl w:val="0"/>
          <w:numId w:val="420"/>
        </w:numPr>
        <w:jc w:val="both"/>
      </w:pPr>
      <w:r w:rsidRPr="00A7621C">
        <w:t>Viď odpoveď na otázku č. 3.</w:t>
      </w:r>
    </w:p>
    <w:p w14:paraId="22274133" w14:textId="6D609AC8" w:rsidR="003A3A8D" w:rsidRDefault="003A3A8D" w:rsidP="003A3A8D">
      <w:pPr>
        <w:spacing w:before="100" w:beforeAutospacing="1" w:after="100" w:afterAutospacing="1"/>
        <w:ind w:firstLine="357"/>
        <w:jc w:val="both"/>
      </w:pPr>
      <w:r w:rsidRPr="003A3A8D">
        <w:rPr>
          <w:i/>
        </w:rPr>
        <w:t>Zverejnené dňa:</w:t>
      </w:r>
      <w:r>
        <w:t xml:space="preserve"> 28.2.2018</w:t>
      </w:r>
    </w:p>
    <w:p w14:paraId="2E1EEA1C" w14:textId="0C343310" w:rsidR="00F7578C" w:rsidRDefault="00F7578C" w:rsidP="003A3A8D">
      <w:pPr>
        <w:spacing w:before="100" w:beforeAutospacing="1" w:after="100" w:afterAutospacing="1"/>
        <w:ind w:firstLine="357"/>
        <w:jc w:val="both"/>
        <w:rPr>
          <w:ins w:id="123" w:author="Autor"/>
          <w:i/>
          <w:u w:val="single"/>
        </w:rPr>
      </w:pPr>
      <w:bookmarkStart w:id="124" w:name="kapitola_242_12_datum"/>
      <w:bookmarkEnd w:id="124"/>
      <w:ins w:id="125" w:author="Autor">
        <w:r w:rsidRPr="00F250C1">
          <w:rPr>
            <w:i/>
            <w:u w:val="single"/>
          </w:rPr>
          <w:t>Odsek 12 (PPP neporušenie zákazu nelegálneho zamestnávania):</w:t>
        </w:r>
      </w:ins>
    </w:p>
    <w:p w14:paraId="4997A3E2" w14:textId="22756644" w:rsidR="00F7578C" w:rsidRDefault="00F7578C" w:rsidP="00F250C1">
      <w:pPr>
        <w:spacing w:before="100" w:beforeAutospacing="1" w:after="100" w:afterAutospacing="1"/>
        <w:ind w:left="357"/>
        <w:jc w:val="both"/>
        <w:rPr>
          <w:ins w:id="126" w:author="Autor"/>
        </w:rPr>
      </w:pPr>
      <w:ins w:id="127" w:author="Autor">
        <w:r>
          <w:rPr>
            <w:i/>
          </w:rPr>
          <w:t xml:space="preserve">Otázka: </w:t>
        </w:r>
        <w:r w:rsidRPr="0043611F">
          <w:t>Ktorý dátum je rozhodujúci pri posudzovaní podmienky poskytnutia príspevku neporušenia zákazu nelegálnej práce a nelegálneho zamestnávania? Dátum, ktorý je uvedený v</w:t>
        </w:r>
        <w:r>
          <w:t> </w:t>
        </w:r>
        <w:r w:rsidRPr="0043611F">
          <w:t>protokole a zázname o výsledku inšpekcie práce alebo dátum nadobudnutia právoplatnosti rozhodnutia vo veci</w:t>
        </w:r>
        <w:r>
          <w:t>?</w:t>
        </w:r>
      </w:ins>
    </w:p>
    <w:p w14:paraId="4A3C3669" w14:textId="29C97BC9" w:rsidR="00F7578C" w:rsidRDefault="00F7578C" w:rsidP="00F250C1">
      <w:pPr>
        <w:spacing w:before="100" w:beforeAutospacing="1" w:after="100" w:afterAutospacing="1"/>
        <w:ind w:left="357"/>
        <w:jc w:val="both"/>
        <w:rPr>
          <w:ins w:id="128" w:author="Autor"/>
          <w:i/>
        </w:rPr>
      </w:pPr>
      <w:ins w:id="129" w:author="Autor">
        <w:r>
          <w:rPr>
            <w:i/>
          </w:rPr>
          <w:t>Usmernenie:</w:t>
        </w:r>
      </w:ins>
    </w:p>
    <w:p w14:paraId="319E91D5" w14:textId="5FF7D83B" w:rsidR="00F7578C" w:rsidRDefault="00F7578C" w:rsidP="00F250C1">
      <w:pPr>
        <w:ind w:left="357"/>
        <w:jc w:val="both"/>
        <w:rPr>
          <w:ins w:id="130" w:author="Autor"/>
        </w:rPr>
      </w:pPr>
      <w:ins w:id="131" w:author="Autor">
        <w:r w:rsidRPr="0043611F">
          <w:lastRenderedPageBreak/>
          <w:t>Rozhodujúci dátum pri posudzovaní podmienky poskytnutia príspevku neporušenia zákazu nelegálnej práce a nelegálneho zamestnávania je dátum kontroly, kedy bolo zistené nelegálne zamestnávanie a nie dátum, kedy bol za uvedené zistenie udelený postih.</w:t>
        </w:r>
      </w:ins>
    </w:p>
    <w:p w14:paraId="422F485E" w14:textId="222EFB83" w:rsidR="00FE382C" w:rsidRPr="00F250C1" w:rsidRDefault="00FE382C" w:rsidP="00FE382C">
      <w:pPr>
        <w:spacing w:before="100" w:beforeAutospacing="1" w:after="100" w:afterAutospacing="1"/>
        <w:ind w:firstLine="357"/>
        <w:jc w:val="both"/>
        <w:rPr>
          <w:ins w:id="132" w:author="Autor"/>
          <w:i/>
        </w:rPr>
      </w:pPr>
      <w:ins w:id="133" w:author="Autor">
        <w:r w:rsidRPr="003A3A8D">
          <w:rPr>
            <w:i/>
          </w:rPr>
          <w:t>Zverejnené dňa:</w:t>
        </w:r>
        <w:r w:rsidRPr="00F250C1">
          <w:t xml:space="preserve"> </w:t>
        </w:r>
        <w:r>
          <w:t>31.7</w:t>
        </w:r>
        <w:r w:rsidRPr="00F250C1">
          <w:t>.2018</w:t>
        </w:r>
      </w:ins>
    </w:p>
    <w:p w14:paraId="7360DF08" w14:textId="77777777" w:rsidR="00B650E5" w:rsidRDefault="00B650E5" w:rsidP="0045286B">
      <w:pPr>
        <w:pStyle w:val="SRK4"/>
      </w:pPr>
      <w:bookmarkStart w:id="134" w:name="_Toc453233974"/>
      <w:bookmarkStart w:id="135" w:name="_Toc501630026"/>
      <w:r>
        <w:t>2.4.2.1 Opis projektu</w:t>
      </w:r>
      <w:bookmarkEnd w:id="134"/>
      <w:bookmarkEnd w:id="135"/>
    </w:p>
    <w:p w14:paraId="67E0E183" w14:textId="77777777" w:rsidR="00B650E5" w:rsidRDefault="00B650E5" w:rsidP="00F250C1">
      <w:pPr>
        <w:pStyle w:val="SRK3"/>
      </w:pPr>
      <w:bookmarkStart w:id="136" w:name="_Toc378947490"/>
      <w:bookmarkStart w:id="137" w:name="_Toc453233975"/>
      <w:bookmarkStart w:id="138" w:name="_Toc501630027"/>
      <w:r>
        <w:t>2.4.3 Kritériá pre výber projektov</w:t>
      </w:r>
      <w:bookmarkEnd w:id="136"/>
      <w:bookmarkEnd w:id="137"/>
      <w:bookmarkEnd w:id="138"/>
      <w:r>
        <w:t xml:space="preserve"> </w:t>
      </w:r>
    </w:p>
    <w:p w14:paraId="059C6353" w14:textId="2541097B" w:rsidR="00B650E5" w:rsidRDefault="00B650E5" w:rsidP="0045286B">
      <w:pPr>
        <w:pStyle w:val="SRK4"/>
      </w:pPr>
      <w:bookmarkStart w:id="139" w:name="_Toc453233976"/>
      <w:bookmarkStart w:id="140" w:name="_Toc501630028"/>
      <w:r>
        <w:t>2.4.3.1 Kritériá pre posúdenie projektových zámerov</w:t>
      </w:r>
      <w:bookmarkEnd w:id="139"/>
      <w:bookmarkEnd w:id="140"/>
    </w:p>
    <w:p w14:paraId="7F0EE382" w14:textId="77777777" w:rsidR="00B650E5" w:rsidRDefault="00B650E5" w:rsidP="0045286B">
      <w:pPr>
        <w:pStyle w:val="SRK4"/>
      </w:pPr>
      <w:bookmarkStart w:id="141" w:name="_Toc453233977"/>
      <w:bookmarkStart w:id="142" w:name="_Toc501630029"/>
      <w:r>
        <w:t>2.4.3.2 Hodnotiace kritériá žiadostí o poskytnutie nenávratného finančného príspevk</w:t>
      </w:r>
      <w:bookmarkEnd w:id="141"/>
      <w:r>
        <w:t>u</w:t>
      </w:r>
      <w:bookmarkEnd w:id="142"/>
    </w:p>
    <w:p w14:paraId="1F754C06" w14:textId="42DC5BA4" w:rsidR="00343A03" w:rsidRDefault="00343A03" w:rsidP="00DD6E4A">
      <w:pPr>
        <w:spacing w:before="120" w:after="120"/>
        <w:ind w:left="426"/>
        <w:jc w:val="both"/>
        <w:rPr>
          <w:i/>
          <w:u w:val="single"/>
        </w:rPr>
      </w:pPr>
      <w:bookmarkStart w:id="143" w:name="kapitola_2432_1"/>
      <w:bookmarkStart w:id="144" w:name="_Toc453233978"/>
      <w:bookmarkStart w:id="145" w:name="_Toc501630030"/>
      <w:r>
        <w:rPr>
          <w:i/>
          <w:u w:val="single"/>
        </w:rPr>
        <w:t xml:space="preserve">Odsek 1, </w:t>
      </w:r>
      <w:r w:rsidR="00C3652B">
        <w:rPr>
          <w:i/>
          <w:u w:val="single"/>
        </w:rPr>
        <w:t>písm. d</w:t>
      </w:r>
      <w:del w:id="146" w:author="Autor">
        <w:r w:rsidR="00C3652B">
          <w:rPr>
            <w:i/>
            <w:u w:val="single"/>
          </w:rPr>
          <w:delText>)</w:delText>
        </w:r>
      </w:del>
    </w:p>
    <w:bookmarkEnd w:id="143"/>
    <w:p w14:paraId="71F257F8" w14:textId="454278E0" w:rsidR="00343A03" w:rsidRPr="00012F51" w:rsidRDefault="00343A03" w:rsidP="00DD6E4A">
      <w:pPr>
        <w:ind w:left="426"/>
        <w:jc w:val="both"/>
        <w:rPr>
          <w:bCs/>
        </w:rPr>
      </w:pPr>
      <w:r w:rsidRPr="00487534">
        <w:rPr>
          <w:i/>
        </w:rPr>
        <w:t>Otázka:</w:t>
      </w:r>
      <w:r w:rsidRPr="00487534">
        <w:t xml:space="preserve"> </w:t>
      </w:r>
      <w:r>
        <w:t xml:space="preserve">V </w:t>
      </w:r>
      <w:r w:rsidRPr="00012F51">
        <w:t>Metodickom pokyne</w:t>
      </w:r>
      <w:r>
        <w:t xml:space="preserve"> CKO č. 7 k </w:t>
      </w:r>
      <w:r w:rsidRPr="00012F51">
        <w:t>vypracovaniu finančnej analý</w:t>
      </w:r>
      <w:r>
        <w:t xml:space="preserve">zy projektu, analýzy nákladov a </w:t>
      </w:r>
      <w:r w:rsidRPr="00012F51">
        <w:t>prínosov projektu a</w:t>
      </w:r>
      <w:r>
        <w:t xml:space="preserve"> </w:t>
      </w:r>
      <w:r w:rsidRPr="00012F51">
        <w:t>finančnej analýzy žiadateľa o</w:t>
      </w:r>
      <w:r>
        <w:t xml:space="preserve"> </w:t>
      </w:r>
      <w:r w:rsidRPr="00012F51">
        <w:t>NFP v</w:t>
      </w:r>
      <w:r>
        <w:t xml:space="preserve"> </w:t>
      </w:r>
      <w:r w:rsidRPr="00012F51">
        <w:t>programovom období 2014 – 2020, verzia 3, sa v</w:t>
      </w:r>
      <w:r>
        <w:t xml:space="preserve"> </w:t>
      </w:r>
      <w:r w:rsidRPr="00012F51">
        <w:t xml:space="preserve">kapitole 2.1.9 </w:t>
      </w:r>
      <w:r w:rsidRPr="00012F51">
        <w:rPr>
          <w:i/>
          <w:iCs/>
        </w:rPr>
        <w:t xml:space="preserve">Určenie finančnej udržateľnosti </w:t>
      </w:r>
      <w:r w:rsidRPr="00012F51">
        <w:t xml:space="preserve">uvádza, že „Žiadateľ má ukázať, </w:t>
      </w:r>
      <w:r w:rsidRPr="00012F51">
        <w:rPr>
          <w:bCs/>
        </w:rPr>
        <w:t>akým spôsobom budú zdroje finančných prostriedkov dôsledne rok za rokom pokrývať vyplatené prostriedky</w:t>
      </w:r>
      <w:r w:rsidRPr="00012F51">
        <w:t xml:space="preserve">. </w:t>
      </w:r>
      <w:r w:rsidRPr="00012F51">
        <w:rPr>
          <w:bCs/>
        </w:rPr>
        <w:t>Udržateľnosť nastane</w:t>
      </w:r>
      <w:r w:rsidRPr="00012F51">
        <w:t>, pokiaľ čistý (nediskontovaný</w:t>
      </w:r>
      <w:r w:rsidRPr="00012F51">
        <w:rPr>
          <w:bCs/>
        </w:rPr>
        <w:t>) kumulovaný cashflow vykazuje vo všetkých rokoch kladné hodnoty</w:t>
      </w:r>
      <w:r w:rsidRPr="00012F51">
        <w:t xml:space="preserve">... V prípade operácie, na ktorú sa nevzťahujú požiadavky uvedené v článku 61 nariadenia (EÚ) č. 1303/2013, alebo </w:t>
      </w:r>
      <w:r w:rsidRPr="00012F51">
        <w:rPr>
          <w:bCs/>
        </w:rPr>
        <w:t>vždy, keď sa v</w:t>
      </w:r>
      <w:r w:rsidR="00DD6E4A">
        <w:rPr>
          <w:bCs/>
        </w:rPr>
        <w:t> </w:t>
      </w:r>
      <w:r w:rsidRPr="00012F51">
        <w:rPr>
          <w:bCs/>
        </w:rPr>
        <w:t>budúcnosti projektujú záporné peňažné toky, musí sa uviesť, ako budú pokryté náklady, s</w:t>
      </w:r>
      <w:r w:rsidR="00DD6E4A">
        <w:rPr>
          <w:bCs/>
        </w:rPr>
        <w:t> </w:t>
      </w:r>
      <w:r w:rsidRPr="00012F51">
        <w:rPr>
          <w:bCs/>
        </w:rPr>
        <w:t>jednoznačným dlhodobým záväzkom prijímateľa/prevádzkovateľa, že poskytne primerané financovanie z iných zdrojov na zabezpečenie udržateľnosti projektu.“</w:t>
      </w:r>
    </w:p>
    <w:p w14:paraId="7925C478" w14:textId="77777777" w:rsidR="00343A03" w:rsidRPr="00012F51" w:rsidRDefault="00343A03" w:rsidP="00DD6E4A">
      <w:pPr>
        <w:ind w:left="426"/>
        <w:jc w:val="both"/>
        <w:rPr>
          <w:bCs/>
        </w:rPr>
      </w:pPr>
    </w:p>
    <w:p w14:paraId="38EF27B4" w14:textId="77777777" w:rsidR="00343A03" w:rsidRPr="003F43BE" w:rsidRDefault="00343A03" w:rsidP="00DD6E4A">
      <w:pPr>
        <w:pStyle w:val="Odsekzoznamu"/>
        <w:ind w:left="426"/>
        <w:jc w:val="both"/>
      </w:pPr>
      <w:r w:rsidRPr="003F43BE">
        <w:t xml:space="preserve">Je </w:t>
      </w:r>
      <w:r>
        <w:t xml:space="preserve">v </w:t>
      </w:r>
      <w:r w:rsidRPr="003F43BE">
        <w:t xml:space="preserve">prípade finančnej analýzy žiadateľa - obce, z ktorej vyplýva, že kumulovaný cashflow vykazuje vo všetkých rokoch referenčného obdobia záporné hodnoty postačujúce pri predložení Žiadosti o NFP </w:t>
      </w:r>
      <w:r w:rsidRPr="003F43BE">
        <w:rPr>
          <w:bCs/>
        </w:rPr>
        <w:t>preukázať krytie tohto záporného deficitu iba čestným vyhlásením</w:t>
      </w:r>
      <w:r w:rsidRPr="003F43BE">
        <w:t>, v ktorom starosta obce vyhlási, že zabezpečí finančné prostriedky na prevádzku projektu po ukončení jeho realizácie a pokrytie ostatných nákladov za účelom zabezpečenia udržateľnosti projektu počas obdobia minimálne 5 rokov od ukončenia realizácie projektu?</w:t>
      </w:r>
    </w:p>
    <w:p w14:paraId="49D304D3" w14:textId="77777777" w:rsidR="00343A03" w:rsidRPr="003F43BE" w:rsidRDefault="00343A03" w:rsidP="00DD6E4A">
      <w:pPr>
        <w:pStyle w:val="Odsekzoznamu"/>
        <w:ind w:left="426"/>
        <w:jc w:val="both"/>
      </w:pPr>
      <w:r w:rsidRPr="003F43BE">
        <w:t>V prípade, ak je postačujúce čestné vyhlásenie žiadateľa, má následne žiadate</w:t>
      </w:r>
      <w:r>
        <w:t xml:space="preserve">ľ/ prijímateľ – obec v konaní o </w:t>
      </w:r>
      <w:r w:rsidRPr="003F43BE">
        <w:t>žiadosti, resp. vo fáze implementácie projektu alebo po ukončení realizácie projektu povinnosť preukazovať relevantným dokumentom (napr. uznesenie</w:t>
      </w:r>
      <w:r>
        <w:t xml:space="preserve"> obce, úverový prísľub, výpis z </w:t>
      </w:r>
      <w:r w:rsidRPr="003F43BE">
        <w:t>banky a</w:t>
      </w:r>
      <w:r>
        <w:t xml:space="preserve"> </w:t>
      </w:r>
      <w:r w:rsidRPr="003F43BE">
        <w:t>pod.), že má dostatok finančných prostriedkov nielen na spolufinancovanie projektu, ale aj na jeho prevádzku, a má RO povinnosť overovať tieto skutočnosti?</w:t>
      </w:r>
    </w:p>
    <w:p w14:paraId="4F691E93" w14:textId="77777777" w:rsidR="00343A03" w:rsidRPr="00DD6E4A" w:rsidRDefault="00343A03" w:rsidP="00DD6E4A">
      <w:pPr>
        <w:autoSpaceDE w:val="0"/>
        <w:autoSpaceDN w:val="0"/>
        <w:spacing w:before="100" w:beforeAutospacing="1"/>
        <w:ind w:left="357"/>
        <w:jc w:val="both"/>
      </w:pPr>
      <w:r>
        <w:rPr>
          <w:i/>
        </w:rPr>
        <w:t xml:space="preserve">Usmernenie: </w:t>
      </w:r>
      <w:r w:rsidRPr="00DD6E4A">
        <w:t>Z pohľadu udržateľnosti je potrebné subjekty ako sú napr. štátne rozpočtové organizácie, obce, vyššie územné celky posudzovať špecificky, a to z dôvodu, že podmienka udržateľnosti má z pohľadu poskytovateľa zabezpečiť udržateľnosť výsledkov projektu počas vymedzeného obdobia. Špecifikom uvedených subjektov je, že za všetky ich záväzky zodpovedá alebo ručí štát (§2 zákona č. 7/2005 Z. z. o konkurze a reštrukturalizácii a o zmene a doplnení niektorých zákonov). Z tohto dôvodu považujeme čestné vyhlásenie obce za postačujúce uistenie krytia záväzku udržateľnosti výsledkov projektu. Upozorňujeme však, že analyzovanie finančného zdravia žiadateľa (obce) má zo strany CKO odporúčací charakter a je na zodpovednosti RO, akým spôsobom ho vykoná.</w:t>
      </w:r>
    </w:p>
    <w:p w14:paraId="263D4186" w14:textId="74644DDC" w:rsidR="00343A03" w:rsidRDefault="00343A03" w:rsidP="00DD6E4A">
      <w:pPr>
        <w:spacing w:before="100" w:beforeAutospacing="1" w:after="100" w:afterAutospacing="1"/>
        <w:ind w:firstLine="357"/>
        <w:jc w:val="both"/>
        <w:rPr>
          <w:i/>
        </w:rPr>
      </w:pPr>
      <w:r>
        <w:rPr>
          <w:i/>
        </w:rPr>
        <w:t xml:space="preserve">Zverejnené dňa: </w:t>
      </w:r>
      <w:r w:rsidRPr="00DD6E4A">
        <w:t>27.4.2018</w:t>
      </w:r>
    </w:p>
    <w:p w14:paraId="0EF58B0D" w14:textId="77777777" w:rsidR="00B650E5" w:rsidRDefault="00B650E5" w:rsidP="0045286B">
      <w:pPr>
        <w:pStyle w:val="SRK4"/>
      </w:pPr>
      <w:r>
        <w:lastRenderedPageBreak/>
        <w:t>2.4.3.3 Výberové kritériá žiadostí o poskytnutie nenávratného finančného príspevk</w:t>
      </w:r>
      <w:bookmarkEnd w:id="144"/>
      <w:r>
        <w:t>u</w:t>
      </w:r>
      <w:bookmarkEnd w:id="145"/>
    </w:p>
    <w:p w14:paraId="1C09CDA9" w14:textId="77777777" w:rsidR="00B650E5" w:rsidRDefault="00B650E5" w:rsidP="0045286B">
      <w:pPr>
        <w:pStyle w:val="SRK4"/>
      </w:pPr>
      <w:bookmarkStart w:id="147" w:name="_Toc453233979"/>
      <w:bookmarkStart w:id="148" w:name="_Toc501630031"/>
      <w:r>
        <w:t>2.4.3.4 Príručka pre odborných hodnotiteľov</w:t>
      </w:r>
      <w:bookmarkEnd w:id="147"/>
      <w:bookmarkEnd w:id="148"/>
    </w:p>
    <w:p w14:paraId="6B889706" w14:textId="77777777" w:rsidR="00B650E5" w:rsidRDefault="00B650E5" w:rsidP="00F250C1">
      <w:pPr>
        <w:pStyle w:val="SRK3"/>
      </w:pPr>
      <w:bookmarkStart w:id="149" w:name="_Toc453233980"/>
      <w:bookmarkStart w:id="150" w:name="_Toc501630032"/>
      <w:bookmarkStart w:id="151" w:name="_Toc378947491"/>
      <w:r>
        <w:t>2.4.4 Príručka pre žiadateľa</w:t>
      </w:r>
      <w:bookmarkEnd w:id="149"/>
      <w:bookmarkEnd w:id="150"/>
      <w:r>
        <w:t xml:space="preserve"> </w:t>
      </w:r>
      <w:bookmarkEnd w:id="151"/>
    </w:p>
    <w:p w14:paraId="1F524FF4" w14:textId="1696987F" w:rsidR="00B650E5" w:rsidRPr="00F250C1" w:rsidRDefault="00B650E5" w:rsidP="00F250C1">
      <w:pPr>
        <w:pStyle w:val="SRK3"/>
      </w:pPr>
      <w:bookmarkStart w:id="152" w:name="_Toc453233981"/>
      <w:bookmarkStart w:id="153" w:name="_Toc501630033"/>
      <w:r w:rsidRPr="00F250C1">
        <w:t>2.4.5 Príručka pre prijímateľa</w:t>
      </w:r>
      <w:bookmarkEnd w:id="152"/>
      <w:bookmarkEnd w:id="153"/>
    </w:p>
    <w:p w14:paraId="01C5702B" w14:textId="77777777" w:rsidR="00B650E5" w:rsidRDefault="00B650E5" w:rsidP="00F250C1">
      <w:pPr>
        <w:pStyle w:val="SRK3"/>
      </w:pPr>
      <w:bookmarkStart w:id="154" w:name="_Toc453233982"/>
      <w:bookmarkStart w:id="155" w:name="_Toc501630034"/>
      <w:bookmarkStart w:id="156" w:name="_Toc378947492"/>
      <w:r>
        <w:t>2.4.6 Merateľné ukazovatele</w:t>
      </w:r>
      <w:bookmarkEnd w:id="154"/>
      <w:bookmarkEnd w:id="155"/>
    </w:p>
    <w:p w14:paraId="2C34D6DF" w14:textId="77777777" w:rsidR="00B650E5" w:rsidRDefault="00B650E5" w:rsidP="0045286B">
      <w:pPr>
        <w:pStyle w:val="SRK4"/>
      </w:pPr>
      <w:bookmarkStart w:id="157" w:name="_Toc453233983"/>
      <w:bookmarkStart w:id="158" w:name="_Toc501630035"/>
      <w:r>
        <w:t>2.4.6.1 Merateľné ukazovatele na úrovni projektov</w:t>
      </w:r>
      <w:bookmarkEnd w:id="157"/>
      <w:bookmarkEnd w:id="158"/>
    </w:p>
    <w:p w14:paraId="29264078" w14:textId="77777777" w:rsidR="00B650E5" w:rsidRDefault="00B650E5">
      <w:pPr>
        <w:pStyle w:val="SRK5"/>
      </w:pPr>
      <w:bookmarkStart w:id="159" w:name="_Toc453233984"/>
      <w:bookmarkStart w:id="160" w:name="_Toc501630036"/>
      <w:r>
        <w:t>2.4.6.1.1 Používanie merateľných ukazovateľov projektu pri predkladaní ŽoNFP a počas implementácie projektu</w:t>
      </w:r>
      <w:bookmarkEnd w:id="159"/>
      <w:bookmarkEnd w:id="160"/>
    </w:p>
    <w:p w14:paraId="18171492" w14:textId="2016C1C5" w:rsidR="00B650E5" w:rsidRDefault="0053588C" w:rsidP="00C139C6">
      <w:pPr>
        <w:pStyle w:val="SRK4"/>
      </w:pPr>
      <w:del w:id="161" w:author="Autor">
        <w:r>
          <w:rPr>
            <w:noProof/>
          </w:rPr>
          <mc:AlternateContent>
            <mc:Choice Requires="wps">
              <w:drawing>
                <wp:anchor distT="0" distB="0" distL="114300" distR="114300" simplePos="0" relativeHeight="251671552" behindDoc="0" locked="0" layoutInCell="1" allowOverlap="1" wp14:anchorId="24145DFD" wp14:editId="3C6667F6">
                  <wp:simplePos x="0" y="0"/>
                  <wp:positionH relativeFrom="column">
                    <wp:posOffset>-452755</wp:posOffset>
                  </wp:positionH>
                  <wp:positionV relativeFrom="paragraph">
                    <wp:posOffset>2591435</wp:posOffset>
                  </wp:positionV>
                  <wp:extent cx="635" cy="635"/>
                  <wp:effectExtent l="0" t="0" r="0" b="0"/>
                  <wp:wrapNone/>
                  <wp:docPr id="2" name="Blok text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 cy="635"/>
                          </a:xfrm>
                          <a:prstGeom prst="rect">
                            <a:avLst/>
                          </a:prstGeom>
                          <a:solidFill>
                            <a:srgbClr val="4F81BD"/>
                          </a:solidFill>
                          <a:ln w="25400" cap="flat" cmpd="sng" algn="ctr">
                            <a:noFill/>
                            <a:prstDash val="solid"/>
                          </a:ln>
                          <a:effectLst/>
                        </wps:spPr>
                        <wps:txbx>
                          <w:txbxContent>
                            <w:p w14:paraId="1AB46950" w14:textId="77777777" w:rsidR="00EC439D" w:rsidRDefault="00EC439D">
                              <w:pPr>
                                <w:jc w:val="center"/>
                                <w:rPr>
                                  <w:del w:id="162" w:author="Autor"/>
                                </w:rPr>
                              </w:pPr>
                              <w:del w:id="163" w:author="Autor">
                                <w:r>
                                  <w:delText>Merateľné ukazovatele výstupu</w:delText>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4145DFD" id="_x0000_t202" coordsize="21600,21600" o:spt="202" path="m,l,21600r21600,l21600,xe">
                  <v:stroke joinstyle="miter"/>
                  <v:path gradientshapeok="t" o:connecttype="rect"/>
                </v:shapetype>
                <v:shape id="Blok textu 6" o:spid="_x0000_s1027" type="#_x0000_t202" style="position:absolute;left:0;text-align:left;margin-left:-35.65pt;margin-top:204.05pt;width:.0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" fillcolor="#4f81bd" stroked="f" strokeweight="2pt">
                  <v:path arrowok="t"/>
                  <v:textbox>
                    <w:txbxContent>
                      <w:p w14:paraId="1AB46950" w14:textId="77777777" w:rsidR="00EC439D" w:rsidRDefault="00EC439D">
                        <w:pPr>
                          <w:jc w:val="center"/>
                          <w:rPr>
                            <w:del w:id="164" w:author="Autor"/>
                          </w:rPr>
                        </w:pPr>
                        <w:del w:id="165" w:author="Autor">
                          <w:r>
                            <w:delText>Merateľné ukazovatele výstupu</w:delText>
                          </w:r>
                        </w:del>
                      </w:p>
                    </w:txbxContent>
                  </v:textbox>
                </v:shape>
              </w:pict>
            </mc:Fallback>
          </mc:AlternateContent>
        </w:r>
      </w:del>
      <w:ins w:id="166" w:author="Autor">
        <w:r>
          <w:rPr>
            <w:noProof/>
          </w:rPr>
          <mc:AlternateContent>
            <mc:Choice Requires="wps">
              <w:drawing>
                <wp:anchor distT="0" distB="0" distL="114300" distR="114300" simplePos="0" relativeHeight="251661824" behindDoc="0" locked="0" layoutInCell="1" allowOverlap="1" wp14:anchorId="1DFE9B00" wp14:editId="2092EEBC">
                  <wp:simplePos x="0" y="0"/>
                  <wp:positionH relativeFrom="column">
                    <wp:posOffset>-452755</wp:posOffset>
                  </wp:positionH>
                  <wp:positionV relativeFrom="paragraph">
                    <wp:posOffset>2591435</wp:posOffset>
                  </wp:positionV>
                  <wp:extent cx="635" cy="635"/>
                  <wp:effectExtent l="0" t="0" r="0" b="0"/>
                  <wp:wrapNone/>
                  <wp:docPr id="1071" name="Blok text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 cy="635"/>
                          </a:xfrm>
                          <a:prstGeom prst="rect">
                            <a:avLst/>
                          </a:prstGeom>
                          <a:solidFill>
                            <a:srgbClr val="4F81BD"/>
                          </a:solidFill>
                          <a:ln w="25400" cap="flat" cmpd="sng" algn="ctr">
                            <a:noFill/>
                            <a:prstDash val="solid"/>
                          </a:ln>
                          <a:effectLst/>
                        </wps:spPr>
                        <wps:txbx>
                          <w:txbxContent>
                            <w:p w14:paraId="42FC7F81" w14:textId="77777777" w:rsidR="00EC439D" w:rsidRDefault="00EC439D">
                              <w:pPr>
                                <w:jc w:val="center"/>
                                <w:rPr>
                                  <w:ins w:id="167" w:author="Autor"/>
                                </w:rPr>
                              </w:pPr>
                              <w:ins w:id="168" w:author="Autor">
                                <w:r>
                                  <w:t>Merateľné ukazovatele výstupu</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DFE9B00" id="_x0000_s1028" type="#_x0000_t202" style="position:absolute;left:0;text-align:left;margin-left:-35.65pt;margin-top:204.05pt;width:.05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" fillcolor="#4f81bd" stroked="f" strokeweight="2pt">
                  <v:path arrowok="t"/>
                  <v:textbox>
                    <w:txbxContent>
                      <w:p w14:paraId="42FC7F81" w14:textId="77777777" w:rsidR="00EC439D" w:rsidRDefault="00EC439D">
                        <w:pPr>
                          <w:jc w:val="center"/>
                          <w:rPr>
                            <w:ins w:id="169" w:author="Autor"/>
                          </w:rPr>
                        </w:pPr>
                        <w:ins w:id="170" w:author="Autor">
                          <w:r>
                            <w:t>Merateľné ukazovatele výstupu</w:t>
                          </w:r>
                        </w:ins>
                      </w:p>
                    </w:txbxContent>
                  </v:textbox>
                </v:shape>
              </w:pict>
            </mc:Fallback>
          </mc:AlternateContent>
        </w:r>
      </w:ins>
      <w:bookmarkStart w:id="171" w:name="_Toc453233985"/>
      <w:bookmarkStart w:id="172" w:name="_Toc501630037"/>
      <w:r w:rsidR="00B650E5">
        <w:t>2.4.6.2 Číselník merateľných ukazovateľov</w:t>
      </w:r>
      <w:bookmarkEnd w:id="171"/>
      <w:bookmarkEnd w:id="172"/>
    </w:p>
    <w:p w14:paraId="3ED588FF" w14:textId="77777777" w:rsidR="00B650E5" w:rsidRDefault="00B650E5" w:rsidP="00F250C1">
      <w:pPr>
        <w:pStyle w:val="SRK3"/>
      </w:pPr>
      <w:bookmarkStart w:id="173" w:name="_Toc453233986"/>
      <w:bookmarkStart w:id="174" w:name="_Toc501630038"/>
      <w:r>
        <w:t>2.4.7 Ďalšia dokumentácia na úrovni projektov</w:t>
      </w:r>
      <w:bookmarkEnd w:id="173"/>
      <w:bookmarkEnd w:id="174"/>
      <w:r>
        <w:t xml:space="preserve"> </w:t>
      </w:r>
    </w:p>
    <w:p w14:paraId="6921E7A4" w14:textId="3E121BD8" w:rsidR="00B650E5" w:rsidRDefault="00B650E5">
      <w:pPr>
        <w:pStyle w:val="SRK2"/>
        <w:rPr>
          <w:rStyle w:val="Nadpis1Char"/>
          <w:sz w:val="36"/>
          <w:szCs w:val="26"/>
        </w:rPr>
      </w:pPr>
      <w:bookmarkStart w:id="175" w:name="_Toc453233987"/>
      <w:bookmarkStart w:id="176" w:name="_Toc501630039"/>
      <w:r>
        <w:rPr>
          <w:rStyle w:val="Nadpis1Char"/>
          <w:sz w:val="36"/>
          <w:szCs w:val="26"/>
        </w:rPr>
        <w:t>2.5 Výber odborných hodnotiteľov</w:t>
      </w:r>
      <w:bookmarkEnd w:id="156"/>
      <w:r>
        <w:rPr>
          <w:rStyle w:val="Nadpis1Char"/>
          <w:sz w:val="36"/>
          <w:szCs w:val="26"/>
        </w:rPr>
        <w:t xml:space="preserve"> v procese odborného hodnotenia</w:t>
      </w:r>
      <w:bookmarkEnd w:id="175"/>
      <w:bookmarkEnd w:id="176"/>
    </w:p>
    <w:p w14:paraId="36D588AB" w14:textId="77777777" w:rsidR="00B650E5" w:rsidRDefault="00B650E5" w:rsidP="00227685">
      <w:pPr>
        <w:pStyle w:val="SRK1"/>
      </w:pPr>
      <w:bookmarkStart w:id="177" w:name="_Toc378947493"/>
      <w:bookmarkStart w:id="178" w:name="_Toc453233988"/>
      <w:bookmarkStart w:id="179" w:name="_Toc501630040"/>
      <w:r>
        <w:t>Časť 3</w:t>
      </w:r>
      <w:bookmarkEnd w:id="177"/>
      <w:r>
        <w:t xml:space="preserve"> </w:t>
      </w:r>
      <w:bookmarkStart w:id="180" w:name="_Toc378947494"/>
      <w:r>
        <w:t>Implementácia operačných programov</w:t>
      </w:r>
      <w:bookmarkEnd w:id="178"/>
      <w:bookmarkEnd w:id="179"/>
      <w:bookmarkEnd w:id="180"/>
    </w:p>
    <w:p w14:paraId="38E8DA18" w14:textId="77777777" w:rsidR="00B650E5" w:rsidRDefault="00B650E5">
      <w:pPr>
        <w:pStyle w:val="SRK2"/>
        <w:rPr>
          <w:rStyle w:val="Nadpis1Char"/>
          <w:bCs/>
          <w:sz w:val="36"/>
          <w:szCs w:val="26"/>
        </w:rPr>
      </w:pPr>
      <w:bookmarkStart w:id="181" w:name="_Toc378954330"/>
      <w:bookmarkStart w:id="182" w:name="_Toc378947495"/>
      <w:bookmarkStart w:id="183" w:name="_Toc453233989"/>
      <w:bookmarkStart w:id="184" w:name="_Toc501630041"/>
      <w:bookmarkStart w:id="185" w:name="kapitola_31"/>
      <w:r>
        <w:rPr>
          <w:rStyle w:val="Nadpis1Char"/>
          <w:bCs/>
          <w:sz w:val="36"/>
          <w:szCs w:val="26"/>
        </w:rPr>
        <w:t>3.1 Výzvy – spoločné ustanovenia</w:t>
      </w:r>
      <w:bookmarkEnd w:id="181"/>
      <w:bookmarkEnd w:id="182"/>
      <w:bookmarkEnd w:id="183"/>
      <w:bookmarkEnd w:id="184"/>
    </w:p>
    <w:p w14:paraId="37192497" w14:textId="77777777" w:rsidR="008A4213" w:rsidRPr="00166A77" w:rsidRDefault="008A4213" w:rsidP="00166A77">
      <w:pPr>
        <w:spacing w:before="100" w:beforeAutospacing="1" w:after="100" w:afterAutospacing="1"/>
        <w:ind w:left="284"/>
        <w:jc w:val="both"/>
        <w:rPr>
          <w:i/>
          <w:u w:val="single"/>
        </w:rPr>
      </w:pPr>
      <w:bookmarkStart w:id="186" w:name="kapitola_31_6"/>
      <w:bookmarkStart w:id="187" w:name="_Toc378954332"/>
      <w:bookmarkStart w:id="188" w:name="_Toc378947497"/>
      <w:bookmarkStart w:id="189" w:name="_Toc453233990"/>
      <w:bookmarkStart w:id="190" w:name="_Toc501630042"/>
      <w:bookmarkStart w:id="191" w:name="_Toc378947496"/>
      <w:bookmarkEnd w:id="185"/>
      <w:r w:rsidRPr="00166A77">
        <w:rPr>
          <w:i/>
          <w:u w:val="single"/>
        </w:rPr>
        <w:t>Odsek 6:</w:t>
      </w:r>
      <w:bookmarkEnd w:id="186"/>
    </w:p>
    <w:p w14:paraId="57C7541A" w14:textId="601D0E11" w:rsidR="008A4213" w:rsidRPr="008A4213" w:rsidRDefault="008A4213" w:rsidP="008A4213">
      <w:pPr>
        <w:ind w:left="284"/>
        <w:jc w:val="both"/>
      </w:pPr>
      <w:r>
        <w:rPr>
          <w:i/>
        </w:rPr>
        <w:t>O</w:t>
      </w:r>
      <w:r w:rsidRPr="00B87428">
        <w:rPr>
          <w:i/>
        </w:rPr>
        <w:t xml:space="preserve">tázka: </w:t>
      </w:r>
      <w:r w:rsidRPr="008A4213">
        <w:t xml:space="preserve">RO pripravuje aktualizáciu </w:t>
      </w:r>
      <w:r w:rsidRPr="008A4213">
        <w:rPr>
          <w:iCs/>
        </w:rPr>
        <w:t xml:space="preserve">Harmonogramu </w:t>
      </w:r>
      <w:r>
        <w:rPr>
          <w:iCs/>
        </w:rPr>
        <w:t>výziev</w:t>
      </w:r>
      <w:r w:rsidRPr="008A4213">
        <w:rPr>
          <w:iCs/>
        </w:rPr>
        <w:t xml:space="preserve"> na rok 2018</w:t>
      </w:r>
      <w:r w:rsidRPr="008A4213">
        <w:t>, v rámci ktor</w:t>
      </w:r>
      <w:r>
        <w:t>ého</w:t>
      </w:r>
      <w:r w:rsidRPr="008A4213">
        <w:t xml:space="preserve"> do roku 2018 presunie niekoľko výziev</w:t>
      </w:r>
      <w:r>
        <w:t>,</w:t>
      </w:r>
      <w:r w:rsidRPr="008A4213">
        <w:t xml:space="preserve"> pôvodne plánovaných na október 2017. Minimálne v dvoch prípadoch sú pripravované výzvy v stave, ktorý v prípade dodržania lehôt na posúdenie zo strany CKO umožní zverejnenie výziev v posledných dňoch roka 2017. Aj napriek tomuto stavu však hodláme výzvy pre istotu uviesť v </w:t>
      </w:r>
      <w:r w:rsidRPr="008A4213">
        <w:rPr>
          <w:iCs/>
        </w:rPr>
        <w:t xml:space="preserve">Harmonograme </w:t>
      </w:r>
      <w:r>
        <w:rPr>
          <w:iCs/>
        </w:rPr>
        <w:t>výziev</w:t>
      </w:r>
      <w:r w:rsidRPr="008A4213">
        <w:rPr>
          <w:iCs/>
        </w:rPr>
        <w:t xml:space="preserve"> na rok 2018 </w:t>
      </w:r>
      <w:r w:rsidRPr="008A4213">
        <w:t>ako výzvy plánované na</w:t>
      </w:r>
      <w:r>
        <w:t> </w:t>
      </w:r>
      <w:r w:rsidRPr="008A4213">
        <w:t>január 2018.</w:t>
      </w:r>
    </w:p>
    <w:p w14:paraId="5A9D8541" w14:textId="6AEA5ED0" w:rsidR="008A4213" w:rsidRDefault="008A4213" w:rsidP="008A4213">
      <w:pPr>
        <w:ind w:left="284"/>
        <w:jc w:val="both"/>
      </w:pPr>
      <w:r w:rsidRPr="008A4213">
        <w:t xml:space="preserve">V tejto súvislosti si Vás dovoľujeme požiadať o stanovisko, či je vzhľadom na vyššie uvedený skutkový stav potrebné aktualizovať aj </w:t>
      </w:r>
      <w:r w:rsidRPr="008A4213">
        <w:rPr>
          <w:iCs/>
        </w:rPr>
        <w:t xml:space="preserve">Harmonogram </w:t>
      </w:r>
      <w:r>
        <w:rPr>
          <w:iCs/>
        </w:rPr>
        <w:t>výziev</w:t>
      </w:r>
      <w:r w:rsidRPr="008A4213">
        <w:rPr>
          <w:iCs/>
        </w:rPr>
        <w:t xml:space="preserve"> na rok 2017</w:t>
      </w:r>
      <w:r w:rsidRPr="008A4213">
        <w:t xml:space="preserve"> tak</w:t>
      </w:r>
      <w:r w:rsidRPr="00A7621C">
        <w:t>, že sa presúvané výzvy z neho vypustia. Podľa nášho názoru by mali zostať výzvy v oboch harmonogramoch. Teoreticky totiž môže dôjsť k situácii, kedy sa výzva stihne vyhlásiť ešte v roku 2017, a teda by mala byť riadne uvedená v harmonograme na rok 2017. V takomto prípade by zároveň nemalo byť problémom, ak bude výzva preventívne uvedená aj v januári 2018, z ktorého sa môže pri najbližšej aktualizácii vypustiť, resp. sa môže označiť ako vyhlásená. Z hľadiska súladu so Sy</w:t>
      </w:r>
      <w:r>
        <w:t>stémom riadenia</w:t>
      </w:r>
      <w:r w:rsidRPr="00A7621C">
        <w:t xml:space="preserve"> </w:t>
      </w:r>
      <w:r>
        <w:t xml:space="preserve">EŠIF </w:t>
      </w:r>
      <w:r w:rsidRPr="00A7621C">
        <w:t xml:space="preserve">by podľa nášho názoru nemalo ísť o problém, keďže ide len o indikatívny harmonogram a podstatné je, že plánovaná výzva bola už v roku 2017 zverejnená v harmonograme </w:t>
      </w:r>
      <w:r w:rsidRPr="00A7621C">
        <w:lastRenderedPageBreak/>
        <w:t>viac ako dva mesiace. Na uvedené sa však pýtame z dôvodu právnej istoty, aby sme predišli prípadným budúcim auditným zisteniam o nesúlade so Sy</w:t>
      </w:r>
      <w:r>
        <w:t>stémom riadenia EŠIF</w:t>
      </w:r>
      <w:r w:rsidRPr="00A7621C">
        <w:t>.</w:t>
      </w:r>
    </w:p>
    <w:p w14:paraId="13CBAEBD" w14:textId="77777777" w:rsidR="008A4213" w:rsidRPr="00A7621C" w:rsidRDefault="008A4213" w:rsidP="008A4213">
      <w:pPr>
        <w:spacing w:before="100" w:beforeAutospacing="1"/>
        <w:ind w:left="284"/>
        <w:jc w:val="both"/>
      </w:pPr>
      <w:r w:rsidRPr="00B65E72">
        <w:rPr>
          <w:i/>
        </w:rPr>
        <w:t xml:space="preserve">Usmernenie: </w:t>
      </w:r>
      <w:r>
        <w:t>H</w:t>
      </w:r>
      <w:r w:rsidRPr="00A7621C">
        <w:t>armonogram výziev je pripravovaný s cieľom dostatočnej informovanosti potenciálnych žiadateľov o možnostiach získania NFP na financovanie projektov a dostatočnej pripravenosti predkladaných projektov.</w:t>
      </w:r>
    </w:p>
    <w:p w14:paraId="07FB4E6C" w14:textId="77777777" w:rsidR="008A4213" w:rsidRPr="00A7621C" w:rsidRDefault="008A4213" w:rsidP="008A4213">
      <w:pPr>
        <w:ind w:left="284"/>
        <w:jc w:val="both"/>
      </w:pPr>
      <w:r w:rsidRPr="00A7621C">
        <w:t>Ponechaním rovnakej výzvy v harmonogramoch výziev na rozdielne roky (2017 aj 2018) by mohli byť potenciálni žiadatelia uvedení do omylu a mohli by predpokladať, že RO plánuje vyhlásiť 2 rozdielne výzvy s rovnakou aktivitou, ale v rozdielnych termínoch.</w:t>
      </w:r>
    </w:p>
    <w:p w14:paraId="680DE4A1" w14:textId="4EFC3CD5" w:rsidR="008A4213" w:rsidRDefault="008A4213" w:rsidP="008A4213">
      <w:pPr>
        <w:autoSpaceDE w:val="0"/>
        <w:autoSpaceDN w:val="0"/>
        <w:spacing w:after="100" w:afterAutospacing="1"/>
        <w:ind w:left="284"/>
        <w:jc w:val="both"/>
      </w:pPr>
      <w:r w:rsidRPr="00A7621C">
        <w:t>Z tohto dôvodu odporúčame z harmonogramu výziev na rok 2017 dotknuté výzvy vypustiť, alebo ich neuvádzať v harmonograme výziev na rok 2018.</w:t>
      </w:r>
    </w:p>
    <w:p w14:paraId="059B5D0A" w14:textId="7808E268" w:rsidR="008A4213" w:rsidRPr="005B72FB" w:rsidRDefault="008A4213" w:rsidP="005B72FB">
      <w:pPr>
        <w:spacing w:before="100" w:beforeAutospacing="1" w:after="100" w:afterAutospacing="1"/>
        <w:ind w:left="284"/>
        <w:jc w:val="both"/>
        <w:rPr>
          <w:i/>
        </w:rPr>
      </w:pPr>
      <w:r w:rsidRPr="005B72FB">
        <w:rPr>
          <w:i/>
        </w:rPr>
        <w:t xml:space="preserve">Zverejnené dňa: </w:t>
      </w:r>
      <w:r w:rsidRPr="005B72FB">
        <w:t>28.2.2018</w:t>
      </w:r>
    </w:p>
    <w:p w14:paraId="1E0AB8EA" w14:textId="3C163C8C" w:rsidR="00B650E5" w:rsidRDefault="00B650E5" w:rsidP="00F250C1">
      <w:pPr>
        <w:pStyle w:val="SRK3"/>
      </w:pPr>
      <w:r>
        <w:t>3.1.1 Výzva</w:t>
      </w:r>
      <w:bookmarkEnd w:id="187"/>
      <w:bookmarkEnd w:id="188"/>
      <w:bookmarkEnd w:id="189"/>
      <w:bookmarkEnd w:id="190"/>
      <w:r>
        <w:t xml:space="preserve">  </w:t>
      </w:r>
    </w:p>
    <w:p w14:paraId="1820F097" w14:textId="77777777" w:rsidR="00C8703A" w:rsidRDefault="00C8703A" w:rsidP="00DD6E4A">
      <w:pPr>
        <w:spacing w:before="120" w:after="120"/>
        <w:ind w:left="284"/>
        <w:jc w:val="both"/>
        <w:rPr>
          <w:i/>
          <w:u w:val="single"/>
        </w:rPr>
      </w:pPr>
      <w:bookmarkStart w:id="192" w:name="kapitola_311_17"/>
      <w:r>
        <w:rPr>
          <w:i/>
          <w:u w:val="single"/>
        </w:rPr>
        <w:t>Odsek 17</w:t>
      </w:r>
    </w:p>
    <w:bookmarkEnd w:id="192"/>
    <w:p w14:paraId="14EC849E" w14:textId="77777777" w:rsidR="00C8703A" w:rsidRDefault="00C8703A" w:rsidP="00DD6E4A">
      <w:pPr>
        <w:ind w:left="284"/>
        <w:jc w:val="both"/>
      </w:pPr>
      <w:r>
        <w:rPr>
          <w:i/>
        </w:rPr>
        <w:t>O</w:t>
      </w:r>
      <w:r w:rsidRPr="00B04D96">
        <w:rPr>
          <w:i/>
        </w:rPr>
        <w:t>tázka:</w:t>
      </w:r>
      <w:r w:rsidRPr="008621EF">
        <w:t xml:space="preserve"> </w:t>
      </w:r>
      <w:r>
        <w:t xml:space="preserve">Je úprava podmienok </w:t>
      </w:r>
      <w:r w:rsidRPr="00D849E6">
        <w:t>„</w:t>
      </w:r>
      <w:r w:rsidRPr="00D849E6">
        <w:rPr>
          <w:bCs/>
        </w:rPr>
        <w:t>Maximálna žiadaná výška NFP“</w:t>
      </w:r>
      <w:r>
        <w:rPr>
          <w:b/>
          <w:bCs/>
        </w:rPr>
        <w:t xml:space="preserve"> </w:t>
      </w:r>
      <w:r>
        <w:t>v neverejnej časti ITMS 2014+ zmenou výzvy? Ak riadiaci orgán pri nahadzovaní podmienok výzvy v neverejnej časti ITMS2014+ napríklad omylom nastavil maximálne žiadanú výšku NFP len sumu za EÚ zdroj (bez pripočítania sumy za štátny rozpočet), je možné túto chybu opraviť?</w:t>
      </w:r>
    </w:p>
    <w:p w14:paraId="675689D1" w14:textId="77777777" w:rsidR="00C8703A" w:rsidRPr="00DD6E4A" w:rsidRDefault="00C8703A" w:rsidP="00DD6E4A">
      <w:pPr>
        <w:spacing w:before="100" w:beforeAutospacing="1"/>
        <w:ind w:left="284"/>
        <w:jc w:val="both"/>
      </w:pPr>
      <w:r>
        <w:rPr>
          <w:i/>
        </w:rPr>
        <w:t xml:space="preserve">Usmernenie: </w:t>
      </w:r>
      <w:r w:rsidRPr="00DD6E4A">
        <w:t>Úprava podmienok „Maximálna žiadaná výška NFP“ v neverejnej časti ITMS 2014+ nie je zmenou vyhlásenej výzvy. V prípade, že prišlo k zadaniu chybných údajov zo strany riadiaceho orgánu takáto úprava podmienok je možná v spolupráci s CKO.</w:t>
      </w:r>
    </w:p>
    <w:p w14:paraId="2213D8FB" w14:textId="5C4F2430" w:rsidR="00C8703A" w:rsidRPr="00DD6E4A" w:rsidRDefault="00C8703A" w:rsidP="005B72FB">
      <w:pPr>
        <w:spacing w:before="100" w:beforeAutospacing="1" w:after="100" w:afterAutospacing="1"/>
        <w:ind w:left="284"/>
        <w:jc w:val="both"/>
      </w:pPr>
      <w:r w:rsidRPr="005B72FB">
        <w:rPr>
          <w:i/>
        </w:rPr>
        <w:t>Zverejnené dňa:</w:t>
      </w:r>
      <w:r>
        <w:t xml:space="preserve"> </w:t>
      </w:r>
      <w:r w:rsidRPr="005B72FB">
        <w:t>27.4.2018</w:t>
      </w:r>
    </w:p>
    <w:p w14:paraId="1C64B01E" w14:textId="77777777" w:rsidR="00B650E5" w:rsidRDefault="00B650E5" w:rsidP="0045286B">
      <w:pPr>
        <w:pStyle w:val="SRK4"/>
      </w:pPr>
      <w:bookmarkStart w:id="193" w:name="_Toc453233991"/>
      <w:bookmarkStart w:id="194" w:name="_Toc501630043"/>
      <w:bookmarkStart w:id="195" w:name="kapitola_3111"/>
      <w:r>
        <w:t>3.1.1.1 Zmena a zrušenie výzvy</w:t>
      </w:r>
      <w:bookmarkEnd w:id="193"/>
      <w:bookmarkEnd w:id="194"/>
    </w:p>
    <w:p w14:paraId="3F151BCF" w14:textId="6DC940D1" w:rsidR="00B650E5" w:rsidRDefault="00B650E5" w:rsidP="00F250C1">
      <w:pPr>
        <w:pStyle w:val="SRK3"/>
      </w:pPr>
      <w:bookmarkStart w:id="196" w:name="_Toc378954331"/>
      <w:bookmarkStart w:id="197" w:name="_Toc453233992"/>
      <w:bookmarkStart w:id="198" w:name="_Toc501630044"/>
      <w:bookmarkEnd w:id="195"/>
      <w:r>
        <w:t>3.1.2 Výzva na predkladanie projektových zámerov</w:t>
      </w:r>
      <w:bookmarkEnd w:id="191"/>
      <w:bookmarkEnd w:id="196"/>
      <w:bookmarkEnd w:id="197"/>
      <w:bookmarkEnd w:id="198"/>
    </w:p>
    <w:p w14:paraId="3FE34D1F" w14:textId="77777777" w:rsidR="00B650E5" w:rsidRDefault="00B650E5">
      <w:pPr>
        <w:pStyle w:val="SRK2"/>
        <w:rPr>
          <w:rStyle w:val="Nadpis1Char"/>
          <w:sz w:val="36"/>
          <w:szCs w:val="26"/>
        </w:rPr>
      </w:pPr>
      <w:bookmarkStart w:id="199" w:name="_Toc378947498"/>
      <w:bookmarkStart w:id="200" w:name="_Toc453233993"/>
      <w:bookmarkStart w:id="201" w:name="_Toc501630045"/>
      <w:bookmarkStart w:id="202" w:name="kapitola_32"/>
      <w:r>
        <w:rPr>
          <w:rStyle w:val="Nadpis1Char"/>
          <w:sz w:val="36"/>
          <w:szCs w:val="26"/>
        </w:rPr>
        <w:t>3.2 Schvaľovací proces</w:t>
      </w:r>
      <w:bookmarkEnd w:id="199"/>
      <w:bookmarkEnd w:id="200"/>
      <w:bookmarkEnd w:id="201"/>
    </w:p>
    <w:p w14:paraId="13FE5C8A" w14:textId="142CE9A3" w:rsidR="00B650E5" w:rsidRDefault="00B650E5" w:rsidP="00F250C1">
      <w:pPr>
        <w:pStyle w:val="SRK3"/>
      </w:pPr>
      <w:bookmarkStart w:id="203" w:name="_Toc378954335"/>
      <w:bookmarkStart w:id="204" w:name="_Toc378947500"/>
      <w:bookmarkStart w:id="205" w:name="_Toc453233994"/>
      <w:bookmarkStart w:id="206" w:name="_Toc501630046"/>
      <w:bookmarkEnd w:id="202"/>
      <w:r>
        <w:t xml:space="preserve">3.2.1 Schvaľovací proces </w:t>
      </w:r>
      <w:bookmarkEnd w:id="203"/>
      <w:bookmarkEnd w:id="204"/>
      <w:r>
        <w:t>žiadostí o poskytnutie nenávratného finančného príspevk</w:t>
      </w:r>
      <w:bookmarkEnd w:id="205"/>
      <w:r>
        <w:t>u</w:t>
      </w:r>
      <w:bookmarkEnd w:id="206"/>
    </w:p>
    <w:p w14:paraId="06BE1B8F" w14:textId="77777777" w:rsidR="00B650E5" w:rsidRDefault="00B650E5" w:rsidP="0045286B">
      <w:pPr>
        <w:pStyle w:val="SRK4"/>
      </w:pPr>
      <w:bookmarkStart w:id="207" w:name="_Toc453233995"/>
      <w:bookmarkStart w:id="208" w:name="_Toc501630047"/>
      <w:bookmarkStart w:id="209" w:name="kapitola_3211"/>
      <w:r>
        <w:t>3.2.1.1 Administratívne overenie</w:t>
      </w:r>
      <w:bookmarkEnd w:id="207"/>
      <w:bookmarkEnd w:id="208"/>
      <w:r>
        <w:t xml:space="preserve"> </w:t>
      </w:r>
    </w:p>
    <w:p w14:paraId="7E549693" w14:textId="2FCB76A4" w:rsidR="00B650E5" w:rsidRDefault="00780532" w:rsidP="00780532">
      <w:pPr>
        <w:pStyle w:val="SRK4"/>
      </w:pPr>
      <w:bookmarkStart w:id="210" w:name="_Toc453233996"/>
      <w:bookmarkStart w:id="211" w:name="_Toc501630048"/>
      <w:bookmarkStart w:id="212" w:name="kapitola_3212"/>
      <w:bookmarkEnd w:id="209"/>
      <w:r>
        <w:t xml:space="preserve">3.2.1.2 </w:t>
      </w:r>
      <w:r w:rsidR="00B650E5">
        <w:t>Odborné hodnotenie a výber žiadostí o poskytnutie nenávratného finančného príspevk</w:t>
      </w:r>
      <w:bookmarkEnd w:id="210"/>
      <w:r w:rsidR="00B650E5">
        <w:t>u</w:t>
      </w:r>
      <w:bookmarkEnd w:id="211"/>
    </w:p>
    <w:p w14:paraId="45DD4CE1" w14:textId="21D6AE61" w:rsidR="00A16605" w:rsidRDefault="00A16605" w:rsidP="00A16605">
      <w:pPr>
        <w:pStyle w:val="SRK5"/>
      </w:pPr>
      <w:bookmarkStart w:id="213" w:name="_Toc501630049"/>
      <w:bookmarkEnd w:id="212"/>
      <w:r>
        <w:t xml:space="preserve">3.2.1.2.1 Osobitné postupy pri odbornom hodnotení </w:t>
      </w:r>
      <w:r w:rsidRPr="00A62283">
        <w:t>vedecko-výskumných projekto</w:t>
      </w:r>
      <w:r>
        <w:t>v</w:t>
      </w:r>
      <w:r w:rsidRPr="00A62283">
        <w:t xml:space="preserve"> </w:t>
      </w:r>
      <w:r w:rsidR="008D24EF">
        <w:t xml:space="preserve">(výskumno-vývojových projektov) </w:t>
      </w:r>
      <w:r w:rsidRPr="00A62283">
        <w:t>a</w:t>
      </w:r>
      <w:r>
        <w:t> </w:t>
      </w:r>
      <w:r w:rsidRPr="00A62283">
        <w:t>projekto</w:t>
      </w:r>
      <w:r>
        <w:t>v,</w:t>
      </w:r>
      <w:r w:rsidRPr="00A62283">
        <w:t xml:space="preserve"> zavádzajúcich inovácie s výškou NFP nad 10 miliónov </w:t>
      </w:r>
      <w:r>
        <w:t>EUR</w:t>
      </w:r>
      <w:bookmarkEnd w:id="213"/>
    </w:p>
    <w:p w14:paraId="7CD2B82D" w14:textId="77777777" w:rsidR="00B650E5" w:rsidRDefault="00B650E5" w:rsidP="0045286B">
      <w:pPr>
        <w:pStyle w:val="SRK4"/>
      </w:pPr>
      <w:bookmarkStart w:id="214" w:name="_Toc453233997"/>
      <w:bookmarkStart w:id="215" w:name="_Toc501630050"/>
      <w:r>
        <w:t>3.2.1.3 Postup pri vydávaní rozhodnutí a náležitosti rozhodnutia</w:t>
      </w:r>
      <w:bookmarkEnd w:id="214"/>
      <w:bookmarkEnd w:id="215"/>
      <w:r>
        <w:t xml:space="preserve"> </w:t>
      </w:r>
    </w:p>
    <w:p w14:paraId="7F03A194" w14:textId="68A58CA2" w:rsidR="00517B34" w:rsidRPr="00130810" w:rsidRDefault="00517B34" w:rsidP="00166A77">
      <w:pPr>
        <w:spacing w:before="100" w:beforeAutospacing="1" w:after="100" w:afterAutospacing="1"/>
        <w:ind w:left="284"/>
        <w:jc w:val="both"/>
        <w:rPr>
          <w:i/>
          <w:u w:val="single"/>
        </w:rPr>
      </w:pPr>
      <w:bookmarkStart w:id="216" w:name="kapitola_3213_2"/>
      <w:r w:rsidRPr="00130810">
        <w:rPr>
          <w:i/>
          <w:u w:val="single"/>
        </w:rPr>
        <w:t>Odsek 2:</w:t>
      </w:r>
      <w:bookmarkEnd w:id="216"/>
    </w:p>
    <w:p w14:paraId="56F5F1B8" w14:textId="70225350" w:rsidR="00517B34" w:rsidRPr="00A7621C" w:rsidRDefault="00517B34" w:rsidP="00166A77">
      <w:pPr>
        <w:spacing w:before="100" w:beforeAutospacing="1"/>
        <w:ind w:left="284"/>
        <w:jc w:val="both"/>
      </w:pPr>
      <w:r>
        <w:rPr>
          <w:i/>
        </w:rPr>
        <w:t>O</w:t>
      </w:r>
      <w:r w:rsidRPr="00B87428">
        <w:rPr>
          <w:i/>
        </w:rPr>
        <w:t xml:space="preserve">tázka: </w:t>
      </w:r>
      <w:r w:rsidRPr="00A7621C">
        <w:t>Je možné, aby bolo po vydaní jedného rozhodnutia o schválení k tomuto rozhodnutiu uzavretých viac zmlúv o NFP?</w:t>
      </w:r>
    </w:p>
    <w:p w14:paraId="23FF0810" w14:textId="75BCCFD9" w:rsidR="00517B34" w:rsidRPr="00A7621C" w:rsidRDefault="00517B34" w:rsidP="00517B34">
      <w:pPr>
        <w:ind w:left="284"/>
        <w:jc w:val="both"/>
      </w:pPr>
      <w:r w:rsidRPr="00A7621C">
        <w:lastRenderedPageBreak/>
        <w:t xml:space="preserve">Podľa môjho názoru to nie je v rozpore so systémom riadenia EŠIF ani so zákonom </w:t>
      </w:r>
      <w:r w:rsidR="00130810">
        <w:t>o príspevku z EŠIF</w:t>
      </w:r>
      <w:r w:rsidRPr="00A7621C">
        <w:t>.</w:t>
      </w:r>
      <w:r>
        <w:t xml:space="preserve"> </w:t>
      </w:r>
      <w:r w:rsidRPr="00A7621C">
        <w:t xml:space="preserve">Je pravda, že zákon </w:t>
      </w:r>
      <w:r w:rsidR="00130810">
        <w:t>o príspevku z EŠIF</w:t>
      </w:r>
      <w:r w:rsidRPr="00A7621C">
        <w:t xml:space="preserve"> hovorí o zmluve o NFP v jednotnom čísle.</w:t>
      </w:r>
    </w:p>
    <w:p w14:paraId="09E523D5" w14:textId="665FB57B" w:rsidR="00517B34" w:rsidRPr="00A7621C" w:rsidRDefault="00517B34" w:rsidP="00517B34">
      <w:pPr>
        <w:ind w:left="284"/>
        <w:jc w:val="both"/>
      </w:pPr>
      <w:r w:rsidRPr="00A7621C">
        <w:t xml:space="preserve">Pokiaľ je štátny orgán oprávnený uzatvoriť 1 zmluvu na 100 000 </w:t>
      </w:r>
      <w:r w:rsidR="00130810">
        <w:t>€</w:t>
      </w:r>
      <w:r w:rsidRPr="00A7621C">
        <w:t xml:space="preserve">, tak je otázka, či prekračuje svoje kompetencie, ak uzavrie 2 obsahovo totožné zmluvy, z toho jednu na 70 000 </w:t>
      </w:r>
      <w:r w:rsidR="00130810">
        <w:t xml:space="preserve">€ </w:t>
      </w:r>
      <w:r w:rsidRPr="00A7621C">
        <w:t xml:space="preserve">na </w:t>
      </w:r>
      <w:r>
        <w:t>jednu aktivitu</w:t>
      </w:r>
      <w:r w:rsidRPr="00A7621C">
        <w:t xml:space="preserve"> a druh</w:t>
      </w:r>
      <w:r>
        <w:t>ú</w:t>
      </w:r>
      <w:r w:rsidRPr="00A7621C">
        <w:t xml:space="preserve"> na 30 000 </w:t>
      </w:r>
      <w:r w:rsidR="00130810">
        <w:t xml:space="preserve">€ </w:t>
      </w:r>
      <w:r w:rsidRPr="00A7621C">
        <w:t xml:space="preserve">na </w:t>
      </w:r>
      <w:r>
        <w:t>inú aktivitu</w:t>
      </w:r>
      <w:r w:rsidRPr="00A7621C">
        <w:t>.</w:t>
      </w:r>
    </w:p>
    <w:p w14:paraId="369C69F0" w14:textId="6403EB25" w:rsidR="00517B34" w:rsidRPr="00A7621C" w:rsidRDefault="00517B34" w:rsidP="00517B34">
      <w:pPr>
        <w:ind w:left="284"/>
        <w:jc w:val="both"/>
      </w:pPr>
      <w:r w:rsidRPr="00A7621C">
        <w:t>Pokia</w:t>
      </w:r>
      <w:r>
        <w:t>ľ</w:t>
      </w:r>
      <w:r w:rsidRPr="00A7621C">
        <w:t xml:space="preserve"> má </w:t>
      </w:r>
      <w:r>
        <w:t>š</w:t>
      </w:r>
      <w:r w:rsidRPr="00A7621C">
        <w:t>tátny orgán istú mieru slobodnej vôle upraviť obsah zmluvy (aj formou dodatkov), tak by sa pod tým dala chápať aj možnosť uzatvoriť 2 zmluvy. Podstatné je podľa mňa, aby tým nevznikli voči prijímateľovi povinnosti, ktoré štátny orgán nie je oprávnený stanovovať.</w:t>
      </w:r>
    </w:p>
    <w:p w14:paraId="495AABCB" w14:textId="76C20A99" w:rsidR="00517B34" w:rsidRDefault="00517B34" w:rsidP="00517B34">
      <w:pPr>
        <w:spacing w:after="100" w:afterAutospacing="1"/>
        <w:ind w:left="284"/>
        <w:jc w:val="both"/>
      </w:pPr>
      <w:r w:rsidRPr="00A7621C">
        <w:t xml:space="preserve">Podľa môjho názoru zákonodarca pri príprave zákona </w:t>
      </w:r>
      <w:r>
        <w:t>o príspevku z EŠIF</w:t>
      </w:r>
      <w:r w:rsidRPr="00A7621C">
        <w:t xml:space="preserve"> nerátal s možnosťou uzatvárania 2 zmlúv na základe jedného konania o </w:t>
      </w:r>
      <w:r>
        <w:t>Ž</w:t>
      </w:r>
      <w:r w:rsidRPr="00A7621C">
        <w:t>o</w:t>
      </w:r>
      <w:r>
        <w:t>NFP</w:t>
      </w:r>
      <w:r w:rsidRPr="00A7621C">
        <w:t>, avšak dovoľujem si upozorniť, že súdy viackrát v rozhodnutiach uviedli, že pre správnu interpretáciu často nestačí vychádzať len z jeho jazykového znenia, teda z doslovného gramatického výkladu (v našom prípade singulár podstatného mena „zmluva“), ale je nevyhnutné uplatniť výklad systematicky a teleologicky.</w:t>
      </w:r>
    </w:p>
    <w:p w14:paraId="7054EEE1" w14:textId="31BA2B69" w:rsidR="00F80003" w:rsidRPr="00A7621C" w:rsidRDefault="00517B34" w:rsidP="00F80003">
      <w:pPr>
        <w:ind w:left="284"/>
        <w:jc w:val="both"/>
      </w:pPr>
      <w:r w:rsidRPr="00B65E72">
        <w:rPr>
          <w:i/>
        </w:rPr>
        <w:t xml:space="preserve">Usmernenie: </w:t>
      </w:r>
      <w:r w:rsidR="00F80003" w:rsidRPr="00A7621C">
        <w:t xml:space="preserve">CKO považuje uzavretie viacerých zmlúv o poskytnutí NFP na základe vydaného jedného rozhodnutia o schválení ŽoNFP za nesúladné so zákonom o príspevku z </w:t>
      </w:r>
      <w:r w:rsidR="00F80003">
        <w:t>EŠIF</w:t>
      </w:r>
      <w:r w:rsidR="00F80003" w:rsidRPr="00A7621C">
        <w:t xml:space="preserve"> a Systémom riadenia </w:t>
      </w:r>
      <w:r w:rsidR="00F80003">
        <w:t>EŠIF</w:t>
      </w:r>
      <w:r w:rsidR="00F80003" w:rsidRPr="00A7621C">
        <w:t xml:space="preserve"> z viacerých dôvodov, napríklad vo vzťahu k samotnému konaniu o ŽoNFP, vypracovaniu návrhu Zmluvy o NFP, finančnému riadeniu, monitorovaniu projektu a v neposlednom rade evidencii všetkých súvisiacich informácií v</w:t>
      </w:r>
      <w:r w:rsidR="00F80003">
        <w:t> </w:t>
      </w:r>
      <w:r w:rsidR="00F80003" w:rsidRPr="00A7621C">
        <w:t>ITMS</w:t>
      </w:r>
      <w:r w:rsidR="00F80003">
        <w:t xml:space="preserve"> </w:t>
      </w:r>
      <w:r w:rsidR="00F80003" w:rsidRPr="00A7621C">
        <w:t xml:space="preserve">2014+. </w:t>
      </w:r>
    </w:p>
    <w:p w14:paraId="367D5C7E" w14:textId="417B88CD" w:rsidR="00517B34" w:rsidRDefault="00F80003" w:rsidP="00F80003">
      <w:pPr>
        <w:autoSpaceDE w:val="0"/>
        <w:autoSpaceDN w:val="0"/>
        <w:spacing w:after="100" w:afterAutospacing="1"/>
        <w:ind w:left="284"/>
        <w:jc w:val="both"/>
      </w:pPr>
      <w:r w:rsidRPr="00A7621C">
        <w:t>Na základe jedného rozhodnutia o schválení ŽoNFP je teda možné uzavrieť so žiadateľom iba jedinú Zmluvu o NFP.</w:t>
      </w:r>
    </w:p>
    <w:p w14:paraId="59431EDB" w14:textId="45A9037E" w:rsidR="00517B34" w:rsidRDefault="00517B34" w:rsidP="00F80003">
      <w:pPr>
        <w:spacing w:before="100" w:beforeAutospacing="1" w:after="100" w:afterAutospacing="1"/>
        <w:ind w:firstLine="284"/>
      </w:pPr>
      <w:r w:rsidRPr="006A59AA">
        <w:rPr>
          <w:i/>
        </w:rPr>
        <w:t>Zverejnené dňa:</w:t>
      </w:r>
      <w:r>
        <w:t xml:space="preserve"> 28.2.2018</w:t>
      </w:r>
    </w:p>
    <w:p w14:paraId="4616BAC1" w14:textId="30F7E98D" w:rsidR="008F6FB4" w:rsidRPr="00130810" w:rsidRDefault="008F6FB4" w:rsidP="008F6FB4">
      <w:pPr>
        <w:spacing w:before="100" w:beforeAutospacing="1" w:after="100" w:afterAutospacing="1"/>
        <w:ind w:left="284"/>
        <w:jc w:val="both"/>
        <w:rPr>
          <w:i/>
          <w:u w:val="single"/>
        </w:rPr>
      </w:pPr>
      <w:bookmarkStart w:id="217" w:name="kapitola_3213_2_NFP"/>
      <w:r w:rsidRPr="00130810">
        <w:rPr>
          <w:i/>
          <w:u w:val="single"/>
        </w:rPr>
        <w:t>Odsek 2</w:t>
      </w:r>
      <w:r>
        <w:rPr>
          <w:i/>
          <w:u w:val="single"/>
        </w:rPr>
        <w:t xml:space="preserve"> – navýšenie NFP</w:t>
      </w:r>
      <w:r w:rsidRPr="00130810">
        <w:rPr>
          <w:i/>
          <w:u w:val="single"/>
        </w:rPr>
        <w:t>:</w:t>
      </w:r>
      <w:bookmarkEnd w:id="217"/>
    </w:p>
    <w:p w14:paraId="5234F894" w14:textId="21F331B9" w:rsidR="008F6FB4" w:rsidRDefault="008F6FB4" w:rsidP="00CC24EA">
      <w:pPr>
        <w:spacing w:before="100" w:beforeAutospacing="1" w:after="100" w:afterAutospacing="1"/>
        <w:ind w:left="284"/>
        <w:jc w:val="both"/>
      </w:pPr>
      <w:r>
        <w:rPr>
          <w:i/>
        </w:rPr>
        <w:t>O</w:t>
      </w:r>
      <w:r w:rsidRPr="00B87428">
        <w:rPr>
          <w:i/>
        </w:rPr>
        <w:t xml:space="preserve">tázka: </w:t>
      </w:r>
      <w:r w:rsidRPr="00A7621C">
        <w:t>Je možné</w:t>
      </w:r>
      <w:r w:rsidRPr="008F6FB4">
        <w:t xml:space="preserve"> </w:t>
      </w:r>
      <w:r w:rsidRPr="004A7A89">
        <w:t>navyšovať NFP v procese konania o ŽoNFP?</w:t>
      </w:r>
    </w:p>
    <w:p w14:paraId="5B119266" w14:textId="505B68CC" w:rsidR="008F6FB4" w:rsidRDefault="008F6FB4" w:rsidP="008F6FB4">
      <w:pPr>
        <w:ind w:left="284"/>
        <w:jc w:val="both"/>
      </w:pPr>
      <w:r w:rsidRPr="00B65E72">
        <w:rPr>
          <w:i/>
        </w:rPr>
        <w:t xml:space="preserve">Usmernenie: </w:t>
      </w:r>
      <w:r w:rsidRPr="00965FD3">
        <w:t>RO musí postupovať v súlade so zásadou riadneho finančného hospodárenia a súčasne je oprávnený konať o žiadosti len v rozsahu v akom bola podaná. V praxi, preto RO nemôže žiadosť upravovať inak, ako podľa výsledkov administratívneho overenia a kritérií pre</w:t>
      </w:r>
      <w:r>
        <w:t> </w:t>
      </w:r>
      <w:r w:rsidRPr="00965FD3">
        <w:t>výber projektov. Výsledkom aplikácie týchto postupov môže byť zníženie NFP z dôvodov, akými sú hospodárnosť, neoprávnenosť výdavku, generovanie príjmu, avšak nemôže žiadosti zvyšovať NFP, pretože by tým zasahoval do rozsahu podanej žiadosti. Takouto zmenou by došlo k výkonu činností, nad rámec oprávnení, ktoré sú riadiacemu orgánu pridelené (RO v zmysle § 6 zákona o príspevku z EŠIF v konaní o ŽoNFP zisťuje splnenie podmienok poskytnutia príspevku).</w:t>
      </w:r>
    </w:p>
    <w:p w14:paraId="7FF7C9D8" w14:textId="4098918D" w:rsidR="008F6FB4" w:rsidRDefault="008F6FB4" w:rsidP="008F6FB4">
      <w:pPr>
        <w:spacing w:before="100" w:beforeAutospacing="1" w:after="100" w:afterAutospacing="1"/>
        <w:ind w:firstLine="284"/>
      </w:pPr>
      <w:r w:rsidRPr="006A59AA">
        <w:rPr>
          <w:i/>
        </w:rPr>
        <w:t>Zverejnené dňa:</w:t>
      </w:r>
      <w:r>
        <w:t xml:space="preserve"> 29.3.2018</w:t>
      </w:r>
    </w:p>
    <w:p w14:paraId="64C83FBB" w14:textId="77777777" w:rsidR="00B650E5" w:rsidRDefault="00B650E5" w:rsidP="0045286B">
      <w:pPr>
        <w:pStyle w:val="SRK4"/>
      </w:pPr>
      <w:bookmarkStart w:id="218" w:name="_Toc453233998"/>
      <w:bookmarkStart w:id="219" w:name="_Toc501630051"/>
      <w:bookmarkStart w:id="220" w:name="kapitola_3214"/>
      <w:r>
        <w:t>3.2.1.4 Záverečná správa výzvy</w:t>
      </w:r>
      <w:bookmarkEnd w:id="218"/>
      <w:bookmarkEnd w:id="219"/>
      <w:r>
        <w:t xml:space="preserve"> </w:t>
      </w:r>
    </w:p>
    <w:p w14:paraId="63779C1D" w14:textId="77777777" w:rsidR="00B650E5" w:rsidRDefault="00B650E5" w:rsidP="0045286B">
      <w:pPr>
        <w:pStyle w:val="SRK4"/>
      </w:pPr>
      <w:bookmarkStart w:id="221" w:name="_Toc453233999"/>
      <w:bookmarkStart w:id="222" w:name="_Toc501630052"/>
      <w:bookmarkStart w:id="223" w:name="_Toc378954334"/>
      <w:bookmarkEnd w:id="220"/>
      <w:r>
        <w:t>3.2.1.5 Overovanie splnenia podmienok poskytnutia príspevku na mieste</w:t>
      </w:r>
      <w:bookmarkEnd w:id="221"/>
      <w:bookmarkEnd w:id="222"/>
    </w:p>
    <w:p w14:paraId="3CA51EFB" w14:textId="77777777" w:rsidR="00B650E5" w:rsidRDefault="00B650E5" w:rsidP="0045286B">
      <w:pPr>
        <w:pStyle w:val="SRK4"/>
      </w:pPr>
      <w:bookmarkStart w:id="224" w:name="_Toc453234000"/>
      <w:bookmarkStart w:id="225" w:name="_Toc501630053"/>
      <w:r>
        <w:t>3.2.1.6 Zverejňovanie</w:t>
      </w:r>
      <w:bookmarkEnd w:id="224"/>
      <w:bookmarkEnd w:id="225"/>
      <w:r>
        <w:t xml:space="preserve"> </w:t>
      </w:r>
    </w:p>
    <w:p w14:paraId="433B00C0" w14:textId="77777777" w:rsidR="00B650E5" w:rsidRDefault="00B650E5" w:rsidP="00F250C1">
      <w:pPr>
        <w:pStyle w:val="SRK3"/>
      </w:pPr>
      <w:bookmarkStart w:id="226" w:name="_Toc453234001"/>
      <w:bookmarkStart w:id="227" w:name="_Toc501630054"/>
      <w:bookmarkStart w:id="228" w:name="kapitola_322"/>
      <w:r>
        <w:t>3.2.2 Schvaľovací proces pr</w:t>
      </w:r>
      <w:bookmarkEnd w:id="223"/>
      <w:r>
        <w:t>i využití dvojkolového procesu výberu</w:t>
      </w:r>
      <w:bookmarkEnd w:id="226"/>
      <w:bookmarkEnd w:id="227"/>
    </w:p>
    <w:p w14:paraId="7DCDA56E" w14:textId="610EB8D0" w:rsidR="00B650E5" w:rsidRDefault="00B650E5" w:rsidP="0045286B">
      <w:pPr>
        <w:pStyle w:val="SRK4"/>
      </w:pPr>
      <w:bookmarkStart w:id="229" w:name="_Toc453234002"/>
      <w:bookmarkStart w:id="230" w:name="_Toc501630055"/>
      <w:bookmarkEnd w:id="228"/>
      <w:r>
        <w:t>3.2.2.1 Posudzovanie projektových zámerov</w:t>
      </w:r>
      <w:bookmarkEnd w:id="229"/>
      <w:bookmarkEnd w:id="230"/>
    </w:p>
    <w:p w14:paraId="0CD4EB31" w14:textId="5F956C1C" w:rsidR="00992EE3" w:rsidRDefault="00992EE3" w:rsidP="000C634C">
      <w:pPr>
        <w:spacing w:before="100" w:beforeAutospacing="1" w:after="100" w:afterAutospacing="1"/>
        <w:ind w:left="284"/>
        <w:jc w:val="both"/>
        <w:rPr>
          <w:ins w:id="231" w:author="Autor"/>
          <w:i/>
          <w:u w:val="single"/>
        </w:rPr>
      </w:pPr>
      <w:bookmarkStart w:id="232" w:name="kapitola_3221_5"/>
      <w:bookmarkEnd w:id="232"/>
      <w:ins w:id="233" w:author="Autor">
        <w:r w:rsidRPr="000C634C">
          <w:rPr>
            <w:i/>
            <w:u w:val="single"/>
          </w:rPr>
          <w:t xml:space="preserve">Odsek </w:t>
        </w:r>
        <w:r>
          <w:rPr>
            <w:i/>
            <w:u w:val="single"/>
          </w:rPr>
          <w:t>5:</w:t>
        </w:r>
      </w:ins>
    </w:p>
    <w:p w14:paraId="2667E045" w14:textId="25EC29AD" w:rsidR="00992EE3" w:rsidRDefault="00992EE3" w:rsidP="000C634C">
      <w:pPr>
        <w:spacing w:before="100" w:beforeAutospacing="1"/>
        <w:ind w:left="284"/>
        <w:jc w:val="both"/>
        <w:rPr>
          <w:ins w:id="234" w:author="Autor"/>
        </w:rPr>
      </w:pPr>
      <w:ins w:id="235" w:author="Autor">
        <w:r w:rsidRPr="000C634C">
          <w:rPr>
            <w:i/>
          </w:rPr>
          <w:lastRenderedPageBreak/>
          <w:t>Otázka:</w:t>
        </w:r>
        <w:r w:rsidRPr="000C634C">
          <w:t xml:space="preserve"> </w:t>
        </w:r>
        <w:r>
          <w:t xml:space="preserve">Na základe preskúmania predloženého projektového zámeru boli identifikované pochybnosti o pravdivosti alebo úplnosti projektového zámeru alebo jeho príloh.  Žiadateľ bol vyzvaný na doplnenie projektového zámeru o chýbajúcu prílohu. V tomto konkrétnom prípade sa jedná o prílohu – uznesenie mestského zastupiteľstva obsahujúceho schválenie realizácie daného projektu a vyčlenenie vlastných finančných zdrojov potrebných na zabezpečenie spolufinancovania projektu. </w:t>
        </w:r>
      </w:ins>
    </w:p>
    <w:p w14:paraId="7A1390E7" w14:textId="77777777" w:rsidR="00992EE3" w:rsidRDefault="00992EE3" w:rsidP="000C634C">
      <w:pPr>
        <w:spacing w:before="100" w:beforeAutospacing="1"/>
        <w:ind w:left="284"/>
        <w:jc w:val="both"/>
        <w:rPr>
          <w:ins w:id="236" w:author="Autor"/>
        </w:rPr>
      </w:pPr>
      <w:ins w:id="237" w:author="Autor">
        <w:r w:rsidRPr="000C634C">
          <w:t>Uvedenú prílohu žiadateľ nedoložil v lehote stanovenej vo výzve na doplnenie</w:t>
        </w:r>
        <w:r>
          <w:t>.</w:t>
        </w:r>
      </w:ins>
    </w:p>
    <w:p w14:paraId="46449B2E" w14:textId="44E6239A" w:rsidR="00992EE3" w:rsidRDefault="00992EE3" w:rsidP="000C634C">
      <w:pPr>
        <w:spacing w:before="100" w:beforeAutospacing="1"/>
        <w:ind w:left="284"/>
        <w:jc w:val="both"/>
        <w:rPr>
          <w:ins w:id="238" w:author="Autor"/>
        </w:rPr>
      </w:pPr>
      <w:ins w:id="239" w:author="Autor">
        <w:r>
          <w:t xml:space="preserve">Vo vzore CKO č. 19 je uvedené, že ak žiadateľ na základe výzvy na doplnenie projektového zámeru neodstráni pochybnosti o pravdivosti alebo úplnosti projektového zámeru alebo jeho príloh, alebo ak požadované údaje nepredloží v lehote stanovenej v tejto výzve, RO </w:t>
        </w:r>
        <w:r w:rsidRPr="000C634C">
          <w:t>vydá negatívnu hodnotiacu správu</w:t>
        </w:r>
        <w:r>
          <w:t xml:space="preserve">. </w:t>
        </w:r>
      </w:ins>
    </w:p>
    <w:p w14:paraId="5727C7E2" w14:textId="20FBD29E" w:rsidR="00992EE3" w:rsidRDefault="00992EE3" w:rsidP="000C634C">
      <w:pPr>
        <w:spacing w:before="100" w:beforeAutospacing="1"/>
        <w:ind w:left="284"/>
        <w:jc w:val="both"/>
        <w:rPr>
          <w:ins w:id="240" w:author="Autor"/>
        </w:rPr>
      </w:pPr>
      <w:ins w:id="241" w:author="Autor">
        <w:r>
          <w:t>V Systéme riadenia EŠIF verzia 6</w:t>
        </w:r>
        <w:r w:rsidRPr="000C634C">
          <w:t xml:space="preserve">, </w:t>
        </w:r>
        <w:r>
          <w:t>časť 3.2.2.1 odsek 5</w:t>
        </w:r>
        <w:r w:rsidRPr="000C634C">
          <w:t xml:space="preserve">, </w:t>
        </w:r>
        <w:r>
          <w:t>je písané, že ak sa žiadateľ nevyjadrí v uvedenej lehote, RO postupuje primerane podľa § 20 zákona o príspevku z EŠIF, z ktorého vyplýva, že  </w:t>
        </w:r>
        <w:r w:rsidRPr="000C634C">
          <w:t>posudzovanie projektového zámeru zastaví</w:t>
        </w:r>
        <w:r>
          <w:t xml:space="preserve"> a RO vydá rozhodnutie o zastavení (§ 20 odsek 1, písm. d). </w:t>
        </w:r>
      </w:ins>
    </w:p>
    <w:p w14:paraId="6168F2EE" w14:textId="77777777" w:rsidR="00C26679" w:rsidRDefault="00992EE3" w:rsidP="000C634C">
      <w:pPr>
        <w:spacing w:before="100" w:beforeAutospacing="1"/>
        <w:ind w:left="284"/>
        <w:jc w:val="both"/>
        <w:rPr>
          <w:ins w:id="242" w:author="Autor"/>
        </w:rPr>
      </w:pPr>
      <w:ins w:id="243" w:author="Autor">
        <w:r>
          <w:t>Žiadame o usmernenie vo veci ďalšieho postupu, a teda či v danom prípade máme vydať rozhodnutie o zastavení posudzovania projektového zámeru, alebo máme vydať žiadateľovi negatívnu hodnotiacu správu k tomuto projektovému zámeru.</w:t>
        </w:r>
      </w:ins>
    </w:p>
    <w:p w14:paraId="5ACA69C2" w14:textId="25A1D28A" w:rsidR="00992EE3" w:rsidRPr="000C634C" w:rsidRDefault="00992EE3" w:rsidP="000C634C">
      <w:pPr>
        <w:spacing w:before="100" w:beforeAutospacing="1"/>
        <w:ind w:left="284"/>
        <w:jc w:val="both"/>
        <w:rPr>
          <w:ins w:id="244" w:author="Autor"/>
        </w:rPr>
      </w:pPr>
      <w:ins w:id="245" w:author="Autor">
        <w:r w:rsidRPr="00B65E72">
          <w:rPr>
            <w:i/>
          </w:rPr>
          <w:t xml:space="preserve">Usmernenie: </w:t>
        </w:r>
        <w:r>
          <w:t xml:space="preserve">v zmysle zákona o príspevku z EŠIF, §18, odsek 5: </w:t>
        </w:r>
        <w:r>
          <w:rPr>
            <w:i/>
            <w:iCs/>
          </w:rPr>
          <w:t xml:space="preserve">„Ak vzniknú pochybnosti o pravdivosti alebo úplnosti projektového zámeru alebo jeho príloh, poskytovateľ tieto pochybnosti oznámi žiadateľovi a vyzve ho, aby sa k nim vyjadril; </w:t>
        </w:r>
        <w:r>
          <w:rPr>
            <w:i/>
            <w:iCs/>
            <w:u w:val="single"/>
          </w:rPr>
          <w:t>poskytovateľ</w:t>
        </w:r>
        <w:r>
          <w:rPr>
            <w:i/>
            <w:iCs/>
            <w:color w:val="1F497D"/>
            <w:u w:val="single"/>
          </w:rPr>
          <w:t xml:space="preserve"> </w:t>
        </w:r>
        <w:r>
          <w:rPr>
            <w:i/>
            <w:iCs/>
            <w:u w:val="single"/>
          </w:rPr>
          <w:t>určí primeranú lehotu na</w:t>
        </w:r>
        <w:r w:rsidR="00C26679">
          <w:rPr>
            <w:i/>
            <w:iCs/>
            <w:u w:val="single"/>
          </w:rPr>
          <w:t> </w:t>
        </w:r>
        <w:r>
          <w:rPr>
            <w:i/>
            <w:iCs/>
            <w:u w:val="single"/>
          </w:rPr>
          <w:t>vyjadrenie</w:t>
        </w:r>
        <w:r>
          <w:rPr>
            <w:i/>
            <w:iCs/>
          </w:rPr>
          <w:t xml:space="preserve">, ktorá nesmie byť kratšia ako päť pracovných dní od doručenia oznámenia poskytovateľa. </w:t>
        </w:r>
        <w:r>
          <w:rPr>
            <w:i/>
            <w:iCs/>
            <w:u w:val="single"/>
          </w:rPr>
          <w:t>Ak sa žiadateľ nevyjadrí v lehote podľa prvej vety alebo existujú iné dôvody uvedené v § 20 ods.1</w:t>
        </w:r>
        <w:r>
          <w:rPr>
            <w:i/>
            <w:iCs/>
          </w:rPr>
          <w:t>, poskytovateľ postupuje primerane podľa § 20. Poskytovateľ po predložení projektového zámeru hodnotením zisťuje, či projektový zámer spĺňa podmienky určené vo výzve na</w:t>
        </w:r>
        <w:r w:rsidR="00C26679">
          <w:rPr>
            <w:i/>
            <w:iCs/>
          </w:rPr>
          <w:t> </w:t>
        </w:r>
        <w:r>
          <w:rPr>
            <w:i/>
            <w:iCs/>
          </w:rPr>
          <w:t>predkladanie projektového zámeru.“</w:t>
        </w:r>
      </w:ins>
    </w:p>
    <w:p w14:paraId="224816B6" w14:textId="77777777" w:rsidR="00992EE3" w:rsidRDefault="00992EE3" w:rsidP="00992EE3">
      <w:pPr>
        <w:rPr>
          <w:ins w:id="246" w:author="Autor"/>
          <w:rFonts w:ascii="Calibri" w:hAnsi="Calibri" w:cs="Calibri"/>
          <w:color w:val="1F497D"/>
        </w:rPr>
      </w:pPr>
    </w:p>
    <w:p w14:paraId="429C18C9" w14:textId="77777777" w:rsidR="00992EE3" w:rsidRDefault="00992EE3" w:rsidP="000C634C">
      <w:pPr>
        <w:ind w:left="284"/>
        <w:rPr>
          <w:ins w:id="247" w:author="Autor"/>
        </w:rPr>
      </w:pPr>
      <w:ins w:id="248" w:author="Autor">
        <w:r>
          <w:t xml:space="preserve">Z uvedenej citácie ustanovenia zákona je zrejmé, že pokiaľ bola žiadateľovi poskytnutá primeraná lehota na doplnenie požadovanej prílohy a žiadateľ nedoručí požadovanú prílohu včas, RO zastaví posudzovanie projektového zámeru. </w:t>
        </w:r>
      </w:ins>
    </w:p>
    <w:p w14:paraId="796FBA99" w14:textId="77777777" w:rsidR="00992EE3" w:rsidRDefault="00992EE3" w:rsidP="00992EE3">
      <w:pPr>
        <w:rPr>
          <w:ins w:id="249" w:author="Autor"/>
        </w:rPr>
      </w:pPr>
    </w:p>
    <w:p w14:paraId="4E5668C8" w14:textId="2937F626" w:rsidR="00992EE3" w:rsidRDefault="00992EE3" w:rsidP="000C634C">
      <w:pPr>
        <w:ind w:left="284"/>
        <w:jc w:val="both"/>
        <w:rPr>
          <w:ins w:id="250" w:author="Autor"/>
          <w:rFonts w:ascii="Calibri" w:hAnsi="Calibri" w:cs="Calibri"/>
        </w:rPr>
      </w:pPr>
      <w:ins w:id="251" w:author="Autor">
        <w:r>
          <w:t xml:space="preserve">Novela zákona o príspevku z EŠIF (ktorá zaviedla inštitút zastavenia posudzovania projektového zámeru) bola premietnutá do Systému riadenia EŠIF v rámci ustanovenia kapitoly 3.2.2.1., odsek 5. Zároveň je v kapitole 1.2, odsek 5 Systému riadenia EŠIF zadefinovaná vzájomná záväznosť dokumentov, vydávaných CKO: </w:t>
        </w:r>
        <w:r>
          <w:rPr>
            <w:i/>
            <w:iCs/>
          </w:rPr>
          <w:t>„V prípade, ak vo výnimočných prípadoch nastane nesúlad medzi Systémom riadenia EŠIF a metodickými pokynmi a vzormi formulárov, RO sa riadi ustanoveniami Systému riadenia EŠIF.“</w:t>
        </w:r>
      </w:ins>
    </w:p>
    <w:p w14:paraId="63FE9B64" w14:textId="77777777" w:rsidR="00992EE3" w:rsidRDefault="00992EE3" w:rsidP="000C634C">
      <w:pPr>
        <w:ind w:left="284"/>
        <w:jc w:val="both"/>
        <w:rPr>
          <w:ins w:id="252" w:author="Autor"/>
        </w:rPr>
      </w:pPr>
      <w:ins w:id="253" w:author="Autor">
        <w:r>
          <w:t>Z pohľadu záväzných predpisov je potrebné v uvedenom prípade zastaviť posudzovanie projektového zámeru.</w:t>
        </w:r>
      </w:ins>
    </w:p>
    <w:p w14:paraId="399C4A42" w14:textId="77777777" w:rsidR="00992EE3" w:rsidRDefault="00992EE3" w:rsidP="00992EE3">
      <w:pPr>
        <w:rPr>
          <w:ins w:id="254" w:author="Autor"/>
        </w:rPr>
      </w:pPr>
    </w:p>
    <w:p w14:paraId="3BD99447" w14:textId="5FBF3BA9" w:rsidR="00992EE3" w:rsidRDefault="00C26679" w:rsidP="000C634C">
      <w:pPr>
        <w:ind w:left="284"/>
        <w:jc w:val="both"/>
        <w:rPr>
          <w:ins w:id="255" w:author="Autor"/>
        </w:rPr>
      </w:pPr>
      <w:ins w:id="256" w:author="Autor">
        <w:r>
          <w:t>Zároveň</w:t>
        </w:r>
        <w:r w:rsidR="00992EE3">
          <w:t xml:space="preserve"> odpor</w:t>
        </w:r>
        <w:r>
          <w:t>ú</w:t>
        </w:r>
        <w:r w:rsidR="00992EE3">
          <w:t>č</w:t>
        </w:r>
        <w:r>
          <w:t>ame RO</w:t>
        </w:r>
        <w:r w:rsidR="00992EE3">
          <w:t xml:space="preserve">, aby dôkladne zvážil vyžadovanie príloh projektového zámeru, ktoré nie sú pre jeho posúdenie nevyhnutné. Podľa názoru CKO </w:t>
        </w:r>
        <w:r>
          <w:t>je</w:t>
        </w:r>
        <w:r w:rsidR="00992EE3">
          <w:t xml:space="preserve"> predčasné a zbytočne administratívne zaťažujúce vyžadovať ako prílohu projektového zámeru uznesenie zastupiteľstva, obsahujúceho schválenie realizácie daného projektu a vyčlenenie vlastných finančných zdrojov potrebných na</w:t>
        </w:r>
        <w:r>
          <w:t> </w:t>
        </w:r>
        <w:r w:rsidR="00992EE3">
          <w:t>zabezpečenie spolufinancovania projektu.</w:t>
        </w:r>
      </w:ins>
    </w:p>
    <w:p w14:paraId="6B8750B9" w14:textId="3340CED9" w:rsidR="00992EE3" w:rsidRDefault="00C26679" w:rsidP="00992EE3">
      <w:pPr>
        <w:ind w:left="284"/>
        <w:jc w:val="both"/>
        <w:rPr>
          <w:ins w:id="257" w:author="Autor"/>
        </w:rPr>
      </w:pPr>
      <w:ins w:id="258" w:author="Autor">
        <w:r>
          <w:lastRenderedPageBreak/>
          <w:t>V</w:t>
        </w:r>
        <w:r w:rsidR="00992EE3">
          <w:t>zor CKO č. 19 bude aktualizovaný k 31.10.2018.</w:t>
        </w:r>
      </w:ins>
    </w:p>
    <w:p w14:paraId="02614491" w14:textId="783F3C3B" w:rsidR="00992EE3" w:rsidRDefault="00992EE3" w:rsidP="000C634C">
      <w:pPr>
        <w:spacing w:before="100" w:beforeAutospacing="1" w:after="100" w:afterAutospacing="1"/>
        <w:ind w:left="284"/>
        <w:jc w:val="both"/>
        <w:rPr>
          <w:ins w:id="259" w:author="Autor"/>
          <w:i/>
          <w:u w:val="single"/>
        </w:rPr>
      </w:pPr>
      <w:ins w:id="260" w:author="Autor">
        <w:r w:rsidRPr="006A59AA">
          <w:rPr>
            <w:i/>
          </w:rPr>
          <w:t>Zverejnené dňa:</w:t>
        </w:r>
        <w:r>
          <w:t xml:space="preserve"> </w:t>
        </w:r>
        <w:r w:rsidR="00C26679">
          <w:t>31</w:t>
        </w:r>
        <w:r>
          <w:t>.</w:t>
        </w:r>
        <w:r w:rsidR="00C26679">
          <w:t>7</w:t>
        </w:r>
        <w:r>
          <w:t>.2018</w:t>
        </w:r>
      </w:ins>
    </w:p>
    <w:p w14:paraId="1491CC8B" w14:textId="77777777" w:rsidR="00B650E5" w:rsidRDefault="00B650E5" w:rsidP="0045286B">
      <w:pPr>
        <w:pStyle w:val="SRK4"/>
      </w:pPr>
      <w:bookmarkStart w:id="261" w:name="_Toc453234003"/>
      <w:bookmarkStart w:id="262" w:name="_Toc501630056"/>
      <w:bookmarkStart w:id="263" w:name="kapitola_3222"/>
      <w:r>
        <w:t>3.2.2.2 Zohľadnenie výsledkov posúdenia projektových zámerov pri vyhlásení výzvy a konaní o žiadostiach o poskytnutí nenávratného finančného príspevk</w:t>
      </w:r>
      <w:bookmarkEnd w:id="261"/>
      <w:r>
        <w:t>u</w:t>
      </w:r>
      <w:bookmarkEnd w:id="262"/>
    </w:p>
    <w:p w14:paraId="2DF9F97D" w14:textId="77777777" w:rsidR="00B650E5" w:rsidRDefault="00B650E5" w:rsidP="0045286B">
      <w:pPr>
        <w:pStyle w:val="SRK4"/>
      </w:pPr>
      <w:bookmarkStart w:id="264" w:name="_Toc453234004"/>
      <w:bookmarkStart w:id="265" w:name="_Toc501630057"/>
      <w:bookmarkEnd w:id="263"/>
      <w:r>
        <w:t>3.2.2.3 Záverečná správa z výzvy na predkladanie projektových zámerov</w:t>
      </w:r>
      <w:bookmarkEnd w:id="264"/>
      <w:bookmarkEnd w:id="265"/>
    </w:p>
    <w:p w14:paraId="4CB1BCBB" w14:textId="77777777" w:rsidR="00B650E5" w:rsidRDefault="00B650E5" w:rsidP="00F250C1">
      <w:pPr>
        <w:pStyle w:val="SRK3"/>
      </w:pPr>
      <w:bookmarkStart w:id="266" w:name="_Toc453234005"/>
      <w:bookmarkStart w:id="267" w:name="_Toc501630058"/>
      <w:bookmarkStart w:id="268" w:name="kapitola_323"/>
      <w:r>
        <w:t>3.2.3 Zásobník projektov</w:t>
      </w:r>
      <w:bookmarkEnd w:id="266"/>
      <w:bookmarkEnd w:id="267"/>
    </w:p>
    <w:p w14:paraId="749F5C43" w14:textId="009DCE87" w:rsidR="00B650E5" w:rsidRDefault="00B650E5" w:rsidP="00F250C1">
      <w:pPr>
        <w:pStyle w:val="SRK3"/>
      </w:pPr>
      <w:bookmarkStart w:id="269" w:name="_Toc378954336"/>
      <w:bookmarkStart w:id="270" w:name="_Toc378947501"/>
      <w:bookmarkStart w:id="271" w:name="_Toc453234006"/>
      <w:bookmarkStart w:id="272" w:name="_Toc501630059"/>
      <w:bookmarkEnd w:id="268"/>
      <w:r>
        <w:t>3.2.4 Opravné prostriedky</w:t>
      </w:r>
      <w:bookmarkEnd w:id="269"/>
      <w:bookmarkEnd w:id="270"/>
      <w:bookmarkEnd w:id="271"/>
      <w:bookmarkEnd w:id="272"/>
    </w:p>
    <w:p w14:paraId="33AA1720" w14:textId="307B21DD" w:rsidR="00B650E5" w:rsidRDefault="00B650E5" w:rsidP="0045286B">
      <w:pPr>
        <w:pStyle w:val="SRK4"/>
      </w:pPr>
      <w:bookmarkStart w:id="273" w:name="_Toc453234007"/>
      <w:bookmarkStart w:id="274" w:name="_Toc501630060"/>
      <w:r>
        <w:t>3.2.4.1 Odvolanie a odvolacie konanie</w:t>
      </w:r>
      <w:bookmarkEnd w:id="273"/>
      <w:bookmarkEnd w:id="274"/>
    </w:p>
    <w:p w14:paraId="350F2BA3" w14:textId="77777777" w:rsidR="00954ED8" w:rsidRDefault="00954ED8" w:rsidP="00DD6E4A">
      <w:pPr>
        <w:spacing w:before="120" w:after="120"/>
        <w:ind w:left="284"/>
        <w:jc w:val="both"/>
        <w:rPr>
          <w:i/>
          <w:u w:val="single"/>
        </w:rPr>
      </w:pPr>
      <w:bookmarkStart w:id="275" w:name="kapitola_3241_5"/>
      <w:bookmarkStart w:id="276" w:name="_Toc453234008"/>
      <w:bookmarkStart w:id="277" w:name="_Toc501630061"/>
      <w:r>
        <w:rPr>
          <w:i/>
          <w:u w:val="single"/>
        </w:rPr>
        <w:t>Odsek 5</w:t>
      </w:r>
      <w:bookmarkEnd w:id="275"/>
    </w:p>
    <w:p w14:paraId="2209E1A3" w14:textId="77777777" w:rsidR="00954ED8" w:rsidRPr="007B2740" w:rsidRDefault="00954ED8" w:rsidP="00DD6E4A">
      <w:pPr>
        <w:spacing w:before="120" w:after="120"/>
        <w:ind w:left="284"/>
        <w:jc w:val="both"/>
      </w:pPr>
      <w:r>
        <w:rPr>
          <w:i/>
        </w:rPr>
        <w:t>O</w:t>
      </w:r>
      <w:r w:rsidRPr="00B04D96">
        <w:rPr>
          <w:i/>
        </w:rPr>
        <w:t>tázka:</w:t>
      </w:r>
    </w:p>
    <w:p w14:paraId="7021E063" w14:textId="77777777" w:rsidR="00954ED8" w:rsidRPr="00C2241C" w:rsidRDefault="00954ED8" w:rsidP="00DD6E4A">
      <w:pPr>
        <w:pStyle w:val="Odsekzoznamu"/>
        <w:ind w:left="284"/>
        <w:jc w:val="both"/>
      </w:pPr>
      <w:r w:rsidRPr="00C2241C">
        <w:t>V prípade, ak Poskytovateľ rozhoduje v súlade s ust. § 23 ods. 1 Zákona o EŠIF – možnosť vyhovieť odvolaniu v plnom rozsahu, je nutné v procese rozhodovania o odvolaní prizvať odborných hodnotiteľov, ktorí predmetnú žiadosť o NFP posudzovali ak sa odvolanie týka oblasti odborného hodnotenia, alebo môže odvolaniu v plnom rozsahu vyhovieť Poskytovateľ sám bez stanoviska týchto hodnotiteľov k častiam týkajúcich sa odborného hodnotenia?</w:t>
      </w:r>
    </w:p>
    <w:p w14:paraId="5EAA1C51" w14:textId="77777777" w:rsidR="00954ED8" w:rsidRPr="00C2241C" w:rsidRDefault="00954ED8" w:rsidP="00954ED8">
      <w:pPr>
        <w:pStyle w:val="Odsekzoznamu"/>
        <w:ind w:left="0"/>
        <w:jc w:val="both"/>
      </w:pPr>
    </w:p>
    <w:p w14:paraId="3F0D2E10" w14:textId="77777777" w:rsidR="00954ED8" w:rsidRPr="00C2241C" w:rsidRDefault="00954ED8" w:rsidP="00DD6E4A">
      <w:pPr>
        <w:pStyle w:val="Odsekzoznamu"/>
        <w:numPr>
          <w:ilvl w:val="0"/>
          <w:numId w:val="421"/>
        </w:numPr>
        <w:ind w:left="567" w:hanging="284"/>
        <w:contextualSpacing w:val="0"/>
        <w:jc w:val="both"/>
      </w:pPr>
      <w:r w:rsidRPr="00C2241C">
        <w:t>a) V prípade, ak je nutné prizvať pôvodných odborných hodnotiteľov k rozhodovaniu, prípadne znovu posúdenie Ž</w:t>
      </w:r>
      <w:r>
        <w:t xml:space="preserve">iadosti </w:t>
      </w:r>
      <w:r w:rsidRPr="00C2241C">
        <w:t>o</w:t>
      </w:r>
      <w:r>
        <w:t xml:space="preserve"> </w:t>
      </w:r>
      <w:r w:rsidRPr="00C2241C">
        <w:t>NFP, musí byť vypracovaný nový hodnotiaci hárok odborného hodnotenia Ž</w:t>
      </w:r>
      <w:r>
        <w:t xml:space="preserve">iadosti </w:t>
      </w:r>
      <w:r w:rsidRPr="00C2241C">
        <w:t>o</w:t>
      </w:r>
      <w:r>
        <w:t xml:space="preserve"> </w:t>
      </w:r>
      <w:r w:rsidRPr="00C2241C">
        <w:t xml:space="preserve">NFP? </w:t>
      </w:r>
    </w:p>
    <w:p w14:paraId="77ACDF18" w14:textId="77777777" w:rsidR="00954ED8" w:rsidRPr="00C2241C" w:rsidRDefault="00954ED8" w:rsidP="00954ED8">
      <w:pPr>
        <w:pStyle w:val="Odsekzoznamu"/>
        <w:ind w:left="0"/>
        <w:jc w:val="both"/>
      </w:pPr>
    </w:p>
    <w:p w14:paraId="3DF7A044" w14:textId="77777777" w:rsidR="00954ED8" w:rsidRPr="00C2241C" w:rsidRDefault="00954ED8" w:rsidP="00DD6E4A">
      <w:pPr>
        <w:pStyle w:val="Odsekzoznamu"/>
        <w:ind w:left="567"/>
        <w:jc w:val="both"/>
      </w:pPr>
      <w:r w:rsidRPr="00C2241C">
        <w:t>b)  Pre prípad, že nie je nutné prizvať odborných hodnotiteľov k rozhodovaniu, je oprávnený nový hodnotiaci hárok vypracovať Poskytovateľ prostredníctvom projektového manažéra?</w:t>
      </w:r>
    </w:p>
    <w:p w14:paraId="5FCC36FB" w14:textId="77777777" w:rsidR="00954ED8" w:rsidRPr="00C2241C" w:rsidRDefault="00954ED8" w:rsidP="00DD6E4A">
      <w:pPr>
        <w:ind w:left="567"/>
        <w:jc w:val="both"/>
      </w:pPr>
      <w:r w:rsidRPr="00C2241C">
        <w:t> </w:t>
      </w:r>
    </w:p>
    <w:p w14:paraId="386612B3" w14:textId="77777777" w:rsidR="00954ED8" w:rsidRPr="00C2241C" w:rsidRDefault="00954ED8" w:rsidP="00DD6E4A">
      <w:pPr>
        <w:pStyle w:val="Odsekzoznamu"/>
        <w:ind w:left="567" w:hanging="284"/>
        <w:jc w:val="both"/>
      </w:pPr>
      <w:r w:rsidRPr="00C2241C">
        <w:t>2) V prípade, ak odvolaniu nebolo vyhovené v plnom rozsahu, a bolo postúpené štatutárovi a osobitnej komisii podľa §23 ods. 4 Zákona o EŠIF, ktorá spochybní závery odborného hodnotenia, je nutné za účelom opätovného prehodnotenia Ž</w:t>
      </w:r>
      <w:r>
        <w:t xml:space="preserve">iadosti </w:t>
      </w:r>
      <w:r w:rsidRPr="00C2241C">
        <w:t>o</w:t>
      </w:r>
      <w:r>
        <w:t xml:space="preserve"> </w:t>
      </w:r>
      <w:r w:rsidRPr="00C2241C">
        <w:t xml:space="preserve">NFP vykonať nové odborné hodnotenie? </w:t>
      </w:r>
    </w:p>
    <w:p w14:paraId="3EE83CDC" w14:textId="77777777" w:rsidR="00954ED8" w:rsidRPr="00C2241C" w:rsidRDefault="00954ED8" w:rsidP="00954ED8">
      <w:pPr>
        <w:pStyle w:val="Odsekzoznamu"/>
        <w:ind w:left="0"/>
        <w:jc w:val="both"/>
      </w:pPr>
    </w:p>
    <w:p w14:paraId="6E73A9F9" w14:textId="77777777" w:rsidR="00954ED8" w:rsidRPr="00C2241C" w:rsidRDefault="00954ED8" w:rsidP="00DD6E4A">
      <w:pPr>
        <w:pStyle w:val="Odsekzoznamu"/>
        <w:ind w:left="284"/>
        <w:jc w:val="both"/>
      </w:pPr>
      <w:r w:rsidRPr="00C2241C">
        <w:t>V prípade, ak nie je nutné vykonať nové odborné hodnotenie</w:t>
      </w:r>
      <w:r>
        <w:t xml:space="preserve">, </w:t>
      </w:r>
      <w:r w:rsidRPr="00C2241C">
        <w:t>je osobitná komisia oprávnená rozhodnúť bez opätovného odborného hodnotenia sama, prehodnotiť Ž</w:t>
      </w:r>
      <w:r>
        <w:t xml:space="preserve">iadosti </w:t>
      </w:r>
      <w:r w:rsidRPr="00C2241C">
        <w:t>o</w:t>
      </w:r>
      <w:r>
        <w:t xml:space="preserve"> </w:t>
      </w:r>
      <w:r w:rsidRPr="00C2241C">
        <w:t>NFP a odporučiť štatutárnemu orgánu zmeniť prvostupňové rozhodnutie?  Je v danom prípade tiež nutné požiadať o vyjadrenie, resp. stanovisko „pôvodných“ odborných hodnotiteľov, vzhľadom nato že výsledok ich hodnotenia je prehodnocovaný ?</w:t>
      </w:r>
    </w:p>
    <w:p w14:paraId="6033207C" w14:textId="361435CA" w:rsidR="00954ED8" w:rsidRPr="00DD6E4A" w:rsidRDefault="00954ED8" w:rsidP="000232F9">
      <w:pPr>
        <w:spacing w:before="100" w:beforeAutospacing="1"/>
        <w:ind w:left="284"/>
        <w:jc w:val="both"/>
        <w:rPr>
          <w:i/>
        </w:rPr>
      </w:pPr>
      <w:r w:rsidRPr="00DD6E4A">
        <w:rPr>
          <w:i/>
        </w:rPr>
        <w:t xml:space="preserve">Usmernenie: </w:t>
      </w:r>
      <w:r w:rsidRPr="00DD6E4A">
        <w:t xml:space="preserve">Odborných hodnotiteľov je nutné prizvať, ak sa odvolacia námietka týka odborného hodnotenia z vecného hľadiska, teda typicky, prečo bolo pridelených toľko bodov a nie iný počet bodov. Ak sa odvolacia námietka týka procesnej stránky veci, ktorú organizuje poskytovateľ, a teda sa netýka samotného odborného hodnotenia z jeho vecnej stránky, môže sa vyjadriť aj poskytovateľ, napríklad cestou príslušného projektového manažéra, ak to tak vyplýva z riadiacej dokumentácie. </w:t>
      </w:r>
    </w:p>
    <w:p w14:paraId="247210D6" w14:textId="77777777" w:rsidR="00954ED8" w:rsidRPr="00DD6E4A" w:rsidRDefault="00954ED8" w:rsidP="00954ED8">
      <w:pPr>
        <w:jc w:val="both"/>
        <w:rPr>
          <w:rFonts w:eastAsiaTheme="minorHAnsi"/>
        </w:rPr>
      </w:pPr>
    </w:p>
    <w:p w14:paraId="46FCA8C6" w14:textId="77777777" w:rsidR="00954ED8" w:rsidRDefault="00954ED8" w:rsidP="00DD6E4A">
      <w:pPr>
        <w:ind w:left="567" w:hanging="284"/>
        <w:jc w:val="both"/>
        <w:rPr>
          <w:rFonts w:eastAsiaTheme="minorHAnsi"/>
        </w:rPr>
      </w:pPr>
      <w:r w:rsidRPr="00C2241C">
        <w:rPr>
          <w:rFonts w:eastAsiaTheme="minorHAnsi"/>
        </w:rPr>
        <w:t>1</w:t>
      </w:r>
      <w:r>
        <w:rPr>
          <w:rFonts w:eastAsiaTheme="minorHAnsi"/>
        </w:rPr>
        <w:t xml:space="preserve">. </w:t>
      </w:r>
      <w:r w:rsidRPr="00C2241C">
        <w:rPr>
          <w:rFonts w:eastAsiaTheme="minorHAnsi"/>
        </w:rPr>
        <w:t>a) V zmysle Systému riadenia EŠIF: „</w:t>
      </w:r>
      <w:r w:rsidRPr="00C2241C">
        <w:rPr>
          <w:rFonts w:eastAsiaTheme="minorHAnsi"/>
          <w:i/>
          <w:iCs/>
        </w:rPr>
        <w:t xml:space="preserve">Proces zhodnotenia dôkazov predložených v odvolaní musí byť jasne zadefinovaný tak, aby nevznikla pochybnosť o správnosti posúdenia </w:t>
      </w:r>
      <w:r w:rsidRPr="00C2241C">
        <w:rPr>
          <w:rFonts w:eastAsiaTheme="minorHAnsi"/>
          <w:i/>
          <w:iCs/>
        </w:rPr>
        <w:lastRenderedPageBreak/>
        <w:t>predmetného odvolania a oprávnenosti RO rozhodnúť o odvolaní na rovnakej úrovni, na akej bolo vydané napadnuté rozhodnutie.“  </w:t>
      </w:r>
      <w:r w:rsidRPr="00C2241C">
        <w:rPr>
          <w:rFonts w:eastAsiaTheme="minorHAnsi"/>
        </w:rPr>
        <w:t xml:space="preserve">Postup poskytovateľa je v plnej miere závislý na vlastnej úprave v riadiacej dokumentácii, ktorá by mala reflektovať tiež to, v akom rozsahu sa v odvolaní napáda odborné hodnotenie, t.j. či sa stačí vyjadriť k samotným odvolacím námietkám na individuálnej báze (zodpovedať konkrétne otázky) alebo je potrebné zopakovať väčšiu časť alebo celé odborné hodnotenie. </w:t>
      </w:r>
    </w:p>
    <w:p w14:paraId="65E39542" w14:textId="77777777" w:rsidR="00954ED8" w:rsidRPr="00C2241C" w:rsidRDefault="00954ED8" w:rsidP="00954ED8">
      <w:pPr>
        <w:jc w:val="both"/>
        <w:rPr>
          <w:rFonts w:eastAsiaTheme="minorHAnsi"/>
        </w:rPr>
      </w:pPr>
    </w:p>
    <w:p w14:paraId="66E2034E" w14:textId="77777777" w:rsidR="00954ED8" w:rsidRPr="00C2241C" w:rsidRDefault="00954ED8" w:rsidP="00DD6E4A">
      <w:pPr>
        <w:ind w:left="567"/>
        <w:jc w:val="both"/>
        <w:rPr>
          <w:rFonts w:eastAsiaTheme="minorHAnsi"/>
        </w:rPr>
      </w:pPr>
      <w:r w:rsidRPr="00C2241C">
        <w:rPr>
          <w:rFonts w:eastAsiaTheme="minorHAnsi"/>
        </w:rPr>
        <w:t xml:space="preserve">b) Rozhodne nie, táto možnosť neprichádza do úvahy. </w:t>
      </w:r>
    </w:p>
    <w:p w14:paraId="07A5AA9F" w14:textId="77777777" w:rsidR="00954ED8" w:rsidRPr="00C2241C" w:rsidRDefault="00954ED8" w:rsidP="00954ED8">
      <w:pPr>
        <w:jc w:val="both"/>
        <w:rPr>
          <w:rFonts w:eastAsiaTheme="minorHAnsi"/>
        </w:rPr>
      </w:pPr>
    </w:p>
    <w:p w14:paraId="798F3CB9" w14:textId="77777777" w:rsidR="00954ED8" w:rsidRPr="00F0243E" w:rsidRDefault="00954ED8" w:rsidP="00DD6E4A">
      <w:pPr>
        <w:pStyle w:val="Odsekzoznamu"/>
        <w:numPr>
          <w:ilvl w:val="0"/>
          <w:numId w:val="421"/>
        </w:numPr>
        <w:ind w:left="567" w:hanging="284"/>
        <w:contextualSpacing w:val="0"/>
        <w:jc w:val="both"/>
      </w:pPr>
      <w:r w:rsidRPr="00F0243E">
        <w:t xml:space="preserve">Rozsah preskúmania pôvodného odborného hodnotenia je závislý od konkrétnej odvolacej námietky, lebo sa koná o odvolaní, teda len o tom, aké dôvody odvolania žiadateľ uviedol. Poskytovateľ resp. štatutárny orgán poskytovateľa nekoná z úradnej povinnosti a nepreskúmava rozhodnutie nad rámec odvolania. Uplatní sa preto postup uvedený v odpovedi 1a). </w:t>
      </w:r>
    </w:p>
    <w:p w14:paraId="0719706F" w14:textId="77777777" w:rsidR="00954ED8" w:rsidRPr="00C2241C" w:rsidRDefault="00954ED8" w:rsidP="00954ED8">
      <w:pPr>
        <w:jc w:val="both"/>
        <w:rPr>
          <w:rFonts w:eastAsiaTheme="minorHAnsi"/>
        </w:rPr>
      </w:pPr>
    </w:p>
    <w:p w14:paraId="75FB0319" w14:textId="081D42D6" w:rsidR="00954ED8" w:rsidRPr="00C2241C" w:rsidRDefault="00954ED8" w:rsidP="00DD6E4A">
      <w:pPr>
        <w:ind w:left="284"/>
        <w:jc w:val="both"/>
        <w:rPr>
          <w:rFonts w:eastAsiaTheme="minorHAnsi"/>
        </w:rPr>
      </w:pPr>
      <w:r w:rsidRPr="00C2241C">
        <w:rPr>
          <w:rFonts w:eastAsiaTheme="minorHAnsi"/>
        </w:rPr>
        <w:t>Aj pre rozhodovanie osobitnej komisie platí všeobecný p</w:t>
      </w:r>
      <w:r w:rsidR="00DD6E4A">
        <w:rPr>
          <w:rFonts w:eastAsiaTheme="minorHAnsi"/>
        </w:rPr>
        <w:t xml:space="preserve">rístup uvedený v odpovedi 1., t. </w:t>
      </w:r>
      <w:r w:rsidRPr="00C2241C">
        <w:rPr>
          <w:rFonts w:eastAsiaTheme="minorHAnsi"/>
        </w:rPr>
        <w:t xml:space="preserve">j. odvolaciu námietku k vecnému aspektu odborného hodnotenia musia riešiť odborní hodnotitelia, procesnú časť môže riešiť osobitná komisia sama. Nesmú to byť tí istí hodnotitelia, ako pri prvostupňovom konaní, ale rozhodne iní, inak by došlo k porušeniu všeobecných princípov správneho konania. Zvyčajne sa odvolacie námietky vecného charakteru riešia tak, že osobitná komisia poverí poskytovateľa, aby zabezpečil zodpovedanie otázok obsiahnutých v odvolaní novými hodnotiteľmi, alebo aby noví hodnotitelia zopakovali celé odborné hodnotenie, podľa rozsahu, v akom sa odborné hodnotenie v odvolaní napáda. </w:t>
      </w:r>
    </w:p>
    <w:p w14:paraId="39B2DFCD" w14:textId="77777777" w:rsidR="00954ED8" w:rsidRPr="00C2241C" w:rsidRDefault="00954ED8" w:rsidP="00DD6E4A">
      <w:pPr>
        <w:ind w:left="284"/>
        <w:jc w:val="both"/>
        <w:rPr>
          <w:rFonts w:eastAsiaTheme="minorHAnsi"/>
        </w:rPr>
      </w:pPr>
    </w:p>
    <w:p w14:paraId="1E408FEB" w14:textId="77777777" w:rsidR="00954ED8" w:rsidRPr="00C2241C" w:rsidRDefault="00954ED8" w:rsidP="00DD6E4A">
      <w:pPr>
        <w:ind w:left="284"/>
        <w:jc w:val="both"/>
        <w:rPr>
          <w:rFonts w:eastAsiaTheme="minorHAnsi"/>
        </w:rPr>
      </w:pPr>
      <w:r w:rsidRPr="00C2241C">
        <w:rPr>
          <w:rFonts w:eastAsiaTheme="minorHAnsi"/>
        </w:rPr>
        <w:t>Z uvedených odpovedí vyplýva, že úprava postupov v odvolacom konaní osobitne pre časť autoremedúry, osobitne pre časť prípravy na odovzdanie odvolania osobitnej komisii a osobitne konania na úrovni osobitnej komisie, musí byť riadne popísané v riadiacej dokumentácii konkr</w:t>
      </w:r>
      <w:r>
        <w:rPr>
          <w:rFonts w:eastAsiaTheme="minorHAnsi"/>
        </w:rPr>
        <w:t>étneho poskytovateľa pre daný operačný program</w:t>
      </w:r>
      <w:r w:rsidRPr="00C2241C">
        <w:rPr>
          <w:rFonts w:eastAsiaTheme="minorHAnsi"/>
        </w:rPr>
        <w:t>, rešpektujúc organizačné usporiadanie, vzťahy medzi poskytovateľom a osobitnou komisiou, akékoľvek špecifiká vyplývajúce z organizačných noriem daného poskytovateľa (nemajúce základ v pravidlách poskytovania EŠIF, ale napríklad v štatúte ministerstva alebo v jeho organizačnom poriadku atď</w:t>
      </w:r>
      <w:r>
        <w:rPr>
          <w:rFonts w:eastAsiaTheme="minorHAnsi"/>
        </w:rPr>
        <w:t>.</w:t>
      </w:r>
      <w:r w:rsidRPr="00C2241C">
        <w:rPr>
          <w:rFonts w:eastAsiaTheme="minorHAnsi"/>
        </w:rPr>
        <w:t xml:space="preserve">). Tieto postupy musia zahŕňať aj definovanie zodpovedajúcich výstupov. </w:t>
      </w:r>
    </w:p>
    <w:p w14:paraId="225D04DB" w14:textId="6590064B" w:rsidR="00C8703A" w:rsidRPr="00B04D96" w:rsidRDefault="00C8703A" w:rsidP="00DD6E4A">
      <w:pPr>
        <w:spacing w:before="100" w:beforeAutospacing="1" w:after="100" w:afterAutospacing="1"/>
        <w:ind w:firstLine="284"/>
        <w:rPr>
          <w:i/>
        </w:rPr>
      </w:pPr>
      <w:r>
        <w:rPr>
          <w:i/>
        </w:rPr>
        <w:t xml:space="preserve">Zverejnené dňa: </w:t>
      </w:r>
      <w:r w:rsidRPr="00834CE9">
        <w:t>27.4.2018</w:t>
      </w:r>
    </w:p>
    <w:p w14:paraId="1B228901" w14:textId="77777777" w:rsidR="00B650E5" w:rsidRPr="00D7547F" w:rsidRDefault="00B650E5" w:rsidP="0045286B">
      <w:pPr>
        <w:pStyle w:val="SRK4"/>
      </w:pPr>
      <w:r w:rsidRPr="007D7393">
        <w:t>3.2.4.2 Preskúmanie rozhodnutia mimo odvolacieho konania</w:t>
      </w:r>
      <w:bookmarkEnd w:id="276"/>
      <w:bookmarkEnd w:id="277"/>
    </w:p>
    <w:p w14:paraId="1C8A62EC" w14:textId="77777777" w:rsidR="00B650E5" w:rsidRDefault="00B650E5" w:rsidP="0045286B">
      <w:pPr>
        <w:pStyle w:val="SRK4"/>
      </w:pPr>
      <w:bookmarkStart w:id="278" w:name="_Toc453234009"/>
      <w:bookmarkStart w:id="279" w:name="_Toc501630062"/>
      <w:r>
        <w:t>3.2.4.3 Oprava rozhodnutia</w:t>
      </w:r>
      <w:bookmarkEnd w:id="278"/>
      <w:bookmarkEnd w:id="279"/>
    </w:p>
    <w:p w14:paraId="2EC52E9F" w14:textId="77777777" w:rsidR="00B650E5" w:rsidRDefault="00B650E5">
      <w:pPr>
        <w:pStyle w:val="SRK2"/>
        <w:rPr>
          <w:rStyle w:val="Nadpis1Char"/>
          <w:bCs/>
          <w:spacing w:val="0"/>
          <w:kern w:val="0"/>
          <w:sz w:val="24"/>
          <w:szCs w:val="24"/>
        </w:rPr>
      </w:pPr>
      <w:bookmarkStart w:id="280" w:name="_Toc378947503"/>
      <w:bookmarkStart w:id="281" w:name="_Toc453234010"/>
      <w:bookmarkStart w:id="282" w:name="_Toc501630063"/>
      <w:bookmarkStart w:id="283" w:name="kapitola_33"/>
      <w:r>
        <w:rPr>
          <w:rStyle w:val="Nadpis1Char"/>
          <w:bCs/>
          <w:sz w:val="36"/>
          <w:szCs w:val="26"/>
        </w:rPr>
        <w:t>3.3 Implementácia projektov</w:t>
      </w:r>
      <w:bookmarkEnd w:id="280"/>
      <w:bookmarkEnd w:id="281"/>
      <w:bookmarkEnd w:id="282"/>
    </w:p>
    <w:p w14:paraId="77047BDD" w14:textId="77777777" w:rsidR="00B650E5" w:rsidRDefault="00B650E5" w:rsidP="00F250C1">
      <w:pPr>
        <w:pStyle w:val="SRK3"/>
      </w:pPr>
      <w:bookmarkStart w:id="284" w:name="_Toc378947504"/>
      <w:bookmarkStart w:id="285" w:name="_Toc453234011"/>
      <w:bookmarkStart w:id="286" w:name="_Toc501630064"/>
      <w:bookmarkEnd w:id="283"/>
      <w:r>
        <w:t>3.3.1 Príprava zmluvy o </w:t>
      </w:r>
      <w:bookmarkEnd w:id="284"/>
      <w:bookmarkEnd w:id="285"/>
      <w:r>
        <w:t>NFP</w:t>
      </w:r>
      <w:bookmarkEnd w:id="286"/>
      <w:r>
        <w:t xml:space="preserve"> </w:t>
      </w:r>
    </w:p>
    <w:p w14:paraId="7A099FDB" w14:textId="0C549E1A" w:rsidR="00B650E5" w:rsidRDefault="00B650E5" w:rsidP="00F250C1">
      <w:pPr>
        <w:pStyle w:val="SRK3"/>
      </w:pPr>
      <w:bookmarkStart w:id="287" w:name="_Toc378947505"/>
      <w:bookmarkStart w:id="288" w:name="_Toc453234012"/>
      <w:bookmarkStart w:id="289" w:name="_Toc501630065"/>
      <w:r>
        <w:t>3.3.2 Uzavretie zmluvy o</w:t>
      </w:r>
      <w:r w:rsidR="00B87428">
        <w:t> </w:t>
      </w:r>
      <w:bookmarkEnd w:id="287"/>
      <w:bookmarkEnd w:id="288"/>
      <w:r>
        <w:t>NFP</w:t>
      </w:r>
      <w:bookmarkEnd w:id="289"/>
    </w:p>
    <w:p w14:paraId="08C3849B" w14:textId="7E0B63BB" w:rsidR="00F60F41" w:rsidRDefault="00F60F41" w:rsidP="00F60F41">
      <w:pPr>
        <w:spacing w:before="100" w:beforeAutospacing="1"/>
        <w:ind w:left="284"/>
        <w:jc w:val="both"/>
        <w:rPr>
          <w:i/>
        </w:rPr>
      </w:pPr>
      <w:bookmarkStart w:id="290" w:name="kapitola_332_7"/>
      <w:bookmarkEnd w:id="290"/>
      <w:r w:rsidRPr="00130810">
        <w:rPr>
          <w:i/>
          <w:u w:val="single"/>
        </w:rPr>
        <w:t xml:space="preserve">Odsek </w:t>
      </w:r>
      <w:r>
        <w:rPr>
          <w:i/>
          <w:u w:val="single"/>
        </w:rPr>
        <w:t>7</w:t>
      </w:r>
      <w:r w:rsidRPr="00130810">
        <w:rPr>
          <w:i/>
          <w:u w:val="single"/>
        </w:rPr>
        <w:t>:</w:t>
      </w:r>
    </w:p>
    <w:p w14:paraId="4FC2D6B2" w14:textId="77777777" w:rsidR="00F60F41" w:rsidRPr="00D4401E" w:rsidRDefault="00F60F41" w:rsidP="00F60F41">
      <w:pPr>
        <w:spacing w:before="100" w:beforeAutospacing="1"/>
        <w:ind w:left="284"/>
        <w:jc w:val="both"/>
      </w:pPr>
      <w:r>
        <w:rPr>
          <w:i/>
        </w:rPr>
        <w:t>O</w:t>
      </w:r>
      <w:r w:rsidRPr="00B87428">
        <w:rPr>
          <w:i/>
        </w:rPr>
        <w:t xml:space="preserve">tázka: </w:t>
      </w:r>
      <w:r>
        <w:t>P</w:t>
      </w:r>
      <w:r w:rsidRPr="00D4401E">
        <w:t>oskytovateľ identifik</w:t>
      </w:r>
      <w:r>
        <w:t>oval</w:t>
      </w:r>
      <w:r w:rsidRPr="00D4401E">
        <w:t xml:space="preserve"> presiahnutie maximálnej výšky pomoci de minimis (kumulovane za jednotlivé pomoci od viacerých poskytovateľov) v čase po odoslaní návrhu na</w:t>
      </w:r>
      <w:r>
        <w:t> </w:t>
      </w:r>
      <w:r w:rsidRPr="00D4401E">
        <w:t>uzavretie zmluvy o NFP a zároveň pred uzatvorením zmluvy o</w:t>
      </w:r>
      <w:r>
        <w:t> </w:t>
      </w:r>
      <w:r w:rsidRPr="00D4401E">
        <w:t>NFP</w:t>
      </w:r>
      <w:r>
        <w:t>. Je poskytovateľ oprávnený</w:t>
      </w:r>
      <w:r w:rsidRPr="00D4401E">
        <w:t xml:space="preserve"> </w:t>
      </w:r>
      <w:r w:rsidRPr="00D4401E">
        <w:lastRenderedPageBreak/>
        <w:t xml:space="preserve">zaslať žiadateľovi upravený návrh na uzavretie zmluvy o NFP, v ktorom bude navrhovaná výška NFP znížená tak, aby nepresahovala maximálnu výšku pomoci? </w:t>
      </w:r>
    </w:p>
    <w:p w14:paraId="00B340D6" w14:textId="77777777" w:rsidR="00F60F41" w:rsidRDefault="00F60F41" w:rsidP="00F60F41">
      <w:pPr>
        <w:spacing w:after="100" w:afterAutospacing="1"/>
        <w:ind w:left="284"/>
        <w:jc w:val="both"/>
      </w:pPr>
      <w:r>
        <w:t>U</w:t>
      </w:r>
      <w:r w:rsidRPr="00D4401E">
        <w:t>praven</w:t>
      </w:r>
      <w:r>
        <w:t>á</w:t>
      </w:r>
      <w:r w:rsidRPr="00D4401E">
        <w:t xml:space="preserve"> </w:t>
      </w:r>
      <w:r>
        <w:t>výška</w:t>
      </w:r>
      <w:r w:rsidRPr="00D4401E">
        <w:t xml:space="preserve"> NFP ne</w:t>
      </w:r>
      <w:r>
        <w:t xml:space="preserve">bude </w:t>
      </w:r>
      <w:r w:rsidRPr="00D4401E">
        <w:t>korešpondova</w:t>
      </w:r>
      <w:r>
        <w:t>ť</w:t>
      </w:r>
      <w:r w:rsidRPr="00D4401E">
        <w:t xml:space="preserve"> s výškou NFP</w:t>
      </w:r>
      <w:r>
        <w:t>,</w:t>
      </w:r>
      <w:r w:rsidRPr="00D4401E">
        <w:t xml:space="preserve"> uvedenou v rozhodnutí o schválení ŽoNFP, ale b</w:t>
      </w:r>
      <w:r>
        <w:t>ude</w:t>
      </w:r>
      <w:r w:rsidRPr="00D4401E">
        <w:t xml:space="preserve"> v súlade s maximálnou výškou pomoci v prípade poskytovania pomoci de minimis</w:t>
      </w:r>
      <w:r>
        <w:t>,</w:t>
      </w:r>
      <w:r w:rsidRPr="00D4401E">
        <w:t xml:space="preserve"> a teda v súlade s podmienkami poskytnutia príspevku</w:t>
      </w:r>
      <w:r>
        <w:t>. R</w:t>
      </w:r>
      <w:r w:rsidRPr="00D4401E">
        <w:t xml:space="preserve">ozhodnutie o schválení ŽoNFP </w:t>
      </w:r>
      <w:r>
        <w:t xml:space="preserve">už nie je možné </w:t>
      </w:r>
      <w:r w:rsidRPr="00D4401E">
        <w:t xml:space="preserve">v tejto fáze preskúmať mimo odvolacieho konania </w:t>
      </w:r>
      <w:r>
        <w:t>podľa</w:t>
      </w:r>
      <w:r w:rsidRPr="00D4401E">
        <w:t xml:space="preserve"> § 24 ods. 3 zákona o príspevku z</w:t>
      </w:r>
      <w:r>
        <w:t xml:space="preserve"> EŠIF. </w:t>
      </w:r>
      <w:r w:rsidRPr="00FE436E">
        <w:t>Poskytovateľ sa ubezpečil, že zníženie výšky NFP nemá negatívny vplyv na</w:t>
      </w:r>
      <w:r>
        <w:t> </w:t>
      </w:r>
      <w:r w:rsidRPr="00FE436E">
        <w:t xml:space="preserve">výsledky schvaľovacieho procesu </w:t>
      </w:r>
      <w:r>
        <w:t>Žo</w:t>
      </w:r>
      <w:r w:rsidRPr="00FE436E">
        <w:t>NFP.</w:t>
      </w:r>
    </w:p>
    <w:p w14:paraId="77CB00DE" w14:textId="77777777" w:rsidR="00F60F41" w:rsidRPr="00FE436E" w:rsidRDefault="00F60F41" w:rsidP="00F60F41">
      <w:pPr>
        <w:spacing w:before="100" w:beforeAutospacing="1" w:after="120"/>
        <w:ind w:left="284"/>
        <w:jc w:val="both"/>
      </w:pPr>
      <w:r w:rsidRPr="00B65E72">
        <w:rPr>
          <w:i/>
        </w:rPr>
        <w:t xml:space="preserve">Usmernenie: </w:t>
      </w:r>
      <w:r w:rsidRPr="00FE436E">
        <w:t xml:space="preserve">Ak bolo rozhodnutie o schválení </w:t>
      </w:r>
      <w:r>
        <w:t>Žo</w:t>
      </w:r>
      <w:r w:rsidRPr="00FE436E">
        <w:t xml:space="preserve">NFP v skutočnosti vydané v súlade so vzorom rozhodnutia vydaným CKO, v ktorom sa vo výroku uvádza maximálna suma NFP, z právneho hľadiska nič nebráni tomu, aby bol v zmluve o NFP uvedený záväzok poskytovateľa poskytnúť prijímateľovi NFP v nižšej sume, ako je maximálna suma NFP uvedená v rozhodnutí o schválení. Vzhľadom na potrebu zachovávať princípy právnej istoty a predvídateľnosti práva a tieto aplikovať v právnych vzťahoch, ktorých účastníkom je poskytovateľ, odporúčame, aby v posudzovanom prípade bolo do zmluvy </w:t>
      </w:r>
      <w:r>
        <w:t>o</w:t>
      </w:r>
      <w:r w:rsidRPr="00FE436E">
        <w:t xml:space="preserve"> NFP včlenené osobitné ustanovenie týkajúce sa reflektovania dôvodu, prečo sa do zmluvy premieta nižšia suma NFP v porovnaní s rozhodnutím o schválení a súčasne, že prijímateľ si nebude nárokovať na zvyšnú časť NFP (t.</w:t>
      </w:r>
      <w:r>
        <w:t xml:space="preserve"> </w:t>
      </w:r>
      <w:r w:rsidRPr="00FE436E">
        <w:t>j. na rozdiel medzi NFP z rozhodnutia a z uzavretej zmluvy</w:t>
      </w:r>
      <w:r>
        <w:t xml:space="preserve"> o NFP</w:t>
      </w:r>
      <w:r w:rsidRPr="00FE436E">
        <w:t>). Vzhľadom na právny stav, ktorý existuje v čase uzatvárania zmluvy o NFP, je dokonca vhodné, aby sa prijímateľ výslovne uvedeného rozdielu vzdal, pričom z dôvodu existencie právoplatného a vykonateľného rozhodnutia o schválení žiadosti nemôže vo vzťahu k vzdaniu sa práva dôjsť k účinkom podľa §</w:t>
      </w:r>
      <w:r>
        <w:t xml:space="preserve"> </w:t>
      </w:r>
      <w:r w:rsidRPr="00FE436E">
        <w:t>574 ods. 2 Občianskeho zákonníka. Uvedené ustanovenie je vzhľadom na systematiku zmluvy vhodné včleniť buď do záverečných ustanovení v článku 7 zmluvy</w:t>
      </w:r>
      <w:r>
        <w:t xml:space="preserve"> </w:t>
      </w:r>
      <w:r w:rsidRPr="00FE436E">
        <w:t>alebo do článku 5 zmluvy týkajúceho sa osobitných ustanovení, ako nový odsek. Znenie, ktoré by bolo možné použiť a ktorého konečné znenie je v plnej miere modifikovateľné poskytovateľom vzhľadom na odporúčací charakter zmluvného vzoru, znie takto: „</w:t>
      </w:r>
      <w:r w:rsidRPr="00FE436E">
        <w:rPr>
          <w:i/>
          <w:iCs/>
        </w:rPr>
        <w:t>Zmluvné strany sa dohodli, že Poskytovateľ akceptuje žiadosť Prijímateľa obsiahnutú v jeho liste zo dňa ...................., aby suma NFP, ktorá má byť podľa článku 3 tejto zmluvy poskytnutá Prijímateľovi, bola limitovaná na maximálnu sumu uvedenú v článku 3 ods. 3.1 tejto zmluvy. Prijímateľ sa výslovne a s plným vedomím dôsledkov, ktoré z tohto jeho úkonu vyplývajú, vzdáva práv k tej časti NFP, ktorá zodpovedá rozdielu medzi sumou NFP uvedenou v článku 3 ods. 3.1 tejto zmluvy a sumou NFP, ktorá je uvedená vo výroku rozhodnutia o schválení žiadosti o NFP č. ................ zo dňa .......................... (ďalej ako „Zostávajúce finančné prostriedky“), v dôsledku čoho Prijímateľ nebude mať žiadne práva k Zostávajúcim finančným prostriedkom, nebude mať titul na ich použitie, ani nebude možné tento titul získať. Zmluvné strany sú si preto vedomé toho, že Poskytovateľ bude oprávnený so Zostávajúcimi finančnými prostriedkami nakladať tak, ako vyplýva z jeho právomoci poskytovateľa v rámci OP</w:t>
      </w:r>
      <w:r w:rsidRPr="00FE436E">
        <w:t>“.  </w:t>
      </w:r>
    </w:p>
    <w:p w14:paraId="41ED4E85" w14:textId="77777777" w:rsidR="00F60F41" w:rsidRPr="00FE436E" w:rsidRDefault="00F60F41" w:rsidP="00F60F41">
      <w:pPr>
        <w:ind w:left="284"/>
        <w:jc w:val="both"/>
      </w:pPr>
      <w:r w:rsidRPr="00FE436E">
        <w:t xml:space="preserve">Vzhľadom na to, že uzatvorenie zmluvy je podľa zákonnej definície považované za finančnú operáciu, pri ktorej je potrebné vykonať finančnú kontrolu, </w:t>
      </w:r>
      <w:r>
        <w:t>je</w:t>
      </w:r>
      <w:r w:rsidRPr="00FE436E">
        <w:t xml:space="preserve"> potrebné uvedenú možnosť analyzovať aj z hľadiska súladu s pravidlami týkajúcimi sa výkonu finančnej kontroly, a to nielen vo vzťahu k uzavretiu zmluvy o NFP na zníženú sumu NFP, ale aj z hľadiska zákonnosti finančnej kontroly na použitie zostávajúcich finančných prostriedkov pre iný účel, ako je pôvodne schválený projekt. </w:t>
      </w:r>
    </w:p>
    <w:p w14:paraId="47EA0BB9" w14:textId="77777777" w:rsidR="00F60F41" w:rsidRPr="00FE436E" w:rsidRDefault="00F60F41" w:rsidP="00F60F41">
      <w:pPr>
        <w:spacing w:before="120" w:after="120"/>
        <w:ind w:left="284"/>
        <w:jc w:val="both"/>
      </w:pPr>
      <w:r w:rsidRPr="00FE436E">
        <w:t xml:space="preserve">Vo vzťahu k uzatvoreniu zmluvy o NFP sa uplatní koncepcia riadenia rizík s pozitívnym následkom. Vznik rizika zistenia omylov, chýb, resp. iných skutočností je nielen pri uzatváraní zmlúv dosť pravdepodobný, a preto cieľom riadenia rizík je obmedziť pravdepodobnosť výskytu rizika alebo znížiť jeho vplyv s cieľom predchádzať nepriaznivým výsledkom, či negatívnym javom v činnosti orgánu verejnej správy a zamedziť vzniku nezrovnalostí a podvodom. Popísaná situácia je práve takouto skutočnosťou, v dôsledku čoho je v súlade s pravidlami finančnej </w:t>
      </w:r>
      <w:r w:rsidRPr="00FE436E">
        <w:lastRenderedPageBreak/>
        <w:t>kontroly, ak sa pri uzatváraní zmluvy o NFP zohľadní nová skutková situácia. Pri tom všetkom je však potrebné neopomenúť aplikovať princíp zachovania rovnakého prístupu voči všetkým žiadateľom a vylúčiť pochybnosť, že sa jednalo o také konanie žiadateľa, ktorého zámerom bolo dostať sa do procesu hodnotenia a prípadne byť úspešný v procese výberu ŽoNFP do ktorého by sa inak nedostal.  </w:t>
      </w:r>
    </w:p>
    <w:p w14:paraId="78D09604" w14:textId="77777777" w:rsidR="00F60F41" w:rsidRDefault="00F60F41" w:rsidP="00F60F41">
      <w:pPr>
        <w:spacing w:before="120" w:after="100" w:afterAutospacing="1"/>
        <w:ind w:left="284"/>
        <w:jc w:val="both"/>
      </w:pPr>
      <w:r w:rsidRPr="00FE436E">
        <w:t>Vo vzťahu k ďalšiemu použitiu zostávajúcich finančných prostriedkov CKO neidentifikoval prekážku, ktorá by bránila ich ďalšiemu použitiu na ďalšie projekty v rámci nového hodnotiaceho kola alebo iným spôsobom po aplikovaní príslušných postupov a pravidiel (napr. v dôsledku realokácie). Na zvýšenie argumentačnej schopnosti poskytovateľa v tomto smere sa odporúča využiť aj doplnené ustanovenie v zmluve o NFP (viď jeho návrh vyššie), a to aj v nadväznosti na</w:t>
      </w:r>
      <w:r>
        <w:t> </w:t>
      </w:r>
      <w:r w:rsidRPr="00FE436E">
        <w:t>povinnosti vyplývajúce pre poskytovateľa z §</w:t>
      </w:r>
      <w:r>
        <w:t xml:space="preserve"> </w:t>
      </w:r>
      <w:r w:rsidRPr="00FE436E">
        <w:t>7 ods. 3 v spojení s §</w:t>
      </w:r>
      <w:r>
        <w:t xml:space="preserve"> </w:t>
      </w:r>
      <w:r w:rsidRPr="00FE436E">
        <w:t xml:space="preserve">6 ods. 4 písm. e) zákona o finančnej kontrole, keďže pôvodné rozhodnutie je už nezmeniteľné. </w:t>
      </w:r>
    </w:p>
    <w:p w14:paraId="6B89151B" w14:textId="7518012D" w:rsidR="00F60F41" w:rsidRDefault="00F60F41" w:rsidP="00F60F41">
      <w:pPr>
        <w:keepNext/>
        <w:spacing w:before="100" w:beforeAutospacing="1" w:after="100" w:afterAutospacing="1"/>
        <w:ind w:left="284"/>
        <w:jc w:val="both"/>
        <w:rPr>
          <w:i/>
          <w:u w:val="single"/>
        </w:rPr>
      </w:pPr>
      <w:r w:rsidRPr="00491AC1">
        <w:rPr>
          <w:i/>
        </w:rPr>
        <w:t>Zverejnené dňa:</w:t>
      </w:r>
      <w:r>
        <w:t xml:space="preserve"> </w:t>
      </w:r>
      <w:r w:rsidRPr="00491AC1">
        <w:t>28.2.2018.</w:t>
      </w:r>
      <w:r>
        <w:rPr>
          <w:i/>
        </w:rPr>
        <w:t xml:space="preserve"> </w:t>
      </w:r>
      <w:r w:rsidRPr="00834CE9">
        <w:rPr>
          <w:i/>
        </w:rPr>
        <w:t>Usmernenie bolo presunuté z kapitoly 3.6.3, odsek 2.</w:t>
      </w:r>
      <w:r w:rsidRPr="00491AC1">
        <w:rPr>
          <w:i/>
        </w:rPr>
        <w:t xml:space="preserve"> dňa:</w:t>
      </w:r>
      <w:r>
        <w:t xml:space="preserve"> </w:t>
      </w:r>
      <w:r w:rsidRPr="00834CE9">
        <w:t>29.6.2018</w:t>
      </w:r>
      <w:r w:rsidRPr="00491AC1">
        <w:rPr>
          <w:rStyle w:val="Odkaznapoznmkupodiarou"/>
        </w:rPr>
        <w:footnoteReference w:id="2"/>
      </w:r>
    </w:p>
    <w:p w14:paraId="257769C5" w14:textId="300C864D" w:rsidR="00B87428" w:rsidRPr="00166A77" w:rsidRDefault="00B87428" w:rsidP="00166A77">
      <w:pPr>
        <w:keepNext/>
        <w:spacing w:before="100" w:beforeAutospacing="1" w:after="100" w:afterAutospacing="1"/>
        <w:ind w:left="284"/>
        <w:jc w:val="both"/>
        <w:rPr>
          <w:i/>
          <w:u w:val="single"/>
        </w:rPr>
      </w:pPr>
      <w:bookmarkStart w:id="291" w:name="kapitola_332_9"/>
      <w:bookmarkEnd w:id="291"/>
      <w:r w:rsidRPr="00166A77">
        <w:rPr>
          <w:i/>
          <w:u w:val="single"/>
        </w:rPr>
        <w:t>Odsek 9:</w:t>
      </w:r>
    </w:p>
    <w:p w14:paraId="050BF55C" w14:textId="3130D69B" w:rsidR="00B87428" w:rsidRDefault="00B87428" w:rsidP="00166A77">
      <w:pPr>
        <w:spacing w:before="100" w:beforeAutospacing="1"/>
        <w:ind w:left="284"/>
        <w:jc w:val="both"/>
      </w:pPr>
      <w:r>
        <w:rPr>
          <w:i/>
        </w:rPr>
        <w:t>O</w:t>
      </w:r>
      <w:r w:rsidRPr="00B87428">
        <w:rPr>
          <w:i/>
        </w:rPr>
        <w:t xml:space="preserve">tázka: </w:t>
      </w:r>
      <w:r>
        <w:t>Žiadateľom je v liste, ktorým sa im posiela</w:t>
      </w:r>
      <w:r w:rsidR="00674177">
        <w:t>l</w:t>
      </w:r>
      <w:r>
        <w:t xml:space="preserve"> návrh zmluvy o NFP na podpis, poskytnutá lehota 5 pracovných dní na podpis a vrátenie podpísanej zmluvy o NFP. Táto lehota sa počíta odo</w:t>
      </w:r>
      <w:r w:rsidR="00983C85">
        <w:t> </w:t>
      </w:r>
      <w:r>
        <w:t>dňa, kedy bol návrh zmluvy doručený. Návrh na uzavretie zmluvy zaniká dňom uplynutia tejto lehoty. </w:t>
      </w:r>
    </w:p>
    <w:p w14:paraId="36D08205" w14:textId="7F939C54" w:rsidR="00B87428" w:rsidRDefault="00B87428" w:rsidP="00166A77">
      <w:pPr>
        <w:spacing w:after="100" w:afterAutospacing="1"/>
        <w:ind w:left="284"/>
        <w:jc w:val="both"/>
      </w:pPr>
      <w:r>
        <w:t>Žiadateľ nepodpísal a nevrátil zmluvu o NFP v stanovenom termíne/lehote, ale dodatočne nás informoval, že by chcel zmluvu o NFP uzavrieť. Je to možné akceptovať?</w:t>
      </w:r>
    </w:p>
    <w:p w14:paraId="7168ABF1" w14:textId="39A5D465" w:rsidR="00B87428" w:rsidRPr="00B65E72" w:rsidRDefault="00B87428" w:rsidP="00B65E72">
      <w:pPr>
        <w:autoSpaceDE w:val="0"/>
        <w:autoSpaceDN w:val="0"/>
        <w:ind w:left="284"/>
        <w:jc w:val="both"/>
      </w:pPr>
      <w:r w:rsidRPr="00B65E72">
        <w:rPr>
          <w:i/>
        </w:rPr>
        <w:t xml:space="preserve">Usmernenie: </w:t>
      </w:r>
      <w:r w:rsidRPr="00B87428">
        <w:t>Možnosť akceptovať prijatie návrhu, ktorý bol zo strany žiadateľa akceptovaný po</w:t>
      </w:r>
      <w:r w:rsidR="00EC439D">
        <w:t> </w:t>
      </w:r>
      <w:r w:rsidRPr="00B87428">
        <w:t xml:space="preserve">uplynutí lehoty </w:t>
      </w:r>
      <w:r w:rsidRPr="00B65E72">
        <w:t>na jeho akceptáciu (spomínaných 5 pracovných dní), je vylúčená vzhľadom na</w:t>
      </w:r>
      <w:r w:rsidR="00EC439D">
        <w:t> </w:t>
      </w:r>
      <w:r w:rsidRPr="00B65E72">
        <w:t>kogentné znenie §</w:t>
      </w:r>
      <w:r w:rsidR="00983C85">
        <w:t xml:space="preserve"> </w:t>
      </w:r>
      <w:r w:rsidRPr="00B65E72">
        <w:t xml:space="preserve">25 ods. 6 zákona o príspevku z EŠIF. </w:t>
      </w:r>
    </w:p>
    <w:p w14:paraId="2ACDC288" w14:textId="16DB66CB" w:rsidR="00B87428" w:rsidRPr="00B65E72" w:rsidRDefault="00B87428" w:rsidP="00B65E72">
      <w:pPr>
        <w:autoSpaceDE w:val="0"/>
        <w:autoSpaceDN w:val="0"/>
        <w:ind w:left="284"/>
        <w:jc w:val="both"/>
      </w:pPr>
      <w:r w:rsidRPr="00B65E72">
        <w:rPr>
          <w:u w:val="single"/>
        </w:rPr>
        <w:t>Pred</w:t>
      </w:r>
      <w:r w:rsidR="00983C85">
        <w:rPr>
          <w:u w:val="single"/>
        </w:rPr>
        <w:t>l</w:t>
      </w:r>
      <w:r w:rsidRPr="00B65E72">
        <w:rPr>
          <w:u w:val="single"/>
        </w:rPr>
        <w:t>ženie lehoty</w:t>
      </w:r>
      <w:r w:rsidRPr="00B65E72">
        <w:t xml:space="preserve"> na prijatie návrhu</w:t>
      </w:r>
      <w:r w:rsidR="00B65E72" w:rsidRPr="00B65E72">
        <w:t xml:space="preserve"> je možné</w:t>
      </w:r>
      <w:r w:rsidRPr="00B65E72">
        <w:t xml:space="preserve">, ak sú splnené podmienky na jej aplikáciu. To, či sú splnené, treba zo strany </w:t>
      </w:r>
      <w:r w:rsidR="00B65E72" w:rsidRPr="00B65E72">
        <w:t>RO</w:t>
      </w:r>
      <w:r w:rsidRPr="00B65E72">
        <w:t xml:space="preserve"> vyhodnotiť. </w:t>
      </w:r>
      <w:r w:rsidR="00B65E72" w:rsidRPr="00B65E72">
        <w:t>P</w:t>
      </w:r>
      <w:r w:rsidRPr="00B65E72">
        <w:rPr>
          <w:iCs/>
        </w:rPr>
        <w:t>redĺženie lehoty na prijatie návrhu na uzavretie zmluvy o NFP je možné za splnenia nasledovných podmienok. Základnou podmienkou je, že návrh na</w:t>
      </w:r>
      <w:r w:rsidR="00EC439D">
        <w:rPr>
          <w:iCs/>
        </w:rPr>
        <w:t> </w:t>
      </w:r>
      <w:r w:rsidRPr="00B65E72">
        <w:rPr>
          <w:iCs/>
        </w:rPr>
        <w:t xml:space="preserve">predĺženie lehoty podá žiadateľ tak, aby </w:t>
      </w:r>
      <w:r w:rsidR="00674177">
        <w:rPr>
          <w:iCs/>
        </w:rPr>
        <w:t>bol doručený</w:t>
      </w:r>
      <w:r w:rsidRPr="00B65E72">
        <w:rPr>
          <w:iCs/>
        </w:rPr>
        <w:t xml:space="preserve"> poskytovateľovi </w:t>
      </w:r>
      <w:r w:rsidRPr="00B65E72">
        <w:rPr>
          <w:iCs/>
          <w:u w:val="single"/>
        </w:rPr>
        <w:t>ešte počas plynutia pôvodne stanovenej lehoty</w:t>
      </w:r>
      <w:r w:rsidRPr="00B65E72">
        <w:rPr>
          <w:iCs/>
        </w:rPr>
        <w:t>, t.</w:t>
      </w:r>
      <w:r w:rsidR="00EC439D">
        <w:rPr>
          <w:iCs/>
        </w:rPr>
        <w:t xml:space="preserve"> </w:t>
      </w:r>
      <w:r w:rsidRPr="00B65E72">
        <w:rPr>
          <w:iCs/>
        </w:rPr>
        <w:t>j., aby nedošlo k uplynutiu pôvodne stanovenej lehoty, v nadväznosti na §</w:t>
      </w:r>
      <w:r w:rsidR="00EC439D">
        <w:rPr>
          <w:iCs/>
        </w:rPr>
        <w:t xml:space="preserve"> </w:t>
      </w:r>
      <w:r w:rsidRPr="00B65E72">
        <w:rPr>
          <w:iCs/>
        </w:rPr>
        <w:t xml:space="preserve">25 ods. 6 zákona </w:t>
      </w:r>
      <w:r w:rsidR="00B65E72" w:rsidRPr="00B65E72">
        <w:rPr>
          <w:iCs/>
        </w:rPr>
        <w:t>o príspevku z EŠIF.</w:t>
      </w:r>
      <w:r w:rsidRPr="00B65E72">
        <w:rPr>
          <w:iCs/>
        </w:rPr>
        <w:t xml:space="preserve"> Druhou podmienkou je že pri predĺžení lehoty musí poskytovateľ postupovať transparentne, nediskriminačne a v súlade so zásadou rovnakého zaobchádzania, a to čo do dôvodov, pre ktoré bude akceptovať predĺženie lehoty, ako aj čo sa týka dĺžky predĺženia lehoty</w:t>
      </w:r>
      <w:r w:rsidRPr="00B65E72">
        <w:t>.  </w:t>
      </w:r>
    </w:p>
    <w:p w14:paraId="415FAD14" w14:textId="74014CCE" w:rsidR="00B65E72" w:rsidRDefault="00B65E72" w:rsidP="00B65E72">
      <w:pPr>
        <w:autoSpaceDE w:val="0"/>
        <w:autoSpaceDN w:val="0"/>
        <w:ind w:left="284"/>
        <w:jc w:val="both"/>
      </w:pPr>
      <w:r w:rsidRPr="00B65E72">
        <w:t xml:space="preserve">RO môže </w:t>
      </w:r>
      <w:r w:rsidRPr="00B65E72">
        <w:rPr>
          <w:u w:val="single"/>
        </w:rPr>
        <w:t>z</w:t>
      </w:r>
      <w:r w:rsidR="00B87428" w:rsidRPr="00B65E72">
        <w:rPr>
          <w:u w:val="single"/>
        </w:rPr>
        <w:t>aslať nový návrh na uzavretie zmluvy</w:t>
      </w:r>
      <w:r w:rsidRPr="00B65E72">
        <w:t xml:space="preserve">. </w:t>
      </w:r>
      <w:r w:rsidR="00B87428" w:rsidRPr="00B65E72">
        <w:t xml:space="preserve">Ak v danej situácii </w:t>
      </w:r>
      <w:r w:rsidRPr="00B65E72">
        <w:t xml:space="preserve">RO </w:t>
      </w:r>
      <w:r w:rsidR="00B87428" w:rsidRPr="00B65E72">
        <w:t>zašle nový návrh</w:t>
      </w:r>
      <w:r w:rsidR="00983C85">
        <w:t xml:space="preserve"> a</w:t>
      </w:r>
      <w:r w:rsidR="00B87428" w:rsidRPr="00B65E72">
        <w:t xml:space="preserve"> žiadateľ zareaguje počas danej lehoty</w:t>
      </w:r>
      <w:r w:rsidR="00983C85">
        <w:t>,</w:t>
      </w:r>
      <w:r w:rsidR="00B87428" w:rsidRPr="00B65E72">
        <w:t xml:space="preserve"> zmluva </w:t>
      </w:r>
      <w:r w:rsidRPr="00B65E72">
        <w:t xml:space="preserve">o NFP </w:t>
      </w:r>
      <w:r w:rsidR="00B87428" w:rsidRPr="00B65E72">
        <w:t>vznikne v súlade s §</w:t>
      </w:r>
      <w:r w:rsidRPr="00B65E72">
        <w:t xml:space="preserve"> </w:t>
      </w:r>
      <w:r w:rsidR="00B87428" w:rsidRPr="00B65E72">
        <w:t xml:space="preserve">25 zákona o príspevku z EŠIF. </w:t>
      </w:r>
      <w:r w:rsidRPr="00B65E72">
        <w:t>V</w:t>
      </w:r>
      <w:r w:rsidR="00B87428" w:rsidRPr="00B65E72">
        <w:t xml:space="preserve"> budúcnosti </w:t>
      </w:r>
      <w:r w:rsidRPr="00B65E72">
        <w:t xml:space="preserve">RO </w:t>
      </w:r>
      <w:r w:rsidR="00B87428" w:rsidRPr="00B65E72">
        <w:t>postup</w:t>
      </w:r>
      <w:r w:rsidRPr="00B65E72">
        <w:t>uje</w:t>
      </w:r>
      <w:r w:rsidR="00B87428" w:rsidRPr="00B65E72">
        <w:t xml:space="preserve"> </w:t>
      </w:r>
      <w:r w:rsidRPr="00B65E72">
        <w:t>rovnako voči všetkým žiadateľom</w:t>
      </w:r>
      <w:r w:rsidR="00B87428" w:rsidRPr="00B65E72">
        <w:t>.</w:t>
      </w:r>
      <w:bookmarkStart w:id="292" w:name="_Toc378947506"/>
      <w:bookmarkStart w:id="293" w:name="_Toc453234013"/>
      <w:bookmarkStart w:id="294" w:name="_Toc501630066"/>
      <w:bookmarkStart w:id="295" w:name="kapitola_333"/>
    </w:p>
    <w:p w14:paraId="7732E51B" w14:textId="6871135D" w:rsidR="006A59AA" w:rsidRDefault="006A59AA" w:rsidP="003A3A8D">
      <w:pPr>
        <w:autoSpaceDE w:val="0"/>
        <w:autoSpaceDN w:val="0"/>
        <w:spacing w:before="100" w:beforeAutospacing="1" w:after="100" w:afterAutospacing="1"/>
        <w:ind w:left="284"/>
        <w:jc w:val="both"/>
      </w:pPr>
      <w:r w:rsidRPr="006A59AA">
        <w:rPr>
          <w:i/>
        </w:rPr>
        <w:t>Zverejnené dňa:</w:t>
      </w:r>
      <w:r>
        <w:t xml:space="preserve"> 28.2.2018</w:t>
      </w:r>
    </w:p>
    <w:p w14:paraId="508E6727" w14:textId="0E7FB747" w:rsidR="00B650E5" w:rsidRDefault="00B650E5" w:rsidP="00F250C1">
      <w:pPr>
        <w:pStyle w:val="SRK3"/>
      </w:pPr>
      <w:r>
        <w:t xml:space="preserve">3.3.3 Zabezpečenie pohľadávky </w:t>
      </w:r>
      <w:bookmarkEnd w:id="292"/>
      <w:r>
        <w:t>RO</w:t>
      </w:r>
      <w:bookmarkEnd w:id="293"/>
      <w:bookmarkEnd w:id="294"/>
    </w:p>
    <w:p w14:paraId="36BC382E" w14:textId="0F2017C1" w:rsidR="00B650E5" w:rsidRDefault="00B650E5" w:rsidP="00F250C1">
      <w:pPr>
        <w:pStyle w:val="SRK3"/>
      </w:pPr>
      <w:bookmarkStart w:id="296" w:name="_Toc378947507"/>
      <w:bookmarkStart w:id="297" w:name="_Toc453234014"/>
      <w:bookmarkStart w:id="298" w:name="_Toc501630067"/>
      <w:bookmarkEnd w:id="295"/>
      <w:r>
        <w:t>3.3.4 Základné princípy realizácie projektov</w:t>
      </w:r>
      <w:bookmarkEnd w:id="296"/>
      <w:bookmarkEnd w:id="297"/>
      <w:bookmarkEnd w:id="298"/>
    </w:p>
    <w:p w14:paraId="6DC411D4" w14:textId="75B1465A" w:rsidR="00B650E5" w:rsidRDefault="00B650E5" w:rsidP="00B65E72">
      <w:pPr>
        <w:pStyle w:val="SRK4"/>
        <w:keepNext w:val="0"/>
        <w:keepLines w:val="0"/>
      </w:pPr>
      <w:bookmarkStart w:id="299" w:name="_Toc453234015"/>
      <w:bookmarkStart w:id="300" w:name="_Toc501630068"/>
      <w:r>
        <w:lastRenderedPageBreak/>
        <w:t>3.3.4.1 Monitorovanie projektov</w:t>
      </w:r>
      <w:bookmarkEnd w:id="299"/>
      <w:bookmarkEnd w:id="300"/>
    </w:p>
    <w:p w14:paraId="5BC396A9" w14:textId="5C7D332C" w:rsidR="002C4C8B" w:rsidRPr="00F7578C" w:rsidRDefault="002C4C8B" w:rsidP="002C4C8B">
      <w:pPr>
        <w:spacing w:before="100" w:beforeAutospacing="1"/>
        <w:ind w:left="284"/>
        <w:jc w:val="both"/>
        <w:rPr>
          <w:i/>
          <w:u w:val="single"/>
        </w:rPr>
      </w:pPr>
      <w:bookmarkStart w:id="301" w:name="kapitola_3341_3"/>
      <w:bookmarkEnd w:id="301"/>
      <w:r w:rsidRPr="00F7578C">
        <w:rPr>
          <w:i/>
          <w:u w:val="single"/>
        </w:rPr>
        <w:t>Odsek 3:</w:t>
      </w:r>
    </w:p>
    <w:p w14:paraId="5EC1035F" w14:textId="36A65145" w:rsidR="002C4C8B" w:rsidRPr="00A25090" w:rsidRDefault="002C4C8B" w:rsidP="00F7578C">
      <w:pPr>
        <w:spacing w:before="100" w:beforeAutospacing="1"/>
        <w:ind w:left="284"/>
        <w:jc w:val="both"/>
      </w:pPr>
      <w:r>
        <w:rPr>
          <w:i/>
        </w:rPr>
        <w:t>O</w:t>
      </w:r>
      <w:r w:rsidRPr="00B87428">
        <w:rPr>
          <w:i/>
        </w:rPr>
        <w:t>tázka:</w:t>
      </w:r>
      <w:r w:rsidRPr="00F7578C">
        <w:rPr>
          <w:i/>
        </w:rPr>
        <w:t xml:space="preserve"> </w:t>
      </w:r>
      <w:r w:rsidRPr="002C4C8B">
        <w:t xml:space="preserve">V aktualizácii metodického pokynu </w:t>
      </w:r>
      <w:r>
        <w:t xml:space="preserve">CKO </w:t>
      </w:r>
      <w:r w:rsidRPr="002C4C8B">
        <w:t>č. 15 nie je uvedené, ako sa vykonáva kontrola monitorovacej správy</w:t>
      </w:r>
      <w:r w:rsidRPr="00A25090">
        <w:t>. Podlieha kontrola monitorovacej správy (výročnej, záverečnej, mimoriadnej, následnej) finančnej kontrole v zmysle zákona o finančnej kontrole, je potrebné vypracovávať návrh správy z kontroly (ak je to relevantné), resp. správu z kontroly?</w:t>
      </w:r>
    </w:p>
    <w:p w14:paraId="184559D6" w14:textId="669DAF23" w:rsidR="002C4C8B" w:rsidRPr="00F7578C" w:rsidRDefault="002C4C8B" w:rsidP="00F7578C">
      <w:pPr>
        <w:spacing w:before="100" w:beforeAutospacing="1"/>
        <w:ind w:left="284"/>
        <w:jc w:val="both"/>
      </w:pPr>
      <w:r w:rsidRPr="00A25090">
        <w:rPr>
          <w:i/>
        </w:rPr>
        <w:t>Usmernenie:</w:t>
      </w:r>
      <w:r w:rsidRPr="00F7578C">
        <w:t xml:space="preserve"> </w:t>
      </w:r>
      <w:r>
        <w:t>P</w:t>
      </w:r>
      <w:r w:rsidRPr="00F7578C">
        <w:t>redložením monitorovacej správy nedochádza k finančnej operácii v zmysle zákona o finančnej kontrole, preto nie je monitorovacia správa kontrolovaná v zmysle tohto zákona (RO nevypracúva návrh správy, resp. správu z kontroly v zmysle zákona o finančnej kontrole).</w:t>
      </w:r>
    </w:p>
    <w:p w14:paraId="161D0343" w14:textId="349CE57E" w:rsidR="002C4C8B" w:rsidRDefault="002C4C8B" w:rsidP="00F7578C">
      <w:pPr>
        <w:spacing w:before="100" w:beforeAutospacing="1"/>
        <w:ind w:left="284"/>
        <w:jc w:val="both"/>
      </w:pPr>
      <w:r w:rsidRPr="00F7578C">
        <w:t> Určenie postupov, ktorými RO overí správnosť informácií, predkladaných prostredníctvom monitorovacej správy je v kompetencii RO. Nie je vylúčené, aby sa riadiaci orgán zaoberal posúdením obsahu monitorovacej správy v rámci finančnej kontroly žiadosti o platbu. Monitorovacia správa môže byť v rámci finančnej kontroly, vykonávanej riadiacim orgánom, chápaná ako jeden z podkladov k overeniu žiadosti o platbu.</w:t>
      </w:r>
    </w:p>
    <w:p w14:paraId="1A72E84D" w14:textId="77777777" w:rsidR="002C4C8B" w:rsidRDefault="002C4C8B" w:rsidP="00F7578C">
      <w:pPr>
        <w:rPr>
          <w:i/>
        </w:rPr>
      </w:pPr>
    </w:p>
    <w:p w14:paraId="435F3CF5" w14:textId="3A264481" w:rsidR="002C4C8B" w:rsidRPr="002C4C8B" w:rsidRDefault="002C4C8B" w:rsidP="00F7578C">
      <w:pPr>
        <w:ind w:firstLine="284"/>
      </w:pPr>
      <w:r w:rsidRPr="006A59AA">
        <w:rPr>
          <w:i/>
        </w:rPr>
        <w:t>Zverejnené dňa:</w:t>
      </w:r>
      <w:r>
        <w:t xml:space="preserve"> 29.6.2018</w:t>
      </w:r>
    </w:p>
    <w:p w14:paraId="09063EBA" w14:textId="77777777" w:rsidR="00B650E5" w:rsidRDefault="00B650E5" w:rsidP="00B65E72">
      <w:pPr>
        <w:pStyle w:val="SRK4"/>
        <w:keepNext w:val="0"/>
        <w:keepLines w:val="0"/>
      </w:pPr>
      <w:bookmarkStart w:id="302" w:name="_Toc453234016"/>
      <w:bookmarkStart w:id="303" w:name="_Toc501630069"/>
      <w:r>
        <w:t>3.3.4.2 Udržateľnosť projektov</w:t>
      </w:r>
      <w:bookmarkEnd w:id="302"/>
      <w:bookmarkEnd w:id="303"/>
    </w:p>
    <w:p w14:paraId="28CA14E4" w14:textId="51FB1B32" w:rsidR="00B650E5" w:rsidRDefault="00B650E5" w:rsidP="00F250C1">
      <w:pPr>
        <w:pStyle w:val="SRK3"/>
      </w:pPr>
      <w:bookmarkStart w:id="304" w:name="_Toc378947508"/>
      <w:bookmarkStart w:id="305" w:name="_Toc453234017"/>
      <w:bookmarkStart w:id="306" w:name="_Toc501630070"/>
      <w:r>
        <w:t>3.3.5 Zmenové konanie</w:t>
      </w:r>
      <w:bookmarkEnd w:id="304"/>
      <w:bookmarkEnd w:id="305"/>
      <w:bookmarkEnd w:id="306"/>
      <w:r>
        <w:t xml:space="preserve"> </w:t>
      </w:r>
    </w:p>
    <w:p w14:paraId="294F30E5" w14:textId="4195C0C0" w:rsidR="00FE382C" w:rsidRDefault="00FE382C" w:rsidP="00F250C1">
      <w:pPr>
        <w:spacing w:before="100" w:beforeAutospacing="1"/>
        <w:ind w:left="284"/>
        <w:jc w:val="both"/>
        <w:rPr>
          <w:ins w:id="307" w:author="Autor"/>
          <w:i/>
          <w:u w:val="single"/>
        </w:rPr>
      </w:pPr>
      <w:bookmarkStart w:id="308" w:name="kapitola_335_2"/>
      <w:bookmarkEnd w:id="308"/>
      <w:ins w:id="309" w:author="Autor">
        <w:r w:rsidRPr="00F250C1">
          <w:rPr>
            <w:i/>
            <w:u w:val="single"/>
          </w:rPr>
          <w:t>Odsek 2:</w:t>
        </w:r>
      </w:ins>
    </w:p>
    <w:p w14:paraId="29105780" w14:textId="3820CC18" w:rsidR="00FE382C" w:rsidRDefault="00FE382C" w:rsidP="00F250C1">
      <w:pPr>
        <w:spacing w:before="100" w:beforeAutospacing="1"/>
        <w:ind w:left="284"/>
        <w:jc w:val="both"/>
        <w:rPr>
          <w:ins w:id="310" w:author="Autor"/>
        </w:rPr>
      </w:pPr>
      <w:ins w:id="311" w:author="Autor">
        <w:r w:rsidRPr="00F250C1">
          <w:rPr>
            <w:i/>
          </w:rPr>
          <w:t>Otázka:</w:t>
        </w:r>
        <w:r w:rsidRPr="00FE382C">
          <w:t xml:space="preserve"> </w:t>
        </w:r>
        <w:r w:rsidRPr="00990571">
          <w:t>Je možné zmenovým konaním navýšiť jednotkovú cenu rozpočtovej položky (mzdová sadzba – osobohodina zamestnanca podieľajúceho sa na realizácii projektu), ktorý je v implementácii? Opodstatnenosť jednotkovej ceny musela byť preukázaná a bola predmetom administratívneho overenia a odborného hodnotenia ŽoNFP.</w:t>
        </w:r>
      </w:ins>
    </w:p>
    <w:p w14:paraId="0D6C4DFC" w14:textId="211F7DD0" w:rsidR="00FE382C" w:rsidRDefault="00FE382C" w:rsidP="00F250C1">
      <w:pPr>
        <w:spacing w:before="100" w:beforeAutospacing="1"/>
        <w:ind w:left="284"/>
        <w:jc w:val="both"/>
        <w:rPr>
          <w:ins w:id="312" w:author="Autor"/>
        </w:rPr>
      </w:pPr>
      <w:ins w:id="313" w:author="Autor">
        <w:r>
          <w:rPr>
            <w:i/>
          </w:rPr>
          <w:t xml:space="preserve">Usmernenie: </w:t>
        </w:r>
        <w:r w:rsidRPr="00990571">
          <w:t>Centrálny koordinačný orgán vydal Metodický pokyn CKO č. 26 k postupom zmenového konania a monitorovaniu dodržania podmienok udržateľnosti projektu (ktorý má pre</w:t>
        </w:r>
        <w:r>
          <w:t> RO</w:t>
        </w:r>
        <w:r w:rsidRPr="00990571">
          <w:t xml:space="preserve"> odporúčací charakter). V zmysle metodického pokynu prechádza ŽoNFP (neskôr projekt) viacerými štádiami svojho životného cyklu. Prvým takýmto cyklom je konanie o ŽoNFP, v rámci ktorého sa posúdi ŽoNFP najmä z pohľadu prínosu projektu k dosahovaniu cieľov operačného programu a zadefinovaných merateľných ukazovateľov. Počas realizácie projektu môže dochádzať a vo väčšine prípadov aj dochádza k situáciám, ktoré je potrebné riešiť úpravou predmetu podpory tak, aby boli ciele projektu dosiahnuté (ide napr. o zmeny harmonogramu realizácie aktivít, zmeny rozpočtu projektu, zmeny ukazovateľov). Rozhodnutie o opodstatnenosti zvýšenia jednotkovej ceny rozpočtovej položky projektu je v kompetencii </w:t>
        </w:r>
        <w:r>
          <w:t>RO</w:t>
        </w:r>
        <w:r w:rsidRPr="00990571">
          <w:t>, ktorý disponuje komplexnými informáciami o projekte, ako aj o riadiacej dokumentácii riadiaceho orgánu. Z pohľadu dokumentácie vydávanej Centrálnym koordinačným orgánom je možné jednotkovú cenu rozpočtovej položky zvýšiť (pokiaľ zvýšením tejto jednotkovej ceny nedochádza k porušeniu podmienky poskytnutia príspevku). Mechanizmus posúdenia navrhovanej zmeny by sa mal riadiť dokumentáciou riadiaceho orgánu.</w:t>
        </w:r>
      </w:ins>
    </w:p>
    <w:p w14:paraId="502A675C" w14:textId="43338681" w:rsidR="00FE382C" w:rsidRPr="00F250C1" w:rsidRDefault="00FE382C" w:rsidP="00F250C1">
      <w:pPr>
        <w:spacing w:before="100" w:beforeAutospacing="1"/>
        <w:ind w:left="284"/>
        <w:jc w:val="both"/>
        <w:rPr>
          <w:ins w:id="314" w:author="Autor"/>
          <w:i/>
        </w:rPr>
      </w:pPr>
      <w:ins w:id="315" w:author="Autor">
        <w:r w:rsidRPr="006A59AA">
          <w:rPr>
            <w:i/>
          </w:rPr>
          <w:t>Zverejnené dňa:</w:t>
        </w:r>
        <w:r>
          <w:t xml:space="preserve"> 31.7.2018</w:t>
        </w:r>
      </w:ins>
    </w:p>
    <w:p w14:paraId="6AFA9633" w14:textId="77777777" w:rsidR="00B650E5" w:rsidRDefault="00B650E5" w:rsidP="00F250C1">
      <w:pPr>
        <w:pStyle w:val="SRK3"/>
      </w:pPr>
      <w:bookmarkStart w:id="316" w:name="_Toc378947509"/>
      <w:bookmarkStart w:id="317" w:name="_Toc453234018"/>
      <w:bookmarkStart w:id="318" w:name="_Toc501630071"/>
      <w:bookmarkStart w:id="319" w:name="kapitola_336"/>
      <w:r>
        <w:lastRenderedPageBreak/>
        <w:t>3.3.6 Kontrola projektu</w:t>
      </w:r>
      <w:bookmarkEnd w:id="316"/>
      <w:bookmarkEnd w:id="317"/>
      <w:bookmarkEnd w:id="318"/>
    </w:p>
    <w:p w14:paraId="7398B097" w14:textId="6E2D2A5A" w:rsidR="00B650E5" w:rsidRDefault="00B650E5" w:rsidP="00B65E72">
      <w:pPr>
        <w:pStyle w:val="SRK4"/>
        <w:keepNext w:val="0"/>
        <w:keepLines w:val="0"/>
      </w:pPr>
      <w:bookmarkStart w:id="320" w:name="_Toc453234019"/>
      <w:bookmarkStart w:id="321" w:name="_Toc501630072"/>
      <w:bookmarkEnd w:id="319"/>
      <w:r>
        <w:t>3.3.6.1 Všeobecné ustanovenia o kontrole projektu</w:t>
      </w:r>
      <w:bookmarkEnd w:id="320"/>
      <w:bookmarkEnd w:id="321"/>
      <w:r>
        <w:t xml:space="preserve"> </w:t>
      </w:r>
    </w:p>
    <w:p w14:paraId="4813A687" w14:textId="77777777" w:rsidR="00B650E5" w:rsidRDefault="00B650E5" w:rsidP="00B65E72">
      <w:pPr>
        <w:pStyle w:val="SRK5"/>
        <w:keepNext w:val="0"/>
        <w:keepLines w:val="0"/>
      </w:pPr>
      <w:bookmarkStart w:id="322" w:name="_Toc453234020"/>
      <w:bookmarkStart w:id="323" w:name="_Toc501630073"/>
      <w:r>
        <w:t>3.3.6.1.1 Základné povinnosti a oprávnenia riadiaceho orgánu pri výkone kontroly projektu</w:t>
      </w:r>
      <w:bookmarkEnd w:id="322"/>
      <w:bookmarkEnd w:id="323"/>
      <w:r>
        <w:t xml:space="preserve">  </w:t>
      </w:r>
    </w:p>
    <w:p w14:paraId="511A82E5" w14:textId="1A34B351" w:rsidR="00B650E5" w:rsidRDefault="00780532" w:rsidP="00B65E72">
      <w:pPr>
        <w:pStyle w:val="SRK5"/>
        <w:keepNext w:val="0"/>
        <w:keepLines w:val="0"/>
      </w:pPr>
      <w:bookmarkStart w:id="324" w:name="_Toc453234021"/>
      <w:bookmarkStart w:id="325" w:name="_Toc501630074"/>
      <w:r>
        <w:t xml:space="preserve">3.3.6.1.2 </w:t>
      </w:r>
      <w:r w:rsidR="00B650E5">
        <w:t>Predmet a cieľ kontroly projektu</w:t>
      </w:r>
      <w:bookmarkEnd w:id="324"/>
      <w:bookmarkEnd w:id="325"/>
    </w:p>
    <w:p w14:paraId="1EF37B93" w14:textId="6C0AEA29" w:rsidR="00B650E5" w:rsidRDefault="00780532" w:rsidP="00B65E72">
      <w:pPr>
        <w:pStyle w:val="SRK5"/>
        <w:keepNext w:val="0"/>
        <w:keepLines w:val="0"/>
      </w:pPr>
      <w:bookmarkStart w:id="326" w:name="_Toc442884036"/>
      <w:bookmarkStart w:id="327" w:name="_Toc453234022"/>
      <w:bookmarkStart w:id="328" w:name="_Toc501630075"/>
      <w:bookmarkStart w:id="329" w:name="kapitola_33613"/>
      <w:bookmarkEnd w:id="326"/>
      <w:r>
        <w:t xml:space="preserve">3.3.6.1.3 </w:t>
      </w:r>
      <w:r w:rsidR="00B650E5">
        <w:t>Výstup z finančnej kontroly projektu a ukončenie kontroly projektu</w:t>
      </w:r>
      <w:bookmarkEnd w:id="327"/>
      <w:bookmarkEnd w:id="328"/>
    </w:p>
    <w:p w14:paraId="0CC0598E" w14:textId="77777777" w:rsidR="00B650E5" w:rsidRDefault="00B650E5" w:rsidP="00B65E72">
      <w:pPr>
        <w:pStyle w:val="SRK5"/>
        <w:keepNext w:val="0"/>
        <w:keepLines w:val="0"/>
      </w:pPr>
      <w:bookmarkStart w:id="330" w:name="_Toc453234023"/>
      <w:bookmarkStart w:id="331" w:name="_Toc501630076"/>
      <w:bookmarkStart w:id="332" w:name="kapitola_33614"/>
      <w:bookmarkEnd w:id="329"/>
      <w:r>
        <w:t>3.3.6.1.4 Osobitné ustanovenia pre výkon finančnej kontroly na mieste</w:t>
      </w:r>
      <w:bookmarkEnd w:id="330"/>
      <w:bookmarkEnd w:id="331"/>
    </w:p>
    <w:p w14:paraId="71390BE8" w14:textId="77777777" w:rsidR="00B650E5" w:rsidRDefault="00B650E5" w:rsidP="00B65E72">
      <w:pPr>
        <w:pStyle w:val="SRK4"/>
        <w:keepNext w:val="0"/>
        <w:keepLines w:val="0"/>
      </w:pPr>
      <w:bookmarkStart w:id="333" w:name="_Toc453234024"/>
      <w:bookmarkStart w:id="334" w:name="_Toc501630077"/>
      <w:bookmarkEnd w:id="332"/>
      <w:r>
        <w:t>3.3.6.2 Osobitné ustanovenia k predmetu kontroly</w:t>
      </w:r>
      <w:bookmarkEnd w:id="333"/>
      <w:bookmarkEnd w:id="334"/>
    </w:p>
    <w:p w14:paraId="348ABC84" w14:textId="77777777" w:rsidR="00B650E5" w:rsidRDefault="00B650E5" w:rsidP="00B65E72">
      <w:pPr>
        <w:pStyle w:val="SRK5"/>
        <w:keepNext w:val="0"/>
        <w:keepLines w:val="0"/>
      </w:pPr>
      <w:bookmarkStart w:id="335" w:name="_Toc453234025"/>
      <w:bookmarkStart w:id="336" w:name="_Toc501630078"/>
      <w:bookmarkStart w:id="337" w:name="kapitola_33621"/>
      <w:r>
        <w:t>3.3.6.2.1 Osobitné predmety kontroly</w:t>
      </w:r>
      <w:bookmarkEnd w:id="335"/>
      <w:bookmarkEnd w:id="336"/>
    </w:p>
    <w:p w14:paraId="5014FBBF" w14:textId="77777777" w:rsidR="00B650E5" w:rsidRDefault="00B650E5" w:rsidP="00B65E72">
      <w:pPr>
        <w:pStyle w:val="SRK5"/>
        <w:keepNext w:val="0"/>
        <w:keepLines w:val="0"/>
      </w:pPr>
      <w:bookmarkStart w:id="338" w:name="_Toc453234026"/>
      <w:bookmarkStart w:id="339" w:name="_Toc501630079"/>
      <w:bookmarkStart w:id="340" w:name="kapitola_33622"/>
      <w:bookmarkEnd w:id="337"/>
      <w:r>
        <w:t>3.3.6.2.2 Kontrola žiadosti o platbu</w:t>
      </w:r>
      <w:bookmarkEnd w:id="338"/>
      <w:bookmarkEnd w:id="339"/>
      <w:r>
        <w:t xml:space="preserve"> </w:t>
      </w:r>
    </w:p>
    <w:p w14:paraId="0478D19F" w14:textId="77777777" w:rsidR="00B650E5" w:rsidRDefault="00B650E5" w:rsidP="00F250C1">
      <w:pPr>
        <w:pStyle w:val="SRK3"/>
      </w:pPr>
      <w:bookmarkStart w:id="341" w:name="_Toc390248450"/>
      <w:bookmarkStart w:id="342" w:name="_Toc453234027"/>
      <w:bookmarkStart w:id="343" w:name="_Toc501630080"/>
      <w:bookmarkStart w:id="344" w:name="kapitola_337"/>
      <w:bookmarkEnd w:id="340"/>
      <w:r>
        <w:t>3.3.7 Kontrola verejného obstarávania</w:t>
      </w:r>
      <w:bookmarkEnd w:id="341"/>
      <w:bookmarkEnd w:id="342"/>
      <w:bookmarkEnd w:id="343"/>
    </w:p>
    <w:p w14:paraId="2A0E66FA" w14:textId="1429670E" w:rsidR="00B650E5" w:rsidRDefault="00B650E5" w:rsidP="00B65E72">
      <w:pPr>
        <w:pStyle w:val="SRK4"/>
        <w:keepNext w:val="0"/>
        <w:keepLines w:val="0"/>
      </w:pPr>
      <w:bookmarkStart w:id="345" w:name="_Toc386529562"/>
      <w:bookmarkStart w:id="346" w:name="_Toc390248452"/>
      <w:bookmarkStart w:id="347" w:name="_Toc453234028"/>
      <w:bookmarkStart w:id="348" w:name="_Toc501630081"/>
      <w:bookmarkEnd w:id="344"/>
      <w:r>
        <w:t>3.3.7.1. Všeobecné ustanovenia k výkonu finančnej  kontroly verejného obstarávania</w:t>
      </w:r>
      <w:bookmarkEnd w:id="345"/>
      <w:bookmarkEnd w:id="346"/>
      <w:bookmarkEnd w:id="347"/>
      <w:bookmarkEnd w:id="348"/>
    </w:p>
    <w:p w14:paraId="5F02D662" w14:textId="77777777" w:rsidR="00B650E5" w:rsidRDefault="00B650E5" w:rsidP="00B65E72">
      <w:pPr>
        <w:pStyle w:val="SRK4"/>
        <w:keepNext w:val="0"/>
        <w:keepLines w:val="0"/>
      </w:pPr>
      <w:bookmarkStart w:id="349" w:name="_Toc453234029"/>
      <w:bookmarkStart w:id="350" w:name="_Toc501630082"/>
      <w:bookmarkStart w:id="351" w:name="kapitola_3372"/>
      <w:bookmarkStart w:id="352" w:name="_Toc378947522"/>
      <w:r>
        <w:t>3.3.7.2</w:t>
      </w:r>
      <w:r w:rsidRPr="005531C5">
        <w:t xml:space="preserve">.  </w:t>
      </w:r>
      <w:r w:rsidRPr="00AB2DCC">
        <w:t>Finančná</w:t>
      </w:r>
      <w:r w:rsidRPr="005531C5">
        <w:t xml:space="preserve"> kontrola</w:t>
      </w:r>
      <w:r w:rsidRPr="00A639B7">
        <w:t xml:space="preserve"> pravidiel</w:t>
      </w:r>
      <w:r>
        <w:t xml:space="preserve"> a postupov stanovených ZVO – všeobecné pravidlá</w:t>
      </w:r>
      <w:bookmarkEnd w:id="349"/>
      <w:bookmarkEnd w:id="350"/>
    </w:p>
    <w:p w14:paraId="0F956161" w14:textId="4C47A4F7" w:rsidR="00B650E5" w:rsidRDefault="00B650E5" w:rsidP="00B65E72">
      <w:pPr>
        <w:pStyle w:val="SRK5"/>
        <w:keepNext w:val="0"/>
        <w:keepLines w:val="0"/>
        <w:jc w:val="both"/>
      </w:pPr>
      <w:bookmarkStart w:id="353" w:name="_Toc386529564"/>
      <w:bookmarkStart w:id="354" w:name="_Toc390248454"/>
      <w:bookmarkStart w:id="355" w:name="_Toc453234030"/>
      <w:bookmarkStart w:id="356" w:name="_Toc501630083"/>
      <w:bookmarkStart w:id="357" w:name="kapitola_33721"/>
      <w:bookmarkEnd w:id="351"/>
      <w:r>
        <w:t xml:space="preserve">3.3.7.2.1.  Prvá </w:t>
      </w:r>
      <w:r w:rsidR="00FB1D18">
        <w:t>ex ante</w:t>
      </w:r>
      <w:r>
        <w:t xml:space="preserve"> kontrola po podpise zmluvy o</w:t>
      </w:r>
      <w:r w:rsidR="002910AB">
        <w:t> </w:t>
      </w:r>
      <w:bookmarkEnd w:id="353"/>
      <w:bookmarkEnd w:id="354"/>
      <w:bookmarkEnd w:id="355"/>
      <w:r>
        <w:t>NFP</w:t>
      </w:r>
      <w:bookmarkEnd w:id="356"/>
    </w:p>
    <w:p w14:paraId="6074CBD3" w14:textId="77777777" w:rsidR="00B650E5" w:rsidRDefault="00B650E5" w:rsidP="00B65E72">
      <w:pPr>
        <w:pStyle w:val="SRK5"/>
        <w:keepNext w:val="0"/>
        <w:keepLines w:val="0"/>
      </w:pPr>
      <w:bookmarkStart w:id="358" w:name="_Toc390248456"/>
      <w:bookmarkStart w:id="359" w:name="_Toc453234032"/>
      <w:bookmarkStart w:id="360" w:name="_Toc501630084"/>
      <w:bookmarkStart w:id="361" w:name="kapitola_33722"/>
      <w:bookmarkStart w:id="362" w:name="kapitola_33723"/>
      <w:bookmarkEnd w:id="357"/>
      <w:r>
        <w:t xml:space="preserve">3.3.7.2.2.  Druhá </w:t>
      </w:r>
      <w:r w:rsidR="00FB1D18">
        <w:t>ex ante</w:t>
      </w:r>
      <w:r>
        <w:t xml:space="preserve"> kontrola</w:t>
      </w:r>
      <w:bookmarkEnd w:id="358"/>
      <w:bookmarkEnd w:id="359"/>
      <w:bookmarkEnd w:id="360"/>
      <w:r>
        <w:t xml:space="preserve">  </w:t>
      </w:r>
    </w:p>
    <w:p w14:paraId="455951C9" w14:textId="77777777" w:rsidR="00B650E5" w:rsidRDefault="00B650E5" w:rsidP="00B65E72">
      <w:pPr>
        <w:pStyle w:val="SRK5"/>
        <w:keepNext w:val="0"/>
        <w:keepLines w:val="0"/>
      </w:pPr>
      <w:bookmarkStart w:id="363" w:name="_Toc390248457"/>
      <w:bookmarkStart w:id="364" w:name="_Toc453234033"/>
      <w:bookmarkStart w:id="365" w:name="_Toc501630085"/>
      <w:bookmarkStart w:id="366" w:name="kapitola_33724"/>
      <w:bookmarkEnd w:id="361"/>
      <w:bookmarkEnd w:id="362"/>
      <w:r>
        <w:t>3.3.7.2.3.</w:t>
      </w:r>
      <w:bookmarkEnd w:id="363"/>
      <w:r>
        <w:t xml:space="preserve">  </w:t>
      </w:r>
      <w:bookmarkStart w:id="367" w:name="_Toc386529566"/>
      <w:bookmarkStart w:id="368" w:name="_Toc390248458"/>
      <w:r>
        <w:t xml:space="preserve">Štandardná </w:t>
      </w:r>
      <w:r w:rsidR="00FB1D18">
        <w:t>ex post</w:t>
      </w:r>
      <w:r>
        <w:t xml:space="preserve"> kontrola</w:t>
      </w:r>
      <w:bookmarkEnd w:id="364"/>
      <w:bookmarkEnd w:id="365"/>
      <w:bookmarkEnd w:id="367"/>
      <w:bookmarkEnd w:id="368"/>
      <w:r>
        <w:t xml:space="preserve"> </w:t>
      </w:r>
    </w:p>
    <w:p w14:paraId="4ACEEDA0" w14:textId="77777777" w:rsidR="00B650E5" w:rsidRDefault="00B650E5" w:rsidP="00B65E72">
      <w:pPr>
        <w:pStyle w:val="SRK5"/>
        <w:keepNext w:val="0"/>
        <w:keepLines w:val="0"/>
      </w:pPr>
      <w:bookmarkStart w:id="369" w:name="_Toc390248459"/>
      <w:bookmarkStart w:id="370" w:name="_Toc453234034"/>
      <w:bookmarkStart w:id="371" w:name="_Toc501630086"/>
      <w:bookmarkStart w:id="372" w:name="kapitola_33725"/>
      <w:bookmarkStart w:id="373" w:name="_Toc386529567"/>
      <w:bookmarkEnd w:id="366"/>
      <w:r>
        <w:t xml:space="preserve">3.3.7.2.4.   Následná </w:t>
      </w:r>
      <w:r w:rsidR="00FB1D18">
        <w:t>ex post</w:t>
      </w:r>
      <w:r>
        <w:t xml:space="preserve"> kontrola</w:t>
      </w:r>
      <w:bookmarkEnd w:id="369"/>
      <w:bookmarkEnd w:id="370"/>
      <w:bookmarkEnd w:id="371"/>
    </w:p>
    <w:p w14:paraId="72D3091E" w14:textId="77777777" w:rsidR="00B650E5" w:rsidRDefault="00B650E5" w:rsidP="00B65E72">
      <w:pPr>
        <w:pStyle w:val="SRK5"/>
        <w:keepNext w:val="0"/>
        <w:keepLines w:val="0"/>
      </w:pPr>
      <w:bookmarkStart w:id="374" w:name="_Toc390248460"/>
      <w:bookmarkStart w:id="375" w:name="_Toc453234035"/>
      <w:bookmarkStart w:id="376" w:name="_Toc501630087"/>
      <w:bookmarkStart w:id="377" w:name="kapitola_33726"/>
      <w:bookmarkEnd w:id="372"/>
      <w:r>
        <w:t>3.3.7.2.5. Kontrola zákaziek s nízkymi hodnotami podľa § 117 ZVO – všeobecné ustanovenia</w:t>
      </w:r>
      <w:bookmarkEnd w:id="373"/>
      <w:bookmarkEnd w:id="374"/>
      <w:bookmarkEnd w:id="375"/>
      <w:bookmarkEnd w:id="376"/>
    </w:p>
    <w:p w14:paraId="33E6C146" w14:textId="77777777" w:rsidR="00B650E5" w:rsidRDefault="00B650E5" w:rsidP="00B65E72">
      <w:pPr>
        <w:pStyle w:val="SRK5"/>
        <w:keepNext w:val="0"/>
        <w:keepLines w:val="0"/>
      </w:pPr>
      <w:bookmarkStart w:id="378" w:name="_Toc453234036"/>
      <w:bookmarkStart w:id="379" w:name="_Toc501630088"/>
      <w:bookmarkStart w:id="380" w:name="kapitola_337251"/>
      <w:bookmarkEnd w:id="377"/>
      <w:r>
        <w:t>3.3.7.2.5.1 Zákazky nad 15 000 EUR</w:t>
      </w:r>
      <w:bookmarkEnd w:id="378"/>
      <w:bookmarkEnd w:id="379"/>
    </w:p>
    <w:p w14:paraId="3157C4E7" w14:textId="77777777" w:rsidR="00B650E5" w:rsidRDefault="00B650E5" w:rsidP="00B65E72">
      <w:pPr>
        <w:pStyle w:val="SRK5"/>
        <w:keepNext w:val="0"/>
        <w:keepLines w:val="0"/>
      </w:pPr>
      <w:bookmarkStart w:id="381" w:name="_Toc453234037"/>
      <w:bookmarkStart w:id="382" w:name="_Toc501630089"/>
      <w:bookmarkEnd w:id="380"/>
      <w:r>
        <w:t>3.3.7.2.5.2 Zákazky do 15 000 EUR</w:t>
      </w:r>
      <w:bookmarkEnd w:id="381"/>
      <w:bookmarkEnd w:id="382"/>
    </w:p>
    <w:p w14:paraId="6C41624F" w14:textId="77777777" w:rsidR="00B650E5" w:rsidRDefault="00B650E5" w:rsidP="00B65E72">
      <w:pPr>
        <w:pStyle w:val="SRK5"/>
        <w:keepNext w:val="0"/>
        <w:keepLines w:val="0"/>
        <w:jc w:val="both"/>
      </w:pPr>
      <w:bookmarkStart w:id="383" w:name="_Toc453234039"/>
      <w:bookmarkStart w:id="384" w:name="_Toc386529569"/>
      <w:bookmarkStart w:id="385" w:name="_Toc390248461"/>
      <w:bookmarkStart w:id="386" w:name="_Toc501630090"/>
      <w:r>
        <w:t>3.3.7.2.6. Kontrola verejného obstarávania, v rámci ktorého viacerí prijímatelia nadobúdajú tovary, práce alebo služby prostredníctvom centrálnej obstarávacej organizácie podľa § 15 ods. 2 a ods. 4 ZVO</w:t>
      </w:r>
      <w:bookmarkEnd w:id="383"/>
      <w:r>
        <w:t>.</w:t>
      </w:r>
      <w:bookmarkEnd w:id="384"/>
      <w:bookmarkEnd w:id="385"/>
      <w:bookmarkEnd w:id="386"/>
    </w:p>
    <w:p w14:paraId="2BE0832A" w14:textId="77777777" w:rsidR="00B650E5" w:rsidRDefault="00B650E5" w:rsidP="00B65E72">
      <w:pPr>
        <w:pStyle w:val="SRK5"/>
        <w:keepNext w:val="0"/>
        <w:keepLines w:val="0"/>
        <w:jc w:val="both"/>
      </w:pPr>
      <w:bookmarkStart w:id="387" w:name="_Toc386529571"/>
      <w:bookmarkStart w:id="388" w:name="_Toc390248462"/>
      <w:bookmarkStart w:id="389" w:name="_Toc453234040"/>
      <w:bookmarkStart w:id="390" w:name="_Toc501630091"/>
      <w:bookmarkStart w:id="391" w:name="kapitola_33728"/>
      <w:r>
        <w:t>3.3.7.2.7. Kontrola verejného obstarávania v rámci schvaľovacieho procesu ŽoNFP alebo hodnotenia národného projektu</w:t>
      </w:r>
      <w:bookmarkEnd w:id="387"/>
      <w:bookmarkEnd w:id="388"/>
      <w:bookmarkEnd w:id="389"/>
      <w:bookmarkEnd w:id="390"/>
    </w:p>
    <w:p w14:paraId="7D11B02F" w14:textId="78E6BF11" w:rsidR="006A59AA" w:rsidRPr="00166A77" w:rsidRDefault="006A59AA" w:rsidP="00166A77">
      <w:pPr>
        <w:spacing w:before="100" w:beforeAutospacing="1" w:after="100" w:afterAutospacing="1"/>
        <w:ind w:left="284"/>
        <w:rPr>
          <w:i/>
          <w:u w:val="single"/>
        </w:rPr>
      </w:pPr>
      <w:bookmarkStart w:id="392" w:name="kapitola_33727_1"/>
      <w:r w:rsidRPr="00166A77">
        <w:rPr>
          <w:i/>
          <w:u w:val="single"/>
        </w:rPr>
        <w:t>Odsek 1:</w:t>
      </w:r>
      <w:bookmarkEnd w:id="392"/>
    </w:p>
    <w:p w14:paraId="177A1AC3" w14:textId="77777777" w:rsidR="006A59AA" w:rsidRDefault="006A59AA" w:rsidP="00166A77">
      <w:pPr>
        <w:spacing w:before="100" w:beforeAutospacing="1" w:after="100" w:afterAutospacing="1"/>
        <w:ind w:left="284"/>
        <w:jc w:val="both"/>
      </w:pPr>
      <w:r>
        <w:rPr>
          <w:i/>
        </w:rPr>
        <w:t>O</w:t>
      </w:r>
      <w:r w:rsidRPr="00B87428">
        <w:rPr>
          <w:i/>
        </w:rPr>
        <w:t xml:space="preserve">tázka: </w:t>
      </w:r>
      <w:r>
        <w:t>Je RO povinný vykonať kontrolu VO v rámci schvaľovacieho procesu, ak uviedol ako podmienku poskytnutia príspevku</w:t>
      </w:r>
      <w:r w:rsidRPr="003F05D5">
        <w:t>, aby žiadateľ mal v</w:t>
      </w:r>
      <w:r>
        <w:t xml:space="preserve"> čase predloženia ŽoNFP ukončené</w:t>
      </w:r>
      <w:r w:rsidRPr="003F05D5">
        <w:t xml:space="preserve"> </w:t>
      </w:r>
      <w:r>
        <w:t>VO</w:t>
      </w:r>
      <w:r w:rsidRPr="003F05D5">
        <w:t xml:space="preserve">, alebo aby žiadateľ mal v čase predloženia ŽoNFP </w:t>
      </w:r>
      <w:r>
        <w:t xml:space="preserve">VO </w:t>
      </w:r>
      <w:r w:rsidRPr="003F05D5">
        <w:t>vo fáze pred podpisom zmluvy s úspešným uchádzačom</w:t>
      </w:r>
      <w:r>
        <w:t>?</w:t>
      </w:r>
    </w:p>
    <w:p w14:paraId="3AE89AAF" w14:textId="3C867161" w:rsidR="006A59AA" w:rsidRDefault="006A59AA" w:rsidP="00F16DE5">
      <w:pPr>
        <w:ind w:left="284"/>
        <w:jc w:val="both"/>
      </w:pPr>
      <w:r w:rsidRPr="00B65E72">
        <w:rPr>
          <w:i/>
        </w:rPr>
        <w:t xml:space="preserve">Usmernenie: </w:t>
      </w:r>
      <w:r>
        <w:t xml:space="preserve">Predmetná časť Systému riadenia EŠIF stanovuje fakultatívnu možnosť pre RO vykonať kontrolu verejného obstarávania podľa § 7 zákona o finančnej kontrole v rámci </w:t>
      </w:r>
      <w:r>
        <w:lastRenderedPageBreak/>
        <w:t>schvaľovacieho procesu ŽoNFP alebo národného projektu. Pokiaľ RO stanoví v rámci výzvy alebo záväzných podmienok ako podmienku poskytnutia príspevku, aby žiadateľ mal v čase predloženia ŽoNFP verejné obstarávanie vo fáze po podpise zmluvy s úspešným uchádzačom alebo pred</w:t>
      </w:r>
      <w:r w:rsidR="00983C85">
        <w:t> </w:t>
      </w:r>
      <w:r>
        <w:t>podpisom zmluvy s úspešným uchádzačom, je na rozhodnutí RO, či vere</w:t>
      </w:r>
      <w:r w:rsidR="00F16DE5">
        <w:t>j</w:t>
      </w:r>
      <w:r>
        <w:t xml:space="preserve">né obstarávanie bude predmetom kontroly v rámci schvaľovacieho procesu. </w:t>
      </w:r>
    </w:p>
    <w:p w14:paraId="2A8A7649" w14:textId="68704711" w:rsidR="006A59AA" w:rsidRDefault="006A59AA" w:rsidP="00F16DE5">
      <w:pPr>
        <w:ind w:left="284"/>
        <w:jc w:val="both"/>
      </w:pPr>
      <w:r>
        <w:t>V schvaľovacom procese ŽoNFP tak bude vykonaná aj kontrola verejného obstarávania iba v tých prípadoch a v prípade splnenia podmienok uvedených v kapitole 3.3.7.2.7 Systému riadenia EŠIF, keď tak určí príslušný RO.</w:t>
      </w:r>
      <w:r>
        <w:tab/>
      </w:r>
    </w:p>
    <w:p w14:paraId="472EE479" w14:textId="77777777" w:rsidR="006A59AA" w:rsidRPr="00DD6E4A" w:rsidRDefault="006A59AA" w:rsidP="00DD6E4A">
      <w:pPr>
        <w:autoSpaceDE w:val="0"/>
        <w:autoSpaceDN w:val="0"/>
        <w:spacing w:before="100" w:beforeAutospacing="1" w:after="100" w:afterAutospacing="1"/>
        <w:ind w:left="284"/>
        <w:jc w:val="both"/>
      </w:pPr>
      <w:r w:rsidRPr="006A59AA">
        <w:rPr>
          <w:i/>
        </w:rPr>
        <w:t>Zverejnené dňa:</w:t>
      </w:r>
      <w:r w:rsidRPr="00DD6E4A">
        <w:rPr>
          <w:i/>
        </w:rPr>
        <w:t xml:space="preserve"> </w:t>
      </w:r>
      <w:r w:rsidRPr="00DD6E4A">
        <w:t>28.2.2018</w:t>
      </w:r>
    </w:p>
    <w:p w14:paraId="72230630" w14:textId="77777777" w:rsidR="00B650E5" w:rsidRDefault="00B650E5" w:rsidP="00B65E72">
      <w:pPr>
        <w:pStyle w:val="SRK5"/>
        <w:keepNext w:val="0"/>
        <w:keepLines w:val="0"/>
        <w:jc w:val="both"/>
      </w:pPr>
      <w:bookmarkStart w:id="393" w:name="_Toc386529572"/>
      <w:bookmarkStart w:id="394" w:name="_Toc390248463"/>
      <w:bookmarkStart w:id="395" w:name="_Toc453234041"/>
      <w:bookmarkStart w:id="396" w:name="_Toc501630092"/>
      <w:bookmarkEnd w:id="391"/>
      <w:r>
        <w:t>3.3.7.2.8. Kontrola verejného obstarávania</w:t>
      </w:r>
      <w:bookmarkEnd w:id="393"/>
      <w:r>
        <w:t xml:space="preserve"> národných projektov, veľkých projektov, ktoré sú súčasťou zoznamu projektov </w:t>
      </w:r>
      <w:bookmarkEnd w:id="394"/>
      <w:bookmarkEnd w:id="395"/>
      <w:r>
        <w:t>a kontrola projektov technickej pomoci, pred podpisom zmluvy o NFP</w:t>
      </w:r>
      <w:bookmarkEnd w:id="396"/>
      <w:r>
        <w:t xml:space="preserve"> </w:t>
      </w:r>
    </w:p>
    <w:p w14:paraId="56F059CC" w14:textId="0230D31F" w:rsidR="00B650E5" w:rsidRDefault="00B650E5" w:rsidP="00B65E72">
      <w:pPr>
        <w:pStyle w:val="SRK5"/>
        <w:keepNext w:val="0"/>
        <w:keepLines w:val="0"/>
        <w:jc w:val="both"/>
      </w:pPr>
      <w:bookmarkStart w:id="397" w:name="_Toc453234042"/>
      <w:bookmarkStart w:id="398" w:name="_Toc501630093"/>
      <w:bookmarkStart w:id="399" w:name="kapitola_337210"/>
      <w:bookmarkStart w:id="400" w:name="kapitola_33729"/>
      <w:bookmarkStart w:id="401" w:name="_Toc390248464"/>
      <w:r>
        <w:t>3.3.7.2.9. Kontrola verejného obstarávania realizovaného cez elektronické trhovisko</w:t>
      </w:r>
      <w:bookmarkEnd w:id="397"/>
      <w:bookmarkEnd w:id="398"/>
    </w:p>
    <w:p w14:paraId="7FACA0A1" w14:textId="49B9B2D9" w:rsidR="00843817" w:rsidRPr="00166A77" w:rsidRDefault="00843817" w:rsidP="00843817">
      <w:pPr>
        <w:spacing w:before="100" w:beforeAutospacing="1" w:after="100" w:afterAutospacing="1"/>
        <w:ind w:left="284"/>
        <w:rPr>
          <w:i/>
          <w:u w:val="single"/>
        </w:rPr>
      </w:pPr>
      <w:bookmarkStart w:id="402" w:name="kapitola_33729_5"/>
      <w:bookmarkEnd w:id="402"/>
      <w:r w:rsidRPr="00166A77">
        <w:rPr>
          <w:i/>
          <w:u w:val="single"/>
        </w:rPr>
        <w:t xml:space="preserve">Odsek </w:t>
      </w:r>
      <w:r>
        <w:rPr>
          <w:i/>
          <w:u w:val="single"/>
        </w:rPr>
        <w:t>5</w:t>
      </w:r>
      <w:r w:rsidRPr="00166A77">
        <w:rPr>
          <w:i/>
          <w:u w:val="single"/>
        </w:rPr>
        <w:t>:</w:t>
      </w:r>
    </w:p>
    <w:p w14:paraId="1C9B3F7F" w14:textId="23894E59" w:rsidR="00843817" w:rsidRDefault="00843817" w:rsidP="00843817">
      <w:pPr>
        <w:spacing w:before="100" w:beforeAutospacing="1" w:after="100" w:afterAutospacing="1"/>
        <w:ind w:left="284"/>
        <w:jc w:val="both"/>
      </w:pPr>
      <w:r>
        <w:rPr>
          <w:i/>
        </w:rPr>
        <w:t>O</w:t>
      </w:r>
      <w:r w:rsidRPr="00B87428">
        <w:rPr>
          <w:i/>
        </w:rPr>
        <w:t xml:space="preserve">tázka: </w:t>
      </w:r>
      <w:r>
        <w:t>Aktuálne znenie verzie 6 Systému riadenia EŠIF spája nadobudnutie účinnosti zmluvy, uzavretej ako výsledok zadávania zákazky s využitím elektronického trhoviska s kladným výsledkom finančnej kontroly zákazky na príslušnom riadiacom orgáne. Ako sa má interpretovať predmetné pravidlo v nadväznosti na nové Obchodné podmienky elektronického trhoviska (OPET), účinné od 1.3.2018, ktoré neviažu účinnosť „eurofondovej“ zákazky na výsledok kontroly na riadiacom orgáne?</w:t>
      </w:r>
    </w:p>
    <w:p w14:paraId="3F284678" w14:textId="3847F375" w:rsidR="00843817" w:rsidRDefault="00843817" w:rsidP="00843817">
      <w:pPr>
        <w:ind w:left="284"/>
        <w:jc w:val="both"/>
      </w:pPr>
      <w:r w:rsidRPr="00B65E72">
        <w:rPr>
          <w:i/>
        </w:rPr>
        <w:t xml:space="preserve">Usmernenie: </w:t>
      </w:r>
      <w:r>
        <w:t>Od 1.3.2018 je účinná nová verzia OPET, podľa ktorej účinnosť zmluvy pri zákazkách financovaných z fondov EÚ už nebude viazaná na výsledok kontroly príslušného riadiaceho orgánu. Uvedené znamená, že aj zákazky financované z fondov EÚ nadobúdajú účinnosť deň nasledujúci po jej zverejnení v CRZ (v súlade s čl. IV, bod 4.2 VZP OPET). Zároveň bod 4.3 VZP OPET uvádza prípady, kedy je možné stanoviť odkladný účinok zmluvy, cit.: „V prípadoch, kedy Zmluva, zákon alebo VZP vyžadujú na nadobudnutie účinnosti Zmluvy splnenie tiež ďalšej podmienky (napr. právoplatnosť nevyhnutného úradného rozhodnutia a pod.), nenadobudne Zmluva v súlade s bodom 4.2 týchto VZP účinnosť skôr, než dôjde súčasne k splneniu takejto osobitnej podmienky.“ Splnenie osobitnej podmienky na nadobudnutie účinnosti zmluvy by v zmysle vyššie citovaného ustanovenia OPET muselo byť uvedené priamo v zmluve, v osobitnom zákone alebo vo VZP OPET, v opačnom prípade je zmluva účinná deň nasledujúci po jej zverejnení v CRZ. Nakoľko Systém riadenia EŠIF bol naposledy aktualizovaný 21.12.2017 (verzia 6) a OPET bol aktualizovaný až 1.3.2018, táto zmena z objektívnych dôvodov nebola v systéme zapracovaná, avšak pre účely posúdenia účinnosti zmluvy sú v prípade eurofondových zákaziek zadaných po 1.3.2018, rozhodujúce aktuálne Obchodné podmienky elektronického trhoviska (OPET), ktoré účinnosť zmluvy už neviažu na kladný výsledok kontroly na riadiacom orgáne.</w:t>
      </w:r>
      <w:r>
        <w:tab/>
      </w:r>
    </w:p>
    <w:p w14:paraId="11FA3081" w14:textId="26DCCB05" w:rsidR="00843817" w:rsidRPr="00DD6E4A" w:rsidRDefault="00843817" w:rsidP="00DD6E4A">
      <w:pPr>
        <w:autoSpaceDE w:val="0"/>
        <w:autoSpaceDN w:val="0"/>
        <w:spacing w:before="100" w:beforeAutospacing="1" w:after="100" w:afterAutospacing="1"/>
        <w:ind w:left="284"/>
        <w:jc w:val="both"/>
        <w:rPr>
          <w:i/>
        </w:rPr>
      </w:pPr>
      <w:r w:rsidRPr="006A59AA">
        <w:rPr>
          <w:i/>
        </w:rPr>
        <w:t>Zverejnené dňa:</w:t>
      </w:r>
      <w:r w:rsidRPr="00DD6E4A">
        <w:rPr>
          <w:i/>
        </w:rPr>
        <w:t xml:space="preserve"> </w:t>
      </w:r>
      <w:r w:rsidRPr="00DD6E4A">
        <w:t>31.5.2018</w:t>
      </w:r>
    </w:p>
    <w:p w14:paraId="0E16BC08" w14:textId="7D05FD5C" w:rsidR="00843817" w:rsidRPr="00166A77" w:rsidRDefault="00843817" w:rsidP="00843817">
      <w:pPr>
        <w:spacing w:before="100" w:beforeAutospacing="1" w:after="100" w:afterAutospacing="1"/>
        <w:ind w:left="284"/>
        <w:rPr>
          <w:i/>
          <w:u w:val="single"/>
        </w:rPr>
      </w:pPr>
      <w:bookmarkStart w:id="403" w:name="kapitola_33729_6"/>
      <w:bookmarkEnd w:id="403"/>
      <w:r w:rsidRPr="00166A77">
        <w:rPr>
          <w:i/>
          <w:u w:val="single"/>
        </w:rPr>
        <w:t xml:space="preserve">Odsek </w:t>
      </w:r>
      <w:r>
        <w:rPr>
          <w:i/>
          <w:u w:val="single"/>
        </w:rPr>
        <w:t>6</w:t>
      </w:r>
      <w:r w:rsidRPr="00166A77">
        <w:rPr>
          <w:i/>
          <w:u w:val="single"/>
        </w:rPr>
        <w:t>:</w:t>
      </w:r>
    </w:p>
    <w:p w14:paraId="19383801" w14:textId="64F4AE80" w:rsidR="00843817" w:rsidRDefault="00843817" w:rsidP="00843817">
      <w:pPr>
        <w:spacing w:before="100" w:beforeAutospacing="1" w:after="100" w:afterAutospacing="1"/>
        <w:ind w:left="284"/>
        <w:jc w:val="both"/>
      </w:pPr>
      <w:r>
        <w:rPr>
          <w:i/>
        </w:rPr>
        <w:t>O</w:t>
      </w:r>
      <w:r w:rsidRPr="00B87428">
        <w:rPr>
          <w:i/>
        </w:rPr>
        <w:t xml:space="preserve">tázka: </w:t>
      </w:r>
      <w:r>
        <w:t xml:space="preserve">Ako sa vykladá pravidlo, podľa ktorého v prípade porušenia pravidiel a postupov VO, ktoré mali alebo mohli mať vplyv na výsledok verejného obstarávania a zákazka bola zadávaná s využitím elektronického trhoviska, je RO povinný postupovať podľa metodického pokynu CKO </w:t>
      </w:r>
      <w:r>
        <w:lastRenderedPageBreak/>
        <w:t>č. 5, ktorý upravuje postup pri určení finančných opráv? Je možné uplatniť finančnú opravu pri zákazkách s využitím elektronického trhoviska?</w:t>
      </w:r>
    </w:p>
    <w:p w14:paraId="1CC94194" w14:textId="5A70B2C0" w:rsidR="00843817" w:rsidRDefault="00843817" w:rsidP="00843817">
      <w:pPr>
        <w:ind w:left="284"/>
        <w:jc w:val="both"/>
      </w:pPr>
      <w:r w:rsidRPr="00B65E72">
        <w:rPr>
          <w:i/>
        </w:rPr>
        <w:t xml:space="preserve">Usmernenie: </w:t>
      </w:r>
      <w:r>
        <w:t>Vyššie uvedené pravidlo sa vykladá spôsobom, že príslušný riadiaci orgán/sprostredkovateľský orgán je oprávnený aplikovať prílohu č. 2 k metodickému pokynu CKO č. 5, ktorá predstavuje sadzobník finančných opráv, priradiť identifikovaný typ nedostatku k typu porušenia podľa metodického pokynu CKO č. 5 a uplatniť zodpovedajúcu výšku finančnej opravy v prípade takých zistení, ktoré mali alebo mohli mať vplyv na výsledok verejného obstarávania (príklad: technické špecifikácie predmetu zákazky uvedené v opisnom formulári sú diskriminačné, na základe čoho riadiaci orgán uplatní finančnú opravu vo výške 5% až 25% za typ porušenia č. 12 z prílohy č. 2 k metodickému pokynu CKO č. 5). Metodický pokyn č. 5 k určovaniu finančných opráv, ktoré má riadiaci orgán uplatňovať pri nedodržaní pravidiel a postupov verejného obstarávania sa nachádza v štádiu aktualizácie a bude upravený v súlade s aktuálnou verziou Systému riadenia EŠIF. Zároveň však uvádzame, že Systém riadenia EŠIF predstavuje nadradený dokument k metodickým pokynom CKO a riadiaci orgán/sprostredkovateľský orgán môže pristúpiť k udeľovaniu finančných opráv aj pri zákazkách zadávaných s využitím elektronického trhoviska.</w:t>
      </w:r>
    </w:p>
    <w:p w14:paraId="51C446B9" w14:textId="77777777" w:rsidR="00843817" w:rsidRPr="00DD6E4A" w:rsidRDefault="00843817" w:rsidP="00DD6E4A">
      <w:pPr>
        <w:autoSpaceDE w:val="0"/>
        <w:autoSpaceDN w:val="0"/>
        <w:spacing w:before="100" w:beforeAutospacing="1" w:after="100" w:afterAutospacing="1"/>
        <w:ind w:left="284"/>
        <w:jc w:val="both"/>
        <w:rPr>
          <w:i/>
        </w:rPr>
      </w:pPr>
      <w:r w:rsidRPr="006A59AA">
        <w:rPr>
          <w:i/>
        </w:rPr>
        <w:t>Zverejnené dňa:</w:t>
      </w:r>
      <w:r w:rsidRPr="00DD6E4A">
        <w:rPr>
          <w:i/>
        </w:rPr>
        <w:t xml:space="preserve"> </w:t>
      </w:r>
      <w:r w:rsidRPr="00834CE9">
        <w:t>31.5.2018</w:t>
      </w:r>
    </w:p>
    <w:p w14:paraId="0E7DF4BD" w14:textId="77777777" w:rsidR="00B650E5" w:rsidRDefault="00B650E5" w:rsidP="00B65E72">
      <w:pPr>
        <w:pStyle w:val="SRK5"/>
        <w:keepNext w:val="0"/>
        <w:keepLines w:val="0"/>
        <w:jc w:val="both"/>
      </w:pPr>
      <w:bookmarkStart w:id="404" w:name="_Toc453234043"/>
      <w:bookmarkStart w:id="405" w:name="_Toc501630094"/>
      <w:bookmarkStart w:id="406" w:name="kapitola_337211"/>
      <w:bookmarkEnd w:id="399"/>
      <w:bookmarkEnd w:id="400"/>
      <w:r>
        <w:t>3.3.7.2.10. Kontrola dodatkov</w:t>
      </w:r>
      <w:bookmarkEnd w:id="401"/>
      <w:bookmarkEnd w:id="404"/>
      <w:r w:rsidRPr="00612607">
        <w:t xml:space="preserve"> </w:t>
      </w:r>
      <w:r>
        <w:t>(z</w:t>
      </w:r>
      <w:r w:rsidRPr="00612607">
        <w:t>mena zmluvy, rámcovej dohody a koncesnej zmluvy počas ich trvania</w:t>
      </w:r>
      <w:r>
        <w:t>)</w:t>
      </w:r>
      <w:bookmarkEnd w:id="405"/>
    </w:p>
    <w:p w14:paraId="26F1020C" w14:textId="77777777" w:rsidR="00B650E5" w:rsidRDefault="00B650E5" w:rsidP="00B65E72">
      <w:pPr>
        <w:pStyle w:val="SRK4"/>
        <w:keepNext w:val="0"/>
        <w:keepLines w:val="0"/>
      </w:pPr>
      <w:bookmarkStart w:id="407" w:name="_Toc386529573"/>
      <w:bookmarkStart w:id="408" w:name="_Toc390248465"/>
      <w:bookmarkStart w:id="409" w:name="_Toc453234044"/>
      <w:bookmarkStart w:id="410" w:name="_Toc501630095"/>
      <w:bookmarkStart w:id="411" w:name="kapitola_3373"/>
      <w:bookmarkEnd w:id="406"/>
      <w:r>
        <w:t>3.3.7.3. Kontrola postupov pri obstarávaní zákazky, na ktorú sa ZVO nevzťahuje</w:t>
      </w:r>
      <w:bookmarkEnd w:id="407"/>
      <w:bookmarkEnd w:id="408"/>
      <w:bookmarkEnd w:id="409"/>
      <w:bookmarkEnd w:id="410"/>
      <w:r>
        <w:t xml:space="preserve">  </w:t>
      </w:r>
    </w:p>
    <w:p w14:paraId="164D34ED" w14:textId="77777777" w:rsidR="00B650E5" w:rsidRDefault="00B650E5" w:rsidP="00B65E72">
      <w:pPr>
        <w:pStyle w:val="SRK4"/>
        <w:keepNext w:val="0"/>
        <w:keepLines w:val="0"/>
      </w:pPr>
      <w:bookmarkStart w:id="412" w:name="_Toc386529575"/>
      <w:bookmarkStart w:id="413" w:name="_Toc390248467"/>
      <w:bookmarkStart w:id="414" w:name="_Toc453234045"/>
      <w:bookmarkStart w:id="415" w:name="_Toc501630096"/>
      <w:bookmarkStart w:id="416" w:name="kapitola_3374"/>
      <w:bookmarkEnd w:id="411"/>
      <w:r>
        <w:t>3.3.7.4. Uplatňovanie spolupráce riadiacich orgánov s inými subjektmi v oblasti kontroly verejného obstarávania</w:t>
      </w:r>
      <w:bookmarkEnd w:id="412"/>
      <w:bookmarkEnd w:id="413"/>
      <w:bookmarkEnd w:id="414"/>
      <w:bookmarkEnd w:id="415"/>
    </w:p>
    <w:p w14:paraId="740C8527" w14:textId="77777777" w:rsidR="00B650E5" w:rsidRDefault="00B650E5" w:rsidP="00B65E72">
      <w:pPr>
        <w:pStyle w:val="SRK5"/>
        <w:keepNext w:val="0"/>
        <w:keepLines w:val="0"/>
      </w:pPr>
      <w:bookmarkStart w:id="417" w:name="_Toc386529576"/>
      <w:bookmarkStart w:id="418" w:name="_Toc390248468"/>
      <w:bookmarkStart w:id="419" w:name="_Toc453234046"/>
      <w:bookmarkStart w:id="420" w:name="_Toc501630097"/>
      <w:bookmarkStart w:id="421" w:name="kapitola_33741"/>
      <w:bookmarkEnd w:id="416"/>
      <w:r>
        <w:t>3.3.7.4.1 Spolupráca s ÚVO</w:t>
      </w:r>
      <w:bookmarkEnd w:id="417"/>
      <w:bookmarkEnd w:id="418"/>
      <w:bookmarkEnd w:id="419"/>
      <w:bookmarkEnd w:id="420"/>
      <w:r>
        <w:t xml:space="preserve"> </w:t>
      </w:r>
    </w:p>
    <w:p w14:paraId="1F5D2241" w14:textId="77777777" w:rsidR="00B650E5" w:rsidRDefault="00B650E5" w:rsidP="00B65E72">
      <w:pPr>
        <w:pStyle w:val="SRK5"/>
        <w:keepNext w:val="0"/>
        <w:keepLines w:val="0"/>
      </w:pPr>
      <w:bookmarkStart w:id="422" w:name="_Toc453234047"/>
      <w:bookmarkStart w:id="423" w:name="_Toc501630098"/>
      <w:bookmarkEnd w:id="421"/>
      <w:r>
        <w:t>3.3.7.4.1.1 Analýza rizík kontrolovaného verejného obstarávania a následný postup</w:t>
      </w:r>
      <w:bookmarkEnd w:id="422"/>
      <w:bookmarkEnd w:id="423"/>
    </w:p>
    <w:p w14:paraId="31C33642" w14:textId="77777777" w:rsidR="002910AB" w:rsidRPr="00166A77" w:rsidRDefault="002910AB" w:rsidP="00166A77">
      <w:pPr>
        <w:spacing w:before="100" w:beforeAutospacing="1" w:after="100" w:afterAutospacing="1"/>
        <w:ind w:left="284"/>
        <w:jc w:val="both"/>
        <w:rPr>
          <w:i/>
          <w:u w:val="single"/>
        </w:rPr>
      </w:pPr>
      <w:bookmarkStart w:id="424" w:name="kapitola_33721_3"/>
      <w:bookmarkStart w:id="425" w:name="kapitola_337411_3"/>
      <w:r w:rsidRPr="00166A77">
        <w:rPr>
          <w:i/>
          <w:u w:val="single"/>
        </w:rPr>
        <w:t>Odsek 3, písm. e):</w:t>
      </w:r>
      <w:bookmarkEnd w:id="424"/>
    </w:p>
    <w:bookmarkEnd w:id="425"/>
    <w:p w14:paraId="29053FDE" w14:textId="77777777" w:rsidR="002910AB" w:rsidRDefault="002910AB" w:rsidP="002910AB">
      <w:pPr>
        <w:spacing w:before="100" w:beforeAutospacing="1" w:after="100" w:afterAutospacing="1"/>
        <w:ind w:left="284"/>
        <w:jc w:val="both"/>
      </w:pPr>
      <w:r>
        <w:rPr>
          <w:i/>
        </w:rPr>
        <w:t>O</w:t>
      </w:r>
      <w:r w:rsidRPr="00B87428">
        <w:rPr>
          <w:i/>
        </w:rPr>
        <w:t>tázka</w:t>
      </w:r>
      <w:r w:rsidRPr="002910AB">
        <w:rPr>
          <w:i/>
        </w:rPr>
        <w:t>:</w:t>
      </w:r>
      <w:r w:rsidRPr="002910AB">
        <w:t xml:space="preserve"> Je povinnosťou RO požiadať ÚVO o kontrolu v prípade nadlimitnej zákazky, ktorá nebola zaslaná na ÚVO z titulu ustanovenia § 169 ods. 2 ZVO, nakoľko v etape VO pred podpisom zmluvy s úspešným uchádzačom ešte nebola podpísaná zmluva o NFP a nejedná sa o národné projekty, veľké projekty, ktoré sú súčasťou zoznamu projektov alebo projekty technickej pomoci (ďalej ako „individuálne projekty“)</w:t>
      </w:r>
      <w:r>
        <w:t>?</w:t>
      </w:r>
    </w:p>
    <w:p w14:paraId="497002D6" w14:textId="77777777" w:rsidR="002910AB" w:rsidRPr="00B65E72" w:rsidRDefault="002910AB" w:rsidP="002910AB">
      <w:pPr>
        <w:ind w:left="284"/>
        <w:jc w:val="both"/>
      </w:pPr>
      <w:r w:rsidRPr="00B65E72">
        <w:rPr>
          <w:i/>
        </w:rPr>
        <w:t>Usmernenie:</w:t>
      </w:r>
      <w:r w:rsidRPr="00B65E72">
        <w:t> </w:t>
      </w:r>
      <w:r w:rsidRPr="002910AB">
        <w:t>V predmetom prípade nie je povinnosťou RO požiadať o kontrolu ÚVO, nakoľko táto povinnosť sa týka iba tej množiny prípadov, kedy mal byť zaslaný podnet na výkon kontroly na ÚVO z titulu ustanovenia § 169 ods. 2 ZVO, ale z rôznych dôvodov podnet podaný nebol. Povinnosť RO požiadať ÚVO o výkon kontroly nadlimitnej zákazky v štádiu ex-post kontroly sa týka iba tých prípadov, kedy RO mal vyzvať prijímateľa na podanie podnetu na ÚVO z titulu ustanovenia § 169 ods. 2 ZVO, t. j. prípadov, keď už v štádiu druhej ex-ante kontroly bola podpísaná zmluva o NFP alebo prípadov, keď sa jedná o tzv. individuálne projekty, ktoré sú na</w:t>
      </w:r>
      <w:r>
        <w:t> </w:t>
      </w:r>
      <w:r w:rsidRPr="002910AB">
        <w:t>základe stanoviska prezentovaného na koordinačnom výbore pre spolupráci pri kontrole VO, obligatórne kontrolované zo strany ÚVO aj pred podpisom zmluvy o NFP</w:t>
      </w:r>
      <w:r w:rsidRPr="00FE436E">
        <w:t>.</w:t>
      </w:r>
      <w:r w:rsidRPr="00B65E72">
        <w:t xml:space="preserve"> </w:t>
      </w:r>
    </w:p>
    <w:p w14:paraId="6929A7C0" w14:textId="77777777" w:rsidR="002910AB" w:rsidRPr="002910AB" w:rsidRDefault="002910AB" w:rsidP="002910AB">
      <w:pPr>
        <w:spacing w:before="100" w:beforeAutospacing="1" w:after="100" w:afterAutospacing="1"/>
        <w:ind w:firstLine="284"/>
      </w:pPr>
      <w:r w:rsidRPr="006A59AA">
        <w:rPr>
          <w:i/>
        </w:rPr>
        <w:t>Zverejnené dňa:</w:t>
      </w:r>
      <w:r>
        <w:t xml:space="preserve"> 28.2.2018</w:t>
      </w:r>
    </w:p>
    <w:p w14:paraId="77D16879" w14:textId="77777777" w:rsidR="00B650E5" w:rsidRDefault="00B650E5" w:rsidP="00B65E72">
      <w:pPr>
        <w:pStyle w:val="SRK5"/>
        <w:keepNext w:val="0"/>
        <w:keepLines w:val="0"/>
      </w:pPr>
      <w:bookmarkStart w:id="426" w:name="_Toc453234048"/>
      <w:bookmarkStart w:id="427" w:name="_Toc501630099"/>
      <w:bookmarkStart w:id="428" w:name="kapitola_337412"/>
      <w:r>
        <w:lastRenderedPageBreak/>
        <w:t>3.3.7.4.1.2 Rozsah spolupráce s ÚVO</w:t>
      </w:r>
      <w:bookmarkEnd w:id="426"/>
      <w:bookmarkEnd w:id="427"/>
    </w:p>
    <w:p w14:paraId="378F2891" w14:textId="77777777" w:rsidR="00B650E5" w:rsidRDefault="00B650E5" w:rsidP="00B65E72">
      <w:pPr>
        <w:pStyle w:val="SRK5"/>
        <w:keepNext w:val="0"/>
        <w:keepLines w:val="0"/>
      </w:pPr>
      <w:bookmarkStart w:id="429" w:name="_Toc386529577"/>
      <w:bookmarkStart w:id="430" w:name="_Toc390248469"/>
      <w:bookmarkStart w:id="431" w:name="_Toc453234049"/>
      <w:bookmarkStart w:id="432" w:name="_Toc501630100"/>
      <w:bookmarkStart w:id="433" w:name="kapitola_33742"/>
      <w:bookmarkEnd w:id="428"/>
      <w:r>
        <w:t>3.3.7.4.2. Spolupráca s PMÚ</w:t>
      </w:r>
      <w:bookmarkEnd w:id="429"/>
      <w:bookmarkEnd w:id="430"/>
      <w:bookmarkEnd w:id="431"/>
      <w:bookmarkEnd w:id="432"/>
      <w:r>
        <w:t xml:space="preserve"> </w:t>
      </w:r>
    </w:p>
    <w:p w14:paraId="0A141553" w14:textId="77777777" w:rsidR="00B650E5" w:rsidRDefault="00B650E5" w:rsidP="00B65E72">
      <w:pPr>
        <w:pStyle w:val="SRK5"/>
        <w:keepNext w:val="0"/>
        <w:keepLines w:val="0"/>
      </w:pPr>
      <w:bookmarkStart w:id="434" w:name="_Toc453234050"/>
      <w:bookmarkStart w:id="435" w:name="_Toc501630101"/>
      <w:bookmarkEnd w:id="433"/>
      <w:r>
        <w:t>3.3.7.4.2.1 Podmienky spolupráce</w:t>
      </w:r>
      <w:bookmarkEnd w:id="434"/>
      <w:bookmarkEnd w:id="435"/>
    </w:p>
    <w:p w14:paraId="2282679E" w14:textId="77777777" w:rsidR="00B650E5" w:rsidRDefault="00B650E5" w:rsidP="00B65E72">
      <w:pPr>
        <w:pStyle w:val="SRK5"/>
        <w:keepNext w:val="0"/>
        <w:keepLines w:val="0"/>
      </w:pPr>
      <w:bookmarkStart w:id="436" w:name="_Toc453234051"/>
      <w:bookmarkStart w:id="437" w:name="_Toc501630102"/>
      <w:bookmarkStart w:id="438" w:name="kapitola_337422"/>
      <w:r>
        <w:t>3.3.7.4.2.2 Rozsah spolupráce</w:t>
      </w:r>
      <w:bookmarkEnd w:id="436"/>
      <w:bookmarkEnd w:id="437"/>
    </w:p>
    <w:p w14:paraId="1940EA1B" w14:textId="77777777" w:rsidR="00B650E5" w:rsidRDefault="00B650E5" w:rsidP="00B65E72">
      <w:pPr>
        <w:pStyle w:val="SRK5"/>
        <w:keepNext w:val="0"/>
        <w:keepLines w:val="0"/>
      </w:pPr>
      <w:bookmarkStart w:id="439" w:name="_Toc453234052"/>
      <w:bookmarkStart w:id="440" w:name="_Toc501630103"/>
      <w:bookmarkStart w:id="441" w:name="kapitola_337423"/>
      <w:bookmarkEnd w:id="438"/>
      <w:r>
        <w:t>3.3.7.4.2.3 Rizikové indikátory</w:t>
      </w:r>
      <w:bookmarkEnd w:id="439"/>
      <w:bookmarkEnd w:id="440"/>
    </w:p>
    <w:p w14:paraId="547EC60B" w14:textId="77777777" w:rsidR="00B650E5" w:rsidRDefault="00B650E5" w:rsidP="00B65E72">
      <w:pPr>
        <w:pStyle w:val="SRK5"/>
        <w:keepNext w:val="0"/>
        <w:keepLines w:val="0"/>
      </w:pPr>
      <w:bookmarkStart w:id="442" w:name="_Toc386529578"/>
      <w:bookmarkStart w:id="443" w:name="_Toc390248470"/>
      <w:bookmarkStart w:id="444" w:name="_Toc453234053"/>
      <w:bookmarkStart w:id="445" w:name="_Toc501630104"/>
      <w:bookmarkStart w:id="446" w:name="kapitola_33743"/>
      <w:bookmarkEnd w:id="441"/>
      <w:r>
        <w:t>3.3.7.4.3 Spolupráca s orgánmi činnými v trestom konaní pri podozrení z protiprávneho konania</w:t>
      </w:r>
      <w:bookmarkEnd w:id="442"/>
      <w:bookmarkEnd w:id="443"/>
      <w:bookmarkEnd w:id="444"/>
      <w:bookmarkEnd w:id="445"/>
      <w:r>
        <w:t xml:space="preserve"> </w:t>
      </w:r>
    </w:p>
    <w:p w14:paraId="42A8DDE5" w14:textId="77777777" w:rsidR="00B650E5" w:rsidRDefault="00B650E5" w:rsidP="00B65E72">
      <w:pPr>
        <w:pStyle w:val="SRK5"/>
        <w:keepNext w:val="0"/>
        <w:keepLines w:val="0"/>
      </w:pPr>
      <w:bookmarkStart w:id="447" w:name="_Toc453234054"/>
      <w:bookmarkStart w:id="448" w:name="_Toc501630105"/>
      <w:bookmarkStart w:id="449" w:name="kapitola_337431"/>
      <w:bookmarkEnd w:id="446"/>
      <w:r>
        <w:t>3.3.7.4.3.1 Rizikové indikátory</w:t>
      </w:r>
      <w:bookmarkEnd w:id="447"/>
      <w:bookmarkEnd w:id="448"/>
    </w:p>
    <w:p w14:paraId="5B9A3D15" w14:textId="77777777" w:rsidR="00B650E5" w:rsidRDefault="00B650E5" w:rsidP="00B65E72">
      <w:pPr>
        <w:pStyle w:val="SRK2"/>
        <w:keepNext w:val="0"/>
        <w:keepLines w:val="0"/>
        <w:rPr>
          <w:rStyle w:val="Nadpis1Char"/>
          <w:bCs/>
          <w:sz w:val="36"/>
          <w:szCs w:val="26"/>
        </w:rPr>
      </w:pPr>
      <w:bookmarkStart w:id="450" w:name="_Toc453234055"/>
      <w:bookmarkStart w:id="451" w:name="_Toc501630106"/>
      <w:bookmarkEnd w:id="449"/>
      <w:r>
        <w:rPr>
          <w:rStyle w:val="Nadpis1Char"/>
          <w:bCs/>
          <w:sz w:val="36"/>
          <w:szCs w:val="26"/>
        </w:rPr>
        <w:t>3.4 Osobitné spôsoby implementácie operačných programov</w:t>
      </w:r>
      <w:bookmarkEnd w:id="352"/>
      <w:bookmarkEnd w:id="450"/>
      <w:bookmarkEnd w:id="451"/>
    </w:p>
    <w:p w14:paraId="472637FA" w14:textId="6CD3A390" w:rsidR="00B650E5" w:rsidRDefault="00B650E5" w:rsidP="00F250C1">
      <w:pPr>
        <w:pStyle w:val="SRK3"/>
      </w:pPr>
      <w:bookmarkStart w:id="452" w:name="_Toc378947523"/>
      <w:bookmarkStart w:id="453" w:name="_Toc453234056"/>
      <w:bookmarkStart w:id="454" w:name="_Toc501630107"/>
      <w:bookmarkStart w:id="455" w:name="kapitola_341"/>
      <w:r>
        <w:t>3.4.1 Národné projekty</w:t>
      </w:r>
      <w:bookmarkEnd w:id="452"/>
      <w:bookmarkEnd w:id="453"/>
      <w:bookmarkEnd w:id="454"/>
    </w:p>
    <w:p w14:paraId="518B1FD9" w14:textId="77777777" w:rsidR="00D96C1D" w:rsidRPr="004A3B5B" w:rsidRDefault="00D96C1D" w:rsidP="00D96C1D">
      <w:pPr>
        <w:spacing w:before="100" w:beforeAutospacing="1" w:after="100" w:afterAutospacing="1"/>
        <w:ind w:left="284"/>
        <w:jc w:val="both"/>
        <w:rPr>
          <w:i/>
          <w:u w:val="single"/>
        </w:rPr>
      </w:pPr>
      <w:bookmarkStart w:id="456" w:name="kapitola_341_9"/>
      <w:r w:rsidRPr="004A3B5B">
        <w:rPr>
          <w:i/>
          <w:u w:val="single"/>
        </w:rPr>
        <w:t xml:space="preserve">Odsek </w:t>
      </w:r>
      <w:r>
        <w:rPr>
          <w:i/>
          <w:u w:val="single"/>
        </w:rPr>
        <w:t>9</w:t>
      </w:r>
      <w:r w:rsidRPr="004A3B5B">
        <w:rPr>
          <w:i/>
          <w:u w:val="single"/>
        </w:rPr>
        <w:t>:</w:t>
      </w:r>
    </w:p>
    <w:bookmarkEnd w:id="456"/>
    <w:p w14:paraId="6151BA8C" w14:textId="77777777" w:rsidR="00D96C1D" w:rsidRDefault="00D96C1D" w:rsidP="00D96C1D">
      <w:pPr>
        <w:spacing w:before="100" w:beforeAutospacing="1"/>
        <w:ind w:left="284"/>
        <w:jc w:val="both"/>
      </w:pPr>
      <w:r>
        <w:rPr>
          <w:i/>
        </w:rPr>
        <w:t>O</w:t>
      </w:r>
      <w:r w:rsidRPr="00B87428">
        <w:rPr>
          <w:i/>
        </w:rPr>
        <w:t xml:space="preserve">tázka: </w:t>
      </w:r>
      <w:r>
        <w:t>Ako môžeme vnímať povinnosť, uvedenú v tomto odseku. Je povinnosťou vyradiť zámer národného projektu zo zoznamu alebo ho opätovne predložiť na schválenie aj v prípade, ak nie je jednoznačne preukázateľný progres v príprave na implementáciu takéhoto národného projektu napriek tomu, že neuplynula lehota 12 mesiacov od jeho schválenia MV?</w:t>
      </w:r>
    </w:p>
    <w:p w14:paraId="01EDCCA0" w14:textId="2849F6F5" w:rsidR="00D96C1D" w:rsidRDefault="00D96C1D" w:rsidP="00D96C1D">
      <w:pPr>
        <w:spacing w:before="100" w:beforeAutospacing="1" w:after="120"/>
        <w:ind w:left="284"/>
        <w:jc w:val="both"/>
      </w:pPr>
      <w:r w:rsidRPr="00B65E72">
        <w:rPr>
          <w:i/>
        </w:rPr>
        <w:t xml:space="preserve">Usmernenie: </w:t>
      </w:r>
      <w:r>
        <w:t xml:space="preserve">Zámer národného projektu v tomto prípade </w:t>
      </w:r>
      <w:r w:rsidRPr="00D96C1D">
        <w:t xml:space="preserve">nie je potrebné vyradiť </w:t>
      </w:r>
      <w:r>
        <w:t xml:space="preserve">zo zoznamu národných projektov (resp. opätovne predložiť na schválenie). CKO uvedeným odsekom stanovil povinnosť pre RO navrhnúť vyradenie zámeru národného projektu v prípade, ak ku schválenému zámeru národného projektu nebol do 12 mesiacov od schválenia MV predložený na CKO návrh vyzvania. Ďalšia časť vety stanovuje „výnimku“ - možnosť zámer národného projektu zo zoznamu nevyradiť (resp. ho nerevidovať) v prípadoch, ak síce ku schválenému zámeru národného projektu nebol ani v termíne do 12 mesiacov od schválenia MV predložený na CKO návrh vyzvania, ale sú na to objektívne dôvody (viď poznámku pod čiarou č. 129). </w:t>
      </w:r>
    </w:p>
    <w:p w14:paraId="1ACFC748" w14:textId="77777777" w:rsidR="00D96C1D" w:rsidRPr="005B72FB" w:rsidRDefault="00D96C1D" w:rsidP="005B72FB">
      <w:pPr>
        <w:spacing w:before="100" w:beforeAutospacing="1" w:after="100" w:afterAutospacing="1"/>
        <w:ind w:firstLine="284"/>
        <w:rPr>
          <w:i/>
        </w:rPr>
      </w:pPr>
      <w:r w:rsidRPr="005B72FB">
        <w:rPr>
          <w:i/>
        </w:rPr>
        <w:t xml:space="preserve">Zverejnené dňa: </w:t>
      </w:r>
      <w:r w:rsidRPr="005B72FB">
        <w:t>29.3.2018</w:t>
      </w:r>
    </w:p>
    <w:p w14:paraId="34CB7AA3" w14:textId="061A4DF6" w:rsidR="00B650E5" w:rsidRDefault="00B650E5" w:rsidP="00B65E72">
      <w:pPr>
        <w:pStyle w:val="SRK4"/>
        <w:keepNext w:val="0"/>
        <w:keepLines w:val="0"/>
      </w:pPr>
      <w:bookmarkStart w:id="457" w:name="_Toc453234057"/>
      <w:bookmarkStart w:id="458" w:name="_Toc501630108"/>
      <w:bookmarkEnd w:id="455"/>
      <w:r>
        <w:t>3.4.1.1 Príprava, schvaľovanie a implementácia národných projektov</w:t>
      </w:r>
      <w:bookmarkEnd w:id="457"/>
      <w:bookmarkEnd w:id="458"/>
    </w:p>
    <w:p w14:paraId="344743F4" w14:textId="77777777" w:rsidR="00B650E5" w:rsidRDefault="00B650E5" w:rsidP="00F250C1">
      <w:pPr>
        <w:pStyle w:val="SRK3"/>
      </w:pPr>
      <w:bookmarkStart w:id="459" w:name="_Toc378947525"/>
      <w:bookmarkStart w:id="460" w:name="_Toc453234058"/>
      <w:bookmarkStart w:id="461" w:name="_Toc501630109"/>
      <w:r>
        <w:t>3.4.2 Veľké projekty</w:t>
      </w:r>
      <w:bookmarkEnd w:id="459"/>
      <w:bookmarkEnd w:id="460"/>
      <w:bookmarkEnd w:id="461"/>
    </w:p>
    <w:p w14:paraId="7C66F65F" w14:textId="622EF6EF" w:rsidR="00B650E5" w:rsidRDefault="00B650E5" w:rsidP="00F250C1">
      <w:pPr>
        <w:pStyle w:val="SRK3"/>
      </w:pPr>
      <w:bookmarkStart w:id="462" w:name="_Toc453234059"/>
      <w:bookmarkStart w:id="463" w:name="_Toc501630110"/>
      <w:r>
        <w:t>3.4.3 Projekty technickej pomoci</w:t>
      </w:r>
      <w:bookmarkEnd w:id="462"/>
      <w:bookmarkEnd w:id="463"/>
    </w:p>
    <w:p w14:paraId="310BED76" w14:textId="3AF62FA3" w:rsidR="00857B65" w:rsidRPr="004A3B5B" w:rsidRDefault="00857B65" w:rsidP="004A3B5B">
      <w:pPr>
        <w:spacing w:before="100" w:beforeAutospacing="1" w:after="100" w:afterAutospacing="1"/>
        <w:ind w:left="284"/>
        <w:jc w:val="both"/>
        <w:rPr>
          <w:i/>
          <w:u w:val="single"/>
        </w:rPr>
      </w:pPr>
      <w:bookmarkStart w:id="464" w:name="kapitola_343"/>
      <w:r w:rsidRPr="004A3B5B">
        <w:rPr>
          <w:i/>
          <w:u w:val="single"/>
        </w:rPr>
        <w:t>Elektronická komunikácia:</w:t>
      </w:r>
      <w:bookmarkEnd w:id="464"/>
    </w:p>
    <w:p w14:paraId="2EB5BEC7" w14:textId="4DA6DA0D" w:rsidR="00857B65" w:rsidRPr="004A3B5B" w:rsidRDefault="00857B65" w:rsidP="005B72FB">
      <w:pPr>
        <w:spacing w:before="100" w:beforeAutospacing="1" w:after="120"/>
        <w:ind w:left="284"/>
        <w:jc w:val="both"/>
      </w:pPr>
      <w:r w:rsidRPr="005B72FB">
        <w:rPr>
          <w:i/>
        </w:rPr>
        <w:t>Otázka:</w:t>
      </w:r>
      <w:r w:rsidRPr="00B87428">
        <w:t xml:space="preserve"> </w:t>
      </w:r>
      <w:r w:rsidRPr="005B72FB">
        <w:t>Ak je RO a žiadateľ tá istá osoba, je žiadateľ povinný predkladať ŽoNFP prostredníctvom ÚPVS (elektronickej schránky)? Zasiela v tomto prípade rozhodnutie o schválení ŽoNFP sám sebe do vlastnej schránky prostredníctvom ÚPVS?</w:t>
      </w:r>
    </w:p>
    <w:p w14:paraId="2A907995" w14:textId="3C27E6EC" w:rsidR="00857B65" w:rsidRPr="00FE436E" w:rsidRDefault="00857B65" w:rsidP="005B72FB">
      <w:pPr>
        <w:spacing w:before="100" w:beforeAutospacing="1" w:after="120"/>
        <w:ind w:left="284"/>
        <w:jc w:val="both"/>
      </w:pPr>
      <w:r w:rsidRPr="00F250C1">
        <w:rPr>
          <w:i/>
        </w:rPr>
        <w:lastRenderedPageBreak/>
        <w:t>Usmernenie:</w:t>
      </w:r>
      <w:r w:rsidRPr="00B65E72">
        <w:t> </w:t>
      </w:r>
      <w:r>
        <w:t xml:space="preserve">Žiadateľ nie je povinný predkladať ŽoNFP prostredníctvom ÚPVS. RO postupuje </w:t>
      </w:r>
      <w:r w:rsidRPr="00FE436E">
        <w:t>v súlade so</w:t>
      </w:r>
      <w:r>
        <w:t> </w:t>
      </w:r>
      <w:r w:rsidRPr="00FE436E">
        <w:t>zákonom o e-Governmente</w:t>
      </w:r>
      <w:r>
        <w:t>, pri výkone verejnej moci komunikuje so žiadateľom elektronicky</w:t>
      </w:r>
      <w:r w:rsidRPr="00FE436E">
        <w:t xml:space="preserve"> (RO zasiela rozhodnutie cez ÚPVS).</w:t>
      </w:r>
      <w:r>
        <w:t xml:space="preserve"> </w:t>
      </w:r>
    </w:p>
    <w:p w14:paraId="19F321B9" w14:textId="77777777" w:rsidR="00857B65" w:rsidRPr="005B72FB" w:rsidRDefault="00857B65" w:rsidP="005B72FB">
      <w:pPr>
        <w:spacing w:before="100" w:beforeAutospacing="1" w:after="100" w:afterAutospacing="1"/>
        <w:ind w:firstLine="284"/>
        <w:rPr>
          <w:i/>
        </w:rPr>
      </w:pPr>
      <w:r w:rsidRPr="005B72FB">
        <w:rPr>
          <w:i/>
        </w:rPr>
        <w:t xml:space="preserve">Zverejnené dňa: </w:t>
      </w:r>
      <w:r w:rsidRPr="005B72FB">
        <w:t>28.2.2018</w:t>
      </w:r>
    </w:p>
    <w:p w14:paraId="152EC2D3" w14:textId="1A19A2EA" w:rsidR="00B650E5" w:rsidRDefault="00B650E5" w:rsidP="00F250C1">
      <w:pPr>
        <w:pStyle w:val="SRK3"/>
      </w:pPr>
      <w:bookmarkStart w:id="465" w:name="_Toc453234060"/>
      <w:bookmarkStart w:id="466" w:name="_Toc501630111"/>
      <w:r>
        <w:t>3.4.4 Miestny rozvoj vedený komunitou</w:t>
      </w:r>
      <w:bookmarkEnd w:id="465"/>
      <w:bookmarkEnd w:id="466"/>
      <w:r>
        <w:t xml:space="preserve"> </w:t>
      </w:r>
    </w:p>
    <w:p w14:paraId="516FA585" w14:textId="77777777" w:rsidR="00B650E5" w:rsidRDefault="00B650E5" w:rsidP="00B65E72">
      <w:pPr>
        <w:pStyle w:val="SRK4"/>
        <w:keepNext w:val="0"/>
        <w:keepLines w:val="0"/>
      </w:pPr>
      <w:bookmarkStart w:id="467" w:name="_Toc453234061"/>
      <w:bookmarkStart w:id="468" w:name="_Toc501630112"/>
      <w:bookmarkStart w:id="469" w:name="_Toc378947526"/>
      <w:r>
        <w:t>3.4.4.1 Výber a realizácia projektov v rámci CLLD</w:t>
      </w:r>
      <w:bookmarkEnd w:id="467"/>
      <w:bookmarkEnd w:id="468"/>
      <w:r>
        <w:t xml:space="preserve"> </w:t>
      </w:r>
    </w:p>
    <w:p w14:paraId="5CEE213F" w14:textId="2590CA95" w:rsidR="00B650E5" w:rsidRDefault="00B650E5" w:rsidP="00F250C1">
      <w:pPr>
        <w:pStyle w:val="SRK3"/>
      </w:pPr>
      <w:bookmarkStart w:id="470" w:name="_Toc453234062"/>
      <w:bookmarkStart w:id="471" w:name="_Toc501630113"/>
      <w:r>
        <w:t>3.4.</w:t>
      </w:r>
      <w:bookmarkEnd w:id="469"/>
      <w:r>
        <w:t>5 Globálny grant</w:t>
      </w:r>
      <w:bookmarkEnd w:id="470"/>
      <w:bookmarkEnd w:id="471"/>
    </w:p>
    <w:p w14:paraId="6A4A03D1" w14:textId="0F7A4639" w:rsidR="00B650E5" w:rsidRDefault="00B650E5" w:rsidP="00B65E72">
      <w:pPr>
        <w:pStyle w:val="SRK4"/>
        <w:keepNext w:val="0"/>
        <w:keepLines w:val="0"/>
      </w:pPr>
      <w:bookmarkStart w:id="472" w:name="_Toc453234063"/>
      <w:bookmarkStart w:id="473" w:name="_Toc501630114"/>
      <w:r>
        <w:t>3.4.5.1 Výber sprostredkovateľského orgánu pre globálny grant</w:t>
      </w:r>
      <w:bookmarkEnd w:id="472"/>
      <w:bookmarkEnd w:id="473"/>
    </w:p>
    <w:p w14:paraId="73F9583C" w14:textId="77777777" w:rsidR="00B650E5" w:rsidRPr="00556762" w:rsidRDefault="00B650E5" w:rsidP="00B65E72">
      <w:pPr>
        <w:pStyle w:val="SRK4"/>
        <w:keepNext w:val="0"/>
        <w:keepLines w:val="0"/>
      </w:pPr>
      <w:bookmarkStart w:id="474" w:name="_Toc453234064"/>
      <w:bookmarkStart w:id="475" w:name="_Toc501630115"/>
      <w:r w:rsidRPr="00556762">
        <w:t>3.4.5.2 Zverejnenie výzvy a schvaľovací proces</w:t>
      </w:r>
      <w:bookmarkEnd w:id="474"/>
      <w:bookmarkEnd w:id="475"/>
    </w:p>
    <w:p w14:paraId="04ADC09E" w14:textId="77777777" w:rsidR="00B650E5" w:rsidRDefault="00B650E5" w:rsidP="00B65E72">
      <w:pPr>
        <w:pStyle w:val="SRK4"/>
        <w:keepNext w:val="0"/>
        <w:keepLines w:val="0"/>
      </w:pPr>
      <w:bookmarkStart w:id="476" w:name="_Toc453234065"/>
      <w:bookmarkStart w:id="477" w:name="_Toc501630116"/>
      <w:r>
        <w:t>3.4.5.3 Monitorovanie a hodnotenie globálneho grantu</w:t>
      </w:r>
      <w:bookmarkEnd w:id="476"/>
      <w:bookmarkEnd w:id="477"/>
    </w:p>
    <w:p w14:paraId="4B2E170E" w14:textId="77777777" w:rsidR="00B650E5" w:rsidRDefault="00B650E5" w:rsidP="00B65E72">
      <w:pPr>
        <w:pStyle w:val="SRK4"/>
        <w:keepNext w:val="0"/>
        <w:keepLines w:val="0"/>
      </w:pPr>
      <w:bookmarkStart w:id="478" w:name="_Toc453234066"/>
      <w:bookmarkStart w:id="479" w:name="_Toc501630117"/>
      <w:bookmarkStart w:id="480" w:name="_Toc378947529"/>
      <w:r>
        <w:t>3.4.5.4 Kontrola projektov</w:t>
      </w:r>
      <w:bookmarkEnd w:id="478"/>
      <w:bookmarkEnd w:id="479"/>
    </w:p>
    <w:p w14:paraId="5CD2647F" w14:textId="77777777" w:rsidR="00B650E5" w:rsidRDefault="00B650E5" w:rsidP="00F250C1">
      <w:pPr>
        <w:pStyle w:val="SRK3"/>
      </w:pPr>
      <w:bookmarkStart w:id="481" w:name="_Toc453234067"/>
      <w:bookmarkStart w:id="482" w:name="_Toc501630118"/>
      <w:r>
        <w:t>3.4.6 Spoločný akčný plán</w:t>
      </w:r>
      <w:bookmarkEnd w:id="480"/>
      <w:bookmarkEnd w:id="481"/>
      <w:bookmarkEnd w:id="482"/>
    </w:p>
    <w:p w14:paraId="062E8410" w14:textId="3B022514" w:rsidR="00B650E5" w:rsidRDefault="00B650E5" w:rsidP="00F250C1">
      <w:pPr>
        <w:pStyle w:val="SRK3"/>
      </w:pPr>
      <w:bookmarkStart w:id="483" w:name="_Toc453234072"/>
      <w:bookmarkStart w:id="484" w:name="_Toc501630119"/>
      <w:r>
        <w:t>3.4.7 Integrovaný prístup k územnému rozvoju - regionálne integrované územné stratégie a integrované územné stratégie mestskej oblasti</w:t>
      </w:r>
      <w:bookmarkEnd w:id="483"/>
      <w:bookmarkEnd w:id="484"/>
    </w:p>
    <w:p w14:paraId="56A227DD" w14:textId="5E2157AA" w:rsidR="00B650E5" w:rsidRDefault="00B650E5" w:rsidP="00F250C1">
      <w:pPr>
        <w:pStyle w:val="SRK3"/>
      </w:pPr>
      <w:bookmarkStart w:id="485" w:name="_Toc453234073"/>
      <w:bookmarkStart w:id="486" w:name="_Toc501630120"/>
      <w:r>
        <w:t>3.4.8 Finančné nástroje</w:t>
      </w:r>
      <w:bookmarkEnd w:id="485"/>
      <w:bookmarkEnd w:id="486"/>
    </w:p>
    <w:p w14:paraId="23742261" w14:textId="35444CD5" w:rsidR="00B650E5" w:rsidRDefault="00B650E5" w:rsidP="00B65E72">
      <w:pPr>
        <w:pStyle w:val="SRK2"/>
        <w:keepNext w:val="0"/>
        <w:keepLines w:val="0"/>
        <w:rPr>
          <w:rStyle w:val="Nadpis1Char"/>
          <w:sz w:val="36"/>
          <w:szCs w:val="26"/>
        </w:rPr>
      </w:pPr>
      <w:bookmarkStart w:id="487" w:name="_Toc378947531"/>
      <w:bookmarkStart w:id="488" w:name="_Toc453234074"/>
      <w:bookmarkStart w:id="489" w:name="_Toc501630121"/>
      <w:r>
        <w:rPr>
          <w:rStyle w:val="Nadpis1Char"/>
          <w:sz w:val="36"/>
          <w:szCs w:val="26"/>
        </w:rPr>
        <w:t>3.5 Oprávnenosť výdavkov</w:t>
      </w:r>
      <w:bookmarkEnd w:id="487"/>
      <w:bookmarkEnd w:id="488"/>
      <w:bookmarkEnd w:id="489"/>
    </w:p>
    <w:p w14:paraId="4CBAB561" w14:textId="77777777" w:rsidR="00B650E5" w:rsidRDefault="00B650E5" w:rsidP="00F250C1">
      <w:pPr>
        <w:pStyle w:val="SRK3"/>
      </w:pPr>
      <w:bookmarkStart w:id="490" w:name="_Toc453234075"/>
      <w:bookmarkStart w:id="491" w:name="_Toc501630122"/>
      <w:r>
        <w:t>3.5.1 Všeobecné podmienky oprávnenosti</w:t>
      </w:r>
      <w:bookmarkEnd w:id="490"/>
      <w:bookmarkEnd w:id="491"/>
      <w:r>
        <w:t xml:space="preserve"> </w:t>
      </w:r>
    </w:p>
    <w:p w14:paraId="3B6B3F3B" w14:textId="77777777" w:rsidR="00B650E5" w:rsidRDefault="00B650E5" w:rsidP="00B65E72">
      <w:pPr>
        <w:pStyle w:val="SRK4"/>
        <w:keepNext w:val="0"/>
        <w:keepLines w:val="0"/>
      </w:pPr>
      <w:bookmarkStart w:id="492" w:name="_Toc453234076"/>
      <w:bookmarkStart w:id="493" w:name="_Toc501630123"/>
      <w:bookmarkStart w:id="494" w:name="kapitola_3511"/>
      <w:r>
        <w:t>3.5.1.1 Vecná oprávnenosť výdavku</w:t>
      </w:r>
      <w:bookmarkEnd w:id="492"/>
      <w:bookmarkEnd w:id="493"/>
      <w:r>
        <w:t xml:space="preserve"> </w:t>
      </w:r>
    </w:p>
    <w:p w14:paraId="4D8623A8" w14:textId="2A6D9A6B" w:rsidR="00B650E5" w:rsidRDefault="00B650E5" w:rsidP="00B65E72">
      <w:pPr>
        <w:pStyle w:val="SRK4"/>
        <w:keepNext w:val="0"/>
        <w:keepLines w:val="0"/>
      </w:pPr>
      <w:bookmarkStart w:id="495" w:name="_Toc453234077"/>
      <w:bookmarkStart w:id="496" w:name="_Toc501630124"/>
      <w:bookmarkEnd w:id="494"/>
      <w:r>
        <w:t>3.5.1.2 Časová oprávnenosť výdavku</w:t>
      </w:r>
      <w:bookmarkEnd w:id="495"/>
      <w:bookmarkEnd w:id="496"/>
      <w:r>
        <w:t xml:space="preserve"> </w:t>
      </w:r>
    </w:p>
    <w:p w14:paraId="22B0133B" w14:textId="77777777" w:rsidR="00B650E5" w:rsidRDefault="00B650E5" w:rsidP="00B65E72">
      <w:pPr>
        <w:pStyle w:val="SRK4"/>
        <w:keepNext w:val="0"/>
        <w:keepLines w:val="0"/>
      </w:pPr>
      <w:bookmarkStart w:id="497" w:name="_Toc453234078"/>
      <w:bookmarkStart w:id="498" w:name="_Toc501630125"/>
      <w:r>
        <w:t>3.5.1.3 Územná oprávnenosť výdavku</w:t>
      </w:r>
      <w:bookmarkEnd w:id="497"/>
      <w:bookmarkEnd w:id="498"/>
      <w:r>
        <w:t xml:space="preserve"> </w:t>
      </w:r>
    </w:p>
    <w:p w14:paraId="317B687A" w14:textId="77777777" w:rsidR="00B650E5" w:rsidRDefault="00B650E5" w:rsidP="00F250C1">
      <w:pPr>
        <w:pStyle w:val="SRK3"/>
      </w:pPr>
      <w:bookmarkStart w:id="499" w:name="_Toc453234079"/>
      <w:bookmarkStart w:id="500" w:name="_Toc501630126"/>
      <w:r>
        <w:t>3.5.2 Neoprávnené výdavky</w:t>
      </w:r>
      <w:bookmarkEnd w:id="499"/>
      <w:bookmarkEnd w:id="500"/>
      <w:r>
        <w:t xml:space="preserve"> </w:t>
      </w:r>
    </w:p>
    <w:p w14:paraId="72D5B8AE" w14:textId="2FD698E3" w:rsidR="00B650E5" w:rsidRDefault="00B650E5" w:rsidP="00F250C1">
      <w:pPr>
        <w:pStyle w:val="SRK3"/>
      </w:pPr>
      <w:bookmarkStart w:id="501" w:name="_Toc453234080"/>
      <w:bookmarkStart w:id="502" w:name="_Toc501630127"/>
      <w:r>
        <w:t>3.5.3 Krížové financovanie</w:t>
      </w:r>
      <w:bookmarkEnd w:id="501"/>
      <w:bookmarkEnd w:id="502"/>
      <w:r>
        <w:t xml:space="preserve"> </w:t>
      </w:r>
    </w:p>
    <w:p w14:paraId="4E35EAC8" w14:textId="1B1C8738" w:rsidR="00B650E5" w:rsidRDefault="00B650E5" w:rsidP="00F250C1">
      <w:pPr>
        <w:pStyle w:val="SRK3"/>
      </w:pPr>
      <w:bookmarkStart w:id="503" w:name="_Toc453234081"/>
      <w:bookmarkStart w:id="504" w:name="_Toc501630128"/>
      <w:r>
        <w:t>3.5.4 Projekty generujúce čisté príjmy</w:t>
      </w:r>
      <w:bookmarkEnd w:id="503"/>
      <w:bookmarkEnd w:id="504"/>
      <w:r>
        <w:t xml:space="preserve"> </w:t>
      </w:r>
    </w:p>
    <w:p w14:paraId="65F2D6BE" w14:textId="7B3338C2" w:rsidR="00B650E5" w:rsidRDefault="00B650E5" w:rsidP="00F250C1">
      <w:pPr>
        <w:pStyle w:val="SRK3"/>
      </w:pPr>
      <w:bookmarkStart w:id="505" w:name="_Toc453234082"/>
      <w:bookmarkStart w:id="506" w:name="_Toc501630129"/>
      <w:r>
        <w:t>3.5.5 Projekty, ktoré vytvárajú čisté príjmy v priebehu ich implementácie a na ktoré sa ustanovenia čl. 61 ods. 1 až 6  všeobecného nariadenia nevzťahujú</w:t>
      </w:r>
      <w:bookmarkEnd w:id="505"/>
      <w:bookmarkEnd w:id="506"/>
    </w:p>
    <w:p w14:paraId="1C225314" w14:textId="77777777" w:rsidR="00B650E5" w:rsidRDefault="00B650E5" w:rsidP="00F250C1">
      <w:pPr>
        <w:pStyle w:val="SRK3"/>
      </w:pPr>
      <w:bookmarkStart w:id="507" w:name="_Toc453234083"/>
      <w:bookmarkStart w:id="508" w:name="_Toc501630130"/>
      <w:bookmarkStart w:id="509" w:name="_Toc378601501"/>
      <w:bookmarkStart w:id="510" w:name="kapitola_356"/>
      <w:r>
        <w:t>3.5.6 Programy EÚS</w:t>
      </w:r>
      <w:bookmarkEnd w:id="507"/>
      <w:bookmarkEnd w:id="508"/>
    </w:p>
    <w:p w14:paraId="3ECCF46E" w14:textId="6505CDEE" w:rsidR="00B650E5" w:rsidRDefault="00B650E5" w:rsidP="00F250C1">
      <w:pPr>
        <w:pStyle w:val="SRK3"/>
      </w:pPr>
      <w:bookmarkStart w:id="511" w:name="_Toc453234084"/>
      <w:bookmarkStart w:id="512" w:name="_Toc501630131"/>
      <w:bookmarkEnd w:id="509"/>
      <w:bookmarkEnd w:id="510"/>
      <w:r>
        <w:lastRenderedPageBreak/>
        <w:t>3.5.7 Hotovostné platby</w:t>
      </w:r>
      <w:bookmarkEnd w:id="511"/>
      <w:bookmarkEnd w:id="512"/>
      <w:r>
        <w:t xml:space="preserve">            </w:t>
      </w:r>
    </w:p>
    <w:p w14:paraId="052A37B5" w14:textId="590F6E77" w:rsidR="00B650E5" w:rsidRDefault="00B650E5" w:rsidP="00F250C1">
      <w:pPr>
        <w:pStyle w:val="SRK3"/>
      </w:pPr>
      <w:bookmarkStart w:id="513" w:name="_Toc453234085"/>
      <w:bookmarkStart w:id="514" w:name="_Toc501630132"/>
      <w:r>
        <w:t>3.5.8 Zjednodušené vykazovanie výdavkov</w:t>
      </w:r>
      <w:bookmarkEnd w:id="513"/>
      <w:bookmarkEnd w:id="514"/>
      <w:r>
        <w:t xml:space="preserve">  </w:t>
      </w:r>
    </w:p>
    <w:p w14:paraId="475981C1" w14:textId="1722D778" w:rsidR="00B650E5" w:rsidRDefault="00B650E5" w:rsidP="00F250C1">
      <w:pPr>
        <w:pStyle w:val="SRK3"/>
      </w:pPr>
      <w:bookmarkStart w:id="515" w:name="_Toc453234086"/>
      <w:bookmarkStart w:id="516" w:name="_Toc501630133"/>
      <w:r>
        <w:t>3.5.9 Dodatočné pravidlá zjednodušeného vykazovania výdavkov platné pre ESF a pre cieľ EÚS</w:t>
      </w:r>
      <w:bookmarkEnd w:id="515"/>
      <w:bookmarkEnd w:id="516"/>
      <w:r>
        <w:t xml:space="preserve">  </w:t>
      </w:r>
    </w:p>
    <w:p w14:paraId="6F49D095" w14:textId="77777777" w:rsidR="00677B54" w:rsidRDefault="00B650E5" w:rsidP="00F250C1">
      <w:pPr>
        <w:pStyle w:val="SRK3"/>
      </w:pPr>
      <w:bookmarkStart w:id="517" w:name="_Toc453234087"/>
      <w:bookmarkStart w:id="518" w:name="_Toc501630134"/>
      <w:bookmarkStart w:id="519" w:name="kapitola_3510"/>
      <w:bookmarkStart w:id="520" w:name="_Toc378947533"/>
      <w:r>
        <w:t xml:space="preserve">3.5.10 </w:t>
      </w:r>
      <w:r w:rsidRPr="009078F6">
        <w:t>Pravidlá oprávnenosti v súvislosti s preddavkovými platbami</w:t>
      </w:r>
      <w:bookmarkEnd w:id="517"/>
      <w:bookmarkEnd w:id="518"/>
    </w:p>
    <w:p w14:paraId="37CCECD3" w14:textId="77777777" w:rsidR="00677B54" w:rsidRDefault="00677B54" w:rsidP="00A90290">
      <w:pPr>
        <w:spacing w:before="120" w:after="120"/>
        <w:ind w:left="284"/>
        <w:jc w:val="both"/>
        <w:rPr>
          <w:i/>
          <w:u w:val="single"/>
        </w:rPr>
      </w:pPr>
      <w:bookmarkStart w:id="521" w:name="kapitola_3510_2b"/>
      <w:r>
        <w:rPr>
          <w:i/>
          <w:u w:val="single"/>
        </w:rPr>
        <w:t>Odsek 2, pís. b)</w:t>
      </w:r>
    </w:p>
    <w:bookmarkEnd w:id="521"/>
    <w:p w14:paraId="4BA61B64" w14:textId="77777777" w:rsidR="00677B54" w:rsidRDefault="00677B54" w:rsidP="00A90290">
      <w:pPr>
        <w:ind w:left="284"/>
        <w:jc w:val="both"/>
      </w:pPr>
      <w:r>
        <w:rPr>
          <w:i/>
        </w:rPr>
        <w:t>O</w:t>
      </w:r>
      <w:r w:rsidRPr="00B04D96">
        <w:rPr>
          <w:i/>
        </w:rPr>
        <w:t>tázka:</w:t>
      </w:r>
      <w:r w:rsidRPr="00702ACE">
        <w:t xml:space="preserve"> </w:t>
      </w:r>
    </w:p>
    <w:p w14:paraId="3E75A2C5" w14:textId="77777777" w:rsidR="00677B54" w:rsidRDefault="00677B54" w:rsidP="00A90290">
      <w:pPr>
        <w:ind w:left="284"/>
        <w:jc w:val="both"/>
      </w:pPr>
      <w:r>
        <w:t>Ako sa v prípade národného projektu, kde je na dodanie zákazky oprávnený jediný subjekt na trhu (napr. Štatistický úrad SR) posudzuje bežná obchodná prax, keďže nedochádza k nejakej obchodnej súťaži? Je možné nastaviť aj inú hodnotu – vyššiu, napr. cca 80%? Je niekde definovaná bežná obchodná prax?</w:t>
      </w:r>
    </w:p>
    <w:p w14:paraId="41F2386E" w14:textId="77777777" w:rsidR="00677B54" w:rsidRDefault="00677B54" w:rsidP="00A90290">
      <w:pPr>
        <w:ind w:left="284"/>
        <w:jc w:val="both"/>
        <w:rPr>
          <w:i/>
          <w:color w:val="000000" w:themeColor="text1"/>
        </w:rPr>
      </w:pPr>
    </w:p>
    <w:p w14:paraId="046BBE23" w14:textId="77777777" w:rsidR="00677B54" w:rsidRPr="002E1E91" w:rsidRDefault="00677B54" w:rsidP="00A90290">
      <w:pPr>
        <w:ind w:left="284"/>
        <w:jc w:val="both"/>
        <w:rPr>
          <w:color w:val="000000" w:themeColor="text1"/>
        </w:rPr>
      </w:pPr>
      <w:r w:rsidRPr="002E1E91">
        <w:rPr>
          <w:i/>
          <w:color w:val="000000" w:themeColor="text1"/>
        </w:rPr>
        <w:t>Usmernenie: P</w:t>
      </w:r>
      <w:r w:rsidRPr="002E1E91">
        <w:rPr>
          <w:color w:val="000000" w:themeColor="text1"/>
        </w:rPr>
        <w:t xml:space="preserve">osúdenie bežnej obchodnej praxe je úlohou </w:t>
      </w:r>
      <w:r>
        <w:rPr>
          <w:color w:val="000000" w:themeColor="text1"/>
        </w:rPr>
        <w:t>riadiaceho orgánu</w:t>
      </w:r>
      <w:r w:rsidRPr="002E1E91">
        <w:rPr>
          <w:color w:val="000000" w:themeColor="text1"/>
        </w:rPr>
        <w:t xml:space="preserve"> pri povolení možnosti využitia preddavkových platieb na úrovni </w:t>
      </w:r>
      <w:r>
        <w:rPr>
          <w:color w:val="000000" w:themeColor="text1"/>
        </w:rPr>
        <w:t>operačného programu</w:t>
      </w:r>
      <w:r w:rsidRPr="002E1E91">
        <w:rPr>
          <w:color w:val="000000" w:themeColor="text1"/>
        </w:rPr>
        <w:t xml:space="preserve">, pričom </w:t>
      </w:r>
      <w:r>
        <w:rPr>
          <w:color w:val="000000" w:themeColor="text1"/>
        </w:rPr>
        <w:t>riadiaci orgán</w:t>
      </w:r>
      <w:r w:rsidRPr="002E1E91">
        <w:rPr>
          <w:color w:val="000000" w:themeColor="text1"/>
        </w:rPr>
        <w:t xml:space="preserve"> je zodpovedný za definovanie maximálneho limitu pre výšku preddavkovej platby, ktorý môže byť rozdielny v závislosti od predmetu plnenia a ďalších špecifík v rámci jednotlivých </w:t>
      </w:r>
      <w:r>
        <w:rPr>
          <w:color w:val="000000" w:themeColor="text1"/>
        </w:rPr>
        <w:t>operačných programov</w:t>
      </w:r>
      <w:r w:rsidRPr="002E1E91">
        <w:rPr>
          <w:color w:val="000000" w:themeColor="text1"/>
        </w:rPr>
        <w:t xml:space="preserve">. </w:t>
      </w:r>
    </w:p>
    <w:p w14:paraId="346A06F4" w14:textId="77777777" w:rsidR="00677B54" w:rsidRDefault="00677B54" w:rsidP="00A90290">
      <w:pPr>
        <w:ind w:left="284"/>
        <w:jc w:val="both"/>
        <w:rPr>
          <w:color w:val="000000" w:themeColor="text1"/>
        </w:rPr>
      </w:pPr>
      <w:r w:rsidRPr="002E1E91">
        <w:rPr>
          <w:color w:val="000000" w:themeColor="text1"/>
        </w:rPr>
        <w:t>Podľa názoru CKO nie je umožnenie uplatnenia preddavkových platieb v maximálnej hodnote 30% hodnoty zákazky v súlade s ustanoveniami Systému riadenia EŠIF, nakoľko v závislosti od predmetu plnenia sa môže bežná obchodná prax líšiť od stanoveného limitu – najmä čo sa týka dodávky strojov, prístrojov a zariadení všeobecnej povahy, ich dodávky „na mieru“ a napríklad dodávky stavebných prác. Odporúčame preto získať dostatočné uistenie (preukázateľne podložené) o správnosti nastaveného systému v závislosti od predmetu plnenia.</w:t>
      </w:r>
    </w:p>
    <w:p w14:paraId="38674ED0" w14:textId="557D7EC0" w:rsidR="00B650E5" w:rsidRPr="005B72FB" w:rsidRDefault="00677B54" w:rsidP="005B72FB">
      <w:pPr>
        <w:spacing w:before="100" w:beforeAutospacing="1" w:after="100" w:afterAutospacing="1"/>
        <w:ind w:firstLine="284"/>
        <w:rPr>
          <w:i/>
        </w:rPr>
      </w:pPr>
      <w:r w:rsidRPr="005B72FB">
        <w:rPr>
          <w:i/>
        </w:rPr>
        <w:t xml:space="preserve">Zverejnené dňa: </w:t>
      </w:r>
      <w:r w:rsidRPr="005B72FB">
        <w:t>27.4.2018</w:t>
      </w:r>
      <w:bookmarkStart w:id="522" w:name="_GoBack"/>
    </w:p>
    <w:p w14:paraId="5458CAED" w14:textId="77777777" w:rsidR="00B650E5" w:rsidRDefault="00B650E5" w:rsidP="00B65E72">
      <w:pPr>
        <w:pStyle w:val="SRK2"/>
        <w:keepNext w:val="0"/>
        <w:keepLines w:val="0"/>
        <w:rPr>
          <w:rStyle w:val="Nadpis1Char"/>
          <w:sz w:val="36"/>
          <w:szCs w:val="26"/>
        </w:rPr>
      </w:pPr>
      <w:bookmarkStart w:id="523" w:name="_Toc453234088"/>
      <w:bookmarkStart w:id="524" w:name="_Toc501630135"/>
      <w:bookmarkStart w:id="525" w:name="kapitola_36"/>
      <w:bookmarkEnd w:id="519"/>
      <w:bookmarkEnd w:id="522"/>
      <w:r>
        <w:rPr>
          <w:rStyle w:val="Nadpis1Char"/>
          <w:sz w:val="36"/>
          <w:szCs w:val="26"/>
        </w:rPr>
        <w:t>3.6 Štátna pomoc</w:t>
      </w:r>
      <w:bookmarkEnd w:id="520"/>
      <w:bookmarkEnd w:id="523"/>
      <w:bookmarkEnd w:id="524"/>
    </w:p>
    <w:p w14:paraId="21FE03A7" w14:textId="77777777" w:rsidR="00B650E5" w:rsidRDefault="00B650E5" w:rsidP="00F250C1">
      <w:pPr>
        <w:pStyle w:val="SRK3"/>
      </w:pPr>
      <w:bookmarkStart w:id="526" w:name="_Toc453234089"/>
      <w:bookmarkStart w:id="527" w:name="_Toc501630136"/>
      <w:bookmarkStart w:id="528" w:name="_Toc378947534"/>
      <w:bookmarkEnd w:id="525"/>
      <w:r>
        <w:t>3.6.1 Koncept štátnej pomoci</w:t>
      </w:r>
      <w:bookmarkEnd w:id="526"/>
      <w:bookmarkEnd w:id="527"/>
      <w:r>
        <w:t xml:space="preserve"> </w:t>
      </w:r>
    </w:p>
    <w:p w14:paraId="7107B68F" w14:textId="77777777" w:rsidR="00B650E5" w:rsidRDefault="00B650E5" w:rsidP="00F250C1">
      <w:pPr>
        <w:pStyle w:val="SRK3"/>
      </w:pPr>
      <w:bookmarkStart w:id="529" w:name="_Toc453234090"/>
      <w:bookmarkStart w:id="530" w:name="_Toc501630137"/>
      <w:r>
        <w:t>3.6.2 Služby všeobecného hospodárskeho záujmu</w:t>
      </w:r>
      <w:bookmarkEnd w:id="529"/>
      <w:bookmarkEnd w:id="530"/>
      <w:r>
        <w:t xml:space="preserve"> </w:t>
      </w:r>
    </w:p>
    <w:p w14:paraId="688338F7" w14:textId="77777777" w:rsidR="00B650E5" w:rsidRDefault="00B650E5" w:rsidP="00F250C1">
      <w:pPr>
        <w:pStyle w:val="SRK3"/>
      </w:pPr>
      <w:bookmarkStart w:id="531" w:name="_Toc453234091"/>
      <w:bookmarkStart w:id="532" w:name="_Toc501630138"/>
      <w:r>
        <w:t>3.6.3 Pomoc de minimis</w:t>
      </w:r>
      <w:bookmarkEnd w:id="531"/>
      <w:bookmarkEnd w:id="532"/>
      <w:r>
        <w:t xml:space="preserve">  </w:t>
      </w:r>
    </w:p>
    <w:p w14:paraId="5712E2CD" w14:textId="77777777" w:rsidR="00B650E5" w:rsidRDefault="00B650E5" w:rsidP="00F250C1">
      <w:pPr>
        <w:pStyle w:val="SRK3"/>
      </w:pPr>
      <w:bookmarkStart w:id="533" w:name="_Toc453234092"/>
      <w:bookmarkStart w:id="534" w:name="_Toc501630139"/>
      <w:r>
        <w:t>3.6.4 Test štátnej pomoci</w:t>
      </w:r>
      <w:bookmarkEnd w:id="533"/>
      <w:bookmarkEnd w:id="534"/>
      <w:r>
        <w:t xml:space="preserve">   </w:t>
      </w:r>
    </w:p>
    <w:p w14:paraId="32BC494D" w14:textId="77777777" w:rsidR="00B650E5" w:rsidRDefault="00B650E5" w:rsidP="00B65E72">
      <w:pPr>
        <w:pStyle w:val="SRK2"/>
        <w:keepNext w:val="0"/>
        <w:keepLines w:val="0"/>
        <w:rPr>
          <w:rStyle w:val="Nadpis1Char"/>
          <w:sz w:val="36"/>
          <w:szCs w:val="26"/>
        </w:rPr>
      </w:pPr>
      <w:bookmarkStart w:id="535" w:name="_Toc453234093"/>
      <w:bookmarkStart w:id="536" w:name="_Toc501630140"/>
      <w:bookmarkStart w:id="537" w:name="kapitola_37"/>
      <w:bookmarkStart w:id="538" w:name="_Toc378947540"/>
      <w:bookmarkEnd w:id="528"/>
      <w:r>
        <w:rPr>
          <w:rStyle w:val="Nadpis1Char"/>
          <w:sz w:val="36"/>
          <w:szCs w:val="26"/>
        </w:rPr>
        <w:t xml:space="preserve">3.7 </w:t>
      </w:r>
      <w:bookmarkStart w:id="539" w:name="_Toc378947535"/>
      <w:r>
        <w:rPr>
          <w:rStyle w:val="Nadpis1Char"/>
          <w:sz w:val="36"/>
          <w:szCs w:val="26"/>
        </w:rPr>
        <w:t>Implementácia programov Európskej územnej spolupráce</w:t>
      </w:r>
      <w:bookmarkEnd w:id="535"/>
      <w:bookmarkEnd w:id="536"/>
      <w:bookmarkEnd w:id="539"/>
    </w:p>
    <w:p w14:paraId="43F84C87" w14:textId="72609EF9" w:rsidR="00B650E5" w:rsidRDefault="00B650E5" w:rsidP="00B65E72">
      <w:pPr>
        <w:pStyle w:val="SRK1"/>
        <w:keepNext w:val="0"/>
        <w:keepLines w:val="0"/>
      </w:pPr>
      <w:bookmarkStart w:id="540" w:name="_Toc453234094"/>
      <w:bookmarkStart w:id="541" w:name="_Toc501630141"/>
      <w:bookmarkEnd w:id="537"/>
      <w:r>
        <w:lastRenderedPageBreak/>
        <w:t>Časť 4</w:t>
      </w:r>
      <w:bookmarkEnd w:id="538"/>
      <w:r>
        <w:t xml:space="preserve"> </w:t>
      </w:r>
      <w:bookmarkStart w:id="542" w:name="_Toc378947541"/>
      <w:r>
        <w:t>Monitorovanie a hodnotenie EŠIF</w:t>
      </w:r>
      <w:bookmarkEnd w:id="540"/>
      <w:bookmarkEnd w:id="541"/>
      <w:bookmarkEnd w:id="542"/>
    </w:p>
    <w:p w14:paraId="279CA858" w14:textId="77777777" w:rsidR="00B650E5" w:rsidRDefault="00B650E5" w:rsidP="00B65E72">
      <w:pPr>
        <w:pStyle w:val="SRK2"/>
        <w:keepNext w:val="0"/>
        <w:keepLines w:val="0"/>
        <w:rPr>
          <w:rStyle w:val="Nadpis1Char"/>
          <w:bCs/>
          <w:sz w:val="36"/>
          <w:szCs w:val="26"/>
        </w:rPr>
      </w:pPr>
      <w:bookmarkStart w:id="543" w:name="_Toc378947542"/>
      <w:bookmarkStart w:id="544" w:name="_Toc453234095"/>
      <w:bookmarkStart w:id="545" w:name="_Toc501630142"/>
      <w:r>
        <w:rPr>
          <w:rStyle w:val="Nadpis1Char"/>
          <w:bCs/>
          <w:sz w:val="36"/>
          <w:szCs w:val="26"/>
        </w:rPr>
        <w:t>4.1 Monitorovanie EŠIF</w:t>
      </w:r>
      <w:bookmarkEnd w:id="543"/>
      <w:bookmarkEnd w:id="544"/>
      <w:bookmarkEnd w:id="545"/>
    </w:p>
    <w:p w14:paraId="3FEFD0B1" w14:textId="77777777" w:rsidR="00B650E5" w:rsidRDefault="00B650E5" w:rsidP="00F250C1">
      <w:pPr>
        <w:pStyle w:val="SRK3"/>
      </w:pPr>
      <w:bookmarkStart w:id="546" w:name="_Toc390160798"/>
      <w:bookmarkStart w:id="547" w:name="_Toc391991994"/>
      <w:bookmarkStart w:id="548" w:name="_Toc453234096"/>
      <w:bookmarkStart w:id="549" w:name="_Toc501630143"/>
      <w:bookmarkStart w:id="550" w:name="_Toc378947544"/>
      <w:r>
        <w:t xml:space="preserve">4.1.1 Monitorovanie </w:t>
      </w:r>
      <w:bookmarkEnd w:id="546"/>
      <w:bookmarkEnd w:id="547"/>
      <w:r>
        <w:t>EŠIF</w:t>
      </w:r>
      <w:bookmarkEnd w:id="548"/>
      <w:bookmarkEnd w:id="549"/>
    </w:p>
    <w:p w14:paraId="3AF8873F" w14:textId="77777777" w:rsidR="00B650E5" w:rsidRDefault="00B650E5" w:rsidP="00B65E72">
      <w:pPr>
        <w:pStyle w:val="SRK4"/>
        <w:keepNext w:val="0"/>
        <w:keepLines w:val="0"/>
      </w:pPr>
      <w:bookmarkStart w:id="551" w:name="_Toc391991995"/>
      <w:bookmarkStart w:id="552" w:name="_Toc453234097"/>
      <w:bookmarkStart w:id="553" w:name="_Toc501630144"/>
      <w:bookmarkStart w:id="554" w:name="kapitola_4111"/>
      <w:r>
        <w:t xml:space="preserve">4.1.1.1 </w:t>
      </w:r>
      <w:bookmarkEnd w:id="551"/>
      <w:bookmarkEnd w:id="552"/>
      <w:r w:rsidRPr="00C10E64">
        <w:rPr>
          <w:lang w:eastAsia="en-US"/>
        </w:rPr>
        <w:t xml:space="preserve"> </w:t>
      </w:r>
      <w:r>
        <w:rPr>
          <w:lang w:eastAsia="en-US"/>
        </w:rPr>
        <w:t>Informácia o stave implementácie EŠIF</w:t>
      </w:r>
      <w:bookmarkEnd w:id="553"/>
    </w:p>
    <w:p w14:paraId="76DEEB08" w14:textId="77777777" w:rsidR="00B650E5" w:rsidRPr="001B709E" w:rsidRDefault="00B650E5" w:rsidP="00B65E72">
      <w:pPr>
        <w:pStyle w:val="SRK4"/>
        <w:keepNext w:val="0"/>
        <w:keepLines w:val="0"/>
      </w:pPr>
      <w:bookmarkStart w:id="555" w:name="_Toc391991997"/>
      <w:bookmarkStart w:id="556" w:name="_Toc453234099"/>
      <w:bookmarkStart w:id="557" w:name="_Toc501630146"/>
      <w:bookmarkStart w:id="558" w:name="kapitola_4113"/>
      <w:bookmarkEnd w:id="554"/>
      <w:r>
        <w:t>4.1.1.3 Správa o pokroku</w:t>
      </w:r>
      <w:bookmarkEnd w:id="555"/>
      <w:bookmarkEnd w:id="556"/>
      <w:bookmarkEnd w:id="557"/>
      <w:r w:rsidRPr="001B709E">
        <w:t xml:space="preserve"> </w:t>
      </w:r>
    </w:p>
    <w:p w14:paraId="79FB202D" w14:textId="77777777" w:rsidR="00B650E5" w:rsidRDefault="00B650E5" w:rsidP="00B65E72">
      <w:pPr>
        <w:pStyle w:val="SRK4"/>
        <w:keepNext w:val="0"/>
        <w:keepLines w:val="0"/>
      </w:pPr>
      <w:bookmarkStart w:id="559" w:name="_Toc453234100"/>
      <w:bookmarkStart w:id="560" w:name="_Toc501630147"/>
      <w:bookmarkStart w:id="561" w:name="_Toc391991998"/>
      <w:bookmarkStart w:id="562" w:name="kapitola_4114"/>
      <w:bookmarkEnd w:id="558"/>
      <w:r>
        <w:t>4.1.1.4 Informácia o stave administratívnych kapacít subjektov zapojených do implementácie, riadenia a kontroly EŠIF</w:t>
      </w:r>
      <w:bookmarkEnd w:id="559"/>
      <w:bookmarkEnd w:id="560"/>
      <w:r>
        <w:t xml:space="preserve"> </w:t>
      </w:r>
      <w:bookmarkEnd w:id="561"/>
    </w:p>
    <w:p w14:paraId="19593063" w14:textId="77777777" w:rsidR="00B650E5" w:rsidRDefault="00B650E5" w:rsidP="00B65E72">
      <w:pPr>
        <w:pStyle w:val="SRK4"/>
        <w:keepNext w:val="0"/>
        <w:keepLines w:val="0"/>
      </w:pPr>
      <w:bookmarkStart w:id="563" w:name="_Toc453234101"/>
      <w:bookmarkStart w:id="564" w:name="_Toc501630148"/>
      <w:bookmarkEnd w:id="562"/>
      <w:r>
        <w:t>4.1.1.5 Monitorovanie plnenia akčných plánov na splnenie ex ante kondicionalít</w:t>
      </w:r>
      <w:bookmarkEnd w:id="563"/>
      <w:bookmarkEnd w:id="564"/>
      <w:r>
        <w:t xml:space="preserve">    </w:t>
      </w:r>
    </w:p>
    <w:p w14:paraId="1B35C6DA" w14:textId="77777777" w:rsidR="00B650E5" w:rsidRDefault="00B650E5" w:rsidP="00B65E72">
      <w:pPr>
        <w:pStyle w:val="SRK4"/>
        <w:keepNext w:val="0"/>
        <w:keepLines w:val="0"/>
      </w:pPr>
      <w:bookmarkStart w:id="565" w:name="_Toc501630149"/>
      <w:r>
        <w:t>4.1.1.6 Monitorovanie plnenia Záväzných plánov</w:t>
      </w:r>
      <w:bookmarkEnd w:id="565"/>
      <w:r>
        <w:t xml:space="preserve"> </w:t>
      </w:r>
    </w:p>
    <w:p w14:paraId="313FCCBB" w14:textId="77777777" w:rsidR="00B650E5" w:rsidRDefault="00B650E5" w:rsidP="00F250C1">
      <w:pPr>
        <w:pStyle w:val="SRK3"/>
      </w:pPr>
      <w:bookmarkStart w:id="566" w:name="_Toc390160799"/>
      <w:bookmarkStart w:id="567" w:name="_Toc391991999"/>
      <w:bookmarkStart w:id="568" w:name="_Toc453234102"/>
      <w:bookmarkStart w:id="569" w:name="_Toc501630150"/>
      <w:r>
        <w:t>4.1.2 Monitorovanie na úrovni operačného programu</w:t>
      </w:r>
      <w:bookmarkEnd w:id="566"/>
      <w:bookmarkEnd w:id="567"/>
      <w:bookmarkEnd w:id="568"/>
      <w:bookmarkEnd w:id="569"/>
    </w:p>
    <w:p w14:paraId="779DEFEE" w14:textId="77777777" w:rsidR="00B650E5" w:rsidRDefault="00B650E5" w:rsidP="00B65E72">
      <w:pPr>
        <w:pStyle w:val="SRK4"/>
        <w:keepNext w:val="0"/>
        <w:keepLines w:val="0"/>
      </w:pPr>
      <w:bookmarkStart w:id="570" w:name="_Toc391992000"/>
      <w:bookmarkStart w:id="571" w:name="_Toc453234103"/>
      <w:bookmarkStart w:id="572" w:name="_Toc501630151"/>
      <w:r>
        <w:t>4.1.2.1 Výročné hodnotiace zasadnutie</w:t>
      </w:r>
      <w:bookmarkEnd w:id="570"/>
      <w:bookmarkEnd w:id="571"/>
      <w:bookmarkEnd w:id="572"/>
      <w:r>
        <w:t xml:space="preserve"> </w:t>
      </w:r>
    </w:p>
    <w:p w14:paraId="58B36447" w14:textId="77777777" w:rsidR="00B650E5" w:rsidRDefault="00B650E5" w:rsidP="00B65E72">
      <w:pPr>
        <w:pStyle w:val="SRK4"/>
        <w:keepNext w:val="0"/>
        <w:keepLines w:val="0"/>
      </w:pPr>
      <w:bookmarkStart w:id="573" w:name="_Toc391992001"/>
      <w:bookmarkStart w:id="574" w:name="_Toc453234104"/>
      <w:bookmarkStart w:id="575" w:name="_Toc501630152"/>
      <w:r>
        <w:t>4.1.2.2 Výročná správa/záverečná správa o vykonávaní operačného programu</w:t>
      </w:r>
      <w:bookmarkEnd w:id="573"/>
      <w:bookmarkEnd w:id="574"/>
      <w:bookmarkEnd w:id="575"/>
      <w:r>
        <w:t xml:space="preserve"> </w:t>
      </w:r>
    </w:p>
    <w:p w14:paraId="65611719" w14:textId="77777777" w:rsidR="00B650E5" w:rsidRDefault="00B650E5" w:rsidP="00B65E72">
      <w:pPr>
        <w:pStyle w:val="SRK4"/>
        <w:keepNext w:val="0"/>
        <w:keepLines w:val="0"/>
        <w:rPr>
          <w:u w:val="single"/>
          <w:lang w:eastAsia="en-US"/>
        </w:rPr>
      </w:pPr>
      <w:bookmarkStart w:id="576" w:name="_Toc391992002"/>
      <w:bookmarkStart w:id="577" w:name="_Toc453234105"/>
      <w:bookmarkStart w:id="578" w:name="_Toc501630153"/>
      <w:r>
        <w:t>4.1.2.3 Monitorovanie výkonnostného rámca  na úrovni operačných programov</w:t>
      </w:r>
      <w:bookmarkEnd w:id="576"/>
      <w:bookmarkEnd w:id="577"/>
      <w:bookmarkEnd w:id="578"/>
    </w:p>
    <w:p w14:paraId="10814494" w14:textId="77777777" w:rsidR="00B650E5" w:rsidRDefault="00B650E5" w:rsidP="00B65E72">
      <w:pPr>
        <w:pStyle w:val="SRK4"/>
        <w:keepNext w:val="0"/>
        <w:keepLines w:val="0"/>
      </w:pPr>
      <w:bookmarkStart w:id="579" w:name="_Toc391992003"/>
      <w:bookmarkStart w:id="580" w:name="_Toc453234106"/>
      <w:bookmarkStart w:id="581" w:name="_Toc501630154"/>
      <w:r>
        <w:t>4.1.2.4 Záväzný plán operačného programu</w:t>
      </w:r>
      <w:bookmarkEnd w:id="579"/>
      <w:bookmarkEnd w:id="580"/>
      <w:bookmarkEnd w:id="581"/>
      <w:r>
        <w:t xml:space="preserve"> </w:t>
      </w:r>
    </w:p>
    <w:p w14:paraId="6D4AB2ED" w14:textId="77777777" w:rsidR="00B650E5" w:rsidRDefault="00B650E5" w:rsidP="00B65E72">
      <w:pPr>
        <w:pStyle w:val="SRK4"/>
        <w:keepNext w:val="0"/>
        <w:keepLines w:val="0"/>
      </w:pPr>
      <w:bookmarkStart w:id="582" w:name="_Toc391992004"/>
      <w:bookmarkStart w:id="583" w:name="_Toc453234107"/>
      <w:bookmarkStart w:id="584" w:name="_Toc501630155"/>
      <w:r>
        <w:t>4.1.2.5 Informácia o realizovaní operačného programu</w:t>
      </w:r>
      <w:bookmarkEnd w:id="582"/>
      <w:bookmarkEnd w:id="583"/>
      <w:bookmarkEnd w:id="584"/>
      <w:r>
        <w:t xml:space="preserve"> </w:t>
      </w:r>
    </w:p>
    <w:p w14:paraId="109EF916" w14:textId="77777777" w:rsidR="00B650E5" w:rsidRDefault="00B650E5" w:rsidP="00B65E72">
      <w:pPr>
        <w:pStyle w:val="SRK4"/>
        <w:keepNext w:val="0"/>
        <w:keepLines w:val="0"/>
      </w:pPr>
      <w:bookmarkStart w:id="585" w:name="_Toc391992005"/>
      <w:bookmarkStart w:id="586" w:name="_Toc453234108"/>
      <w:bookmarkStart w:id="587" w:name="_Toc501630156"/>
      <w:r>
        <w:t xml:space="preserve">4.1.2.6 Kalendár </w:t>
      </w:r>
      <w:bookmarkEnd w:id="585"/>
      <w:r>
        <w:t>podujatí</w:t>
      </w:r>
      <w:bookmarkEnd w:id="586"/>
      <w:bookmarkEnd w:id="587"/>
      <w:r>
        <w:t xml:space="preserve"> </w:t>
      </w:r>
    </w:p>
    <w:p w14:paraId="7AF22EBB" w14:textId="77777777" w:rsidR="00B650E5" w:rsidRDefault="00B650E5" w:rsidP="00F250C1">
      <w:pPr>
        <w:pStyle w:val="SRK3"/>
      </w:pPr>
      <w:bookmarkStart w:id="588" w:name="_Toc453234109"/>
      <w:bookmarkStart w:id="589" w:name="_Toc501630157"/>
      <w:r>
        <w:t>4.1.3  Monitorovanie programov cieľa Európska územná spolupráca</w:t>
      </w:r>
      <w:bookmarkEnd w:id="588"/>
      <w:bookmarkEnd w:id="589"/>
    </w:p>
    <w:p w14:paraId="37F7A356" w14:textId="77777777" w:rsidR="00B650E5" w:rsidRDefault="00B650E5" w:rsidP="00B65E72">
      <w:pPr>
        <w:pStyle w:val="SRK4"/>
        <w:keepNext w:val="0"/>
        <w:keepLines w:val="0"/>
      </w:pPr>
      <w:bookmarkStart w:id="590" w:name="_Toc453234110"/>
      <w:bookmarkStart w:id="591" w:name="_Toc501630158"/>
      <w:r>
        <w:t>4.1.3.1 Monitorovanie programov cieľa Európska územná spolupráca na úrovni partnerskej dohody</w:t>
      </w:r>
      <w:bookmarkEnd w:id="590"/>
      <w:bookmarkEnd w:id="591"/>
    </w:p>
    <w:p w14:paraId="42705360" w14:textId="77777777" w:rsidR="00B650E5" w:rsidRDefault="00B650E5" w:rsidP="00B65E72">
      <w:pPr>
        <w:pStyle w:val="SRK4"/>
        <w:keepNext w:val="0"/>
        <w:keepLines w:val="0"/>
      </w:pPr>
      <w:bookmarkStart w:id="592" w:name="_Toc453234111"/>
      <w:bookmarkStart w:id="593" w:name="_Toc501630159"/>
      <w:r>
        <w:t>4.1.3.2 Monitorovanie programov Európska územná spolupráca na úrovni programu</w:t>
      </w:r>
      <w:bookmarkEnd w:id="592"/>
      <w:bookmarkEnd w:id="593"/>
      <w:r>
        <w:t xml:space="preserve">  </w:t>
      </w:r>
    </w:p>
    <w:p w14:paraId="038CD3BC" w14:textId="77777777" w:rsidR="00B650E5" w:rsidRDefault="00B650E5" w:rsidP="00B65E72">
      <w:pPr>
        <w:pStyle w:val="SRK2"/>
        <w:keepNext w:val="0"/>
        <w:keepLines w:val="0"/>
      </w:pPr>
      <w:bookmarkStart w:id="594" w:name="_Toc390099903"/>
      <w:bookmarkStart w:id="595" w:name="_Toc391992006"/>
      <w:bookmarkStart w:id="596" w:name="_Toc453234112"/>
      <w:bookmarkStart w:id="597" w:name="_Toc501630160"/>
      <w:bookmarkStart w:id="598" w:name="_Toc390187685"/>
      <w:r>
        <w:t>4.2 Hodnotenie EŠIF, OP</w:t>
      </w:r>
      <w:bookmarkEnd w:id="594"/>
      <w:bookmarkEnd w:id="595"/>
      <w:bookmarkEnd w:id="596"/>
      <w:bookmarkEnd w:id="597"/>
      <w:r>
        <w:t xml:space="preserve"> </w:t>
      </w:r>
    </w:p>
    <w:p w14:paraId="6A5272B1" w14:textId="77777777" w:rsidR="00B650E5" w:rsidRDefault="00B650E5" w:rsidP="00F250C1">
      <w:pPr>
        <w:pStyle w:val="SRK3"/>
      </w:pPr>
      <w:bookmarkStart w:id="599" w:name="_Toc390099904"/>
      <w:bookmarkStart w:id="600" w:name="_Toc391992007"/>
      <w:bookmarkStart w:id="601" w:name="_Toc453234113"/>
      <w:bookmarkStart w:id="602" w:name="_Toc501630161"/>
      <w:r>
        <w:t>4.2.1 Všeobecná časť</w:t>
      </w:r>
      <w:bookmarkEnd w:id="599"/>
      <w:bookmarkEnd w:id="600"/>
      <w:bookmarkEnd w:id="601"/>
      <w:bookmarkEnd w:id="602"/>
    </w:p>
    <w:p w14:paraId="50EB1EA6" w14:textId="77777777" w:rsidR="00B650E5" w:rsidRDefault="00B650E5" w:rsidP="00F250C1">
      <w:pPr>
        <w:pStyle w:val="SRK3"/>
      </w:pPr>
      <w:bookmarkStart w:id="603" w:name="_Toc390099905"/>
      <w:bookmarkStart w:id="604" w:name="_Toc391992008"/>
      <w:bookmarkStart w:id="605" w:name="_Toc453234114"/>
      <w:bookmarkStart w:id="606" w:name="_Toc501630162"/>
      <w:r>
        <w:t>4.2.2 Úlohy CKO v oblasti hodnotenia</w:t>
      </w:r>
      <w:bookmarkEnd w:id="603"/>
      <w:bookmarkEnd w:id="604"/>
      <w:bookmarkEnd w:id="605"/>
      <w:bookmarkEnd w:id="606"/>
    </w:p>
    <w:p w14:paraId="533632D2" w14:textId="77777777" w:rsidR="00B650E5" w:rsidRDefault="00B650E5" w:rsidP="00F250C1">
      <w:pPr>
        <w:pStyle w:val="SRK3"/>
      </w:pPr>
      <w:bookmarkStart w:id="607" w:name="_Toc390099906"/>
      <w:bookmarkStart w:id="608" w:name="_Toc391992009"/>
      <w:bookmarkStart w:id="609" w:name="_Toc453234115"/>
      <w:bookmarkStart w:id="610" w:name="_Toc501630163"/>
      <w:r>
        <w:t>4.2.3 Úlohy riadiaceho orgánu/gestorov HP v oblasti hodnotenia</w:t>
      </w:r>
      <w:bookmarkEnd w:id="607"/>
      <w:bookmarkEnd w:id="608"/>
      <w:bookmarkEnd w:id="609"/>
      <w:bookmarkEnd w:id="610"/>
    </w:p>
    <w:p w14:paraId="017D8FF3" w14:textId="3385E939" w:rsidR="00B650E5" w:rsidRDefault="00B650E5" w:rsidP="00B65E72">
      <w:pPr>
        <w:pStyle w:val="SRK1"/>
        <w:keepNext w:val="0"/>
        <w:keepLines w:val="0"/>
      </w:pPr>
      <w:bookmarkStart w:id="611" w:name="_Toc453234116"/>
      <w:bookmarkStart w:id="612" w:name="_Toc501630164"/>
      <w:bookmarkEnd w:id="550"/>
      <w:bookmarkEnd w:id="598"/>
      <w:r>
        <w:lastRenderedPageBreak/>
        <w:t xml:space="preserve">Časť 5 </w:t>
      </w:r>
      <w:bookmarkStart w:id="613" w:name="_Toc378947545"/>
      <w:r>
        <w:t>Informovanie a komunikácia</w:t>
      </w:r>
      <w:bookmarkEnd w:id="611"/>
      <w:bookmarkEnd w:id="612"/>
      <w:bookmarkEnd w:id="613"/>
    </w:p>
    <w:p w14:paraId="46A78930" w14:textId="77777777" w:rsidR="00B650E5" w:rsidRDefault="00B650E5" w:rsidP="00B65E72">
      <w:pPr>
        <w:pStyle w:val="SRK2"/>
        <w:keepNext w:val="0"/>
        <w:keepLines w:val="0"/>
      </w:pPr>
      <w:bookmarkStart w:id="614" w:name="_Toc453234117"/>
      <w:bookmarkStart w:id="615" w:name="_Toc501630165"/>
      <w:bookmarkStart w:id="616" w:name="_Toc378947549"/>
      <w:r>
        <w:rPr>
          <w:rStyle w:val="Nadpis1Char"/>
          <w:sz w:val="36"/>
          <w:szCs w:val="26"/>
        </w:rPr>
        <w:t>5.1 Všeobecná charakteristika</w:t>
      </w:r>
      <w:bookmarkEnd w:id="614"/>
      <w:bookmarkEnd w:id="615"/>
    </w:p>
    <w:p w14:paraId="029E6F87" w14:textId="77777777" w:rsidR="00B650E5" w:rsidRPr="006C42C3" w:rsidRDefault="00B650E5" w:rsidP="00B65E72">
      <w:pPr>
        <w:pStyle w:val="SRK2"/>
        <w:keepNext w:val="0"/>
        <w:keepLines w:val="0"/>
        <w:rPr>
          <w:rStyle w:val="Nadpis1Char"/>
          <w:sz w:val="36"/>
          <w:szCs w:val="26"/>
        </w:rPr>
      </w:pPr>
      <w:bookmarkStart w:id="617" w:name="_Toc453234118"/>
      <w:bookmarkStart w:id="618" w:name="_Toc501630166"/>
      <w:r>
        <w:rPr>
          <w:rStyle w:val="Nadpis1Char"/>
          <w:sz w:val="36"/>
          <w:szCs w:val="26"/>
        </w:rPr>
        <w:t xml:space="preserve">5.2 </w:t>
      </w:r>
      <w:r w:rsidRPr="006C42C3">
        <w:rPr>
          <w:rStyle w:val="Nadpis1Char"/>
          <w:sz w:val="36"/>
          <w:szCs w:val="26"/>
        </w:rPr>
        <w:t>Špecifikácia informovania a komunikácie v SR</w:t>
      </w:r>
      <w:bookmarkEnd w:id="617"/>
      <w:bookmarkEnd w:id="618"/>
      <w:r>
        <w:rPr>
          <w:rStyle w:val="Nadpis1Char"/>
          <w:sz w:val="36"/>
          <w:szCs w:val="26"/>
        </w:rPr>
        <w:t xml:space="preserve"> </w:t>
      </w:r>
    </w:p>
    <w:p w14:paraId="6FB231B6" w14:textId="77777777" w:rsidR="00B650E5" w:rsidRDefault="00B650E5" w:rsidP="00B65E72">
      <w:pPr>
        <w:pStyle w:val="SRK2"/>
        <w:keepNext w:val="0"/>
        <w:keepLines w:val="0"/>
      </w:pPr>
      <w:bookmarkStart w:id="619" w:name="_Toc501630167"/>
      <w:bookmarkStart w:id="620" w:name="_Toc453234119"/>
      <w:r>
        <w:rPr>
          <w:rStyle w:val="Nadpis1Char"/>
          <w:sz w:val="36"/>
          <w:szCs w:val="26"/>
        </w:rPr>
        <w:t>5.3 Zabezpečovanie informovania a komunikácie na horizontálnej úrovni</w:t>
      </w:r>
      <w:bookmarkEnd w:id="619"/>
      <w:r>
        <w:rPr>
          <w:rStyle w:val="Nadpis1Char"/>
          <w:sz w:val="36"/>
          <w:szCs w:val="26"/>
        </w:rPr>
        <w:t xml:space="preserve"> </w:t>
      </w:r>
      <w:bookmarkEnd w:id="620"/>
    </w:p>
    <w:p w14:paraId="257D45D6" w14:textId="77777777" w:rsidR="00B650E5" w:rsidRDefault="00B650E5" w:rsidP="00F250C1">
      <w:pPr>
        <w:pStyle w:val="SRK3"/>
      </w:pPr>
      <w:bookmarkStart w:id="621" w:name="_Toc453234120"/>
      <w:bookmarkStart w:id="622" w:name="_Toc501630168"/>
      <w:r>
        <w:t>5.3.1 Integrovaná sieť informačno-poradenských centier</w:t>
      </w:r>
      <w:bookmarkEnd w:id="621"/>
      <w:r w:rsidR="00B971D8">
        <w:t xml:space="preserve"> pre EŠIF</w:t>
      </w:r>
      <w:bookmarkEnd w:id="622"/>
    </w:p>
    <w:p w14:paraId="75061340" w14:textId="77777777" w:rsidR="00B650E5" w:rsidRDefault="00B650E5" w:rsidP="00B65E72">
      <w:pPr>
        <w:pStyle w:val="SRK2"/>
        <w:keepNext w:val="0"/>
        <w:keepLines w:val="0"/>
      </w:pPr>
      <w:bookmarkStart w:id="623" w:name="_Toc453234121"/>
      <w:bookmarkStart w:id="624" w:name="_Toc501630169"/>
      <w:r>
        <w:rPr>
          <w:rStyle w:val="Nadpis1Char"/>
          <w:sz w:val="36"/>
          <w:szCs w:val="26"/>
        </w:rPr>
        <w:t>5.4 Zabezpečovanie informovania a komunikácie na úrovni RO</w:t>
      </w:r>
      <w:bookmarkEnd w:id="623"/>
      <w:bookmarkEnd w:id="624"/>
    </w:p>
    <w:p w14:paraId="7D8B21C3" w14:textId="77777777" w:rsidR="00B650E5" w:rsidRDefault="00B650E5" w:rsidP="00B65E72">
      <w:pPr>
        <w:pStyle w:val="SRK2"/>
        <w:keepNext w:val="0"/>
        <w:keepLines w:val="0"/>
      </w:pPr>
      <w:bookmarkStart w:id="625" w:name="_Toc453234122"/>
      <w:bookmarkStart w:id="626" w:name="_Toc501630170"/>
      <w:r>
        <w:rPr>
          <w:rStyle w:val="Nadpis1Char"/>
          <w:sz w:val="36"/>
          <w:szCs w:val="26"/>
        </w:rPr>
        <w:t>5.5 Komunikačná stratégia</w:t>
      </w:r>
      <w:bookmarkEnd w:id="616"/>
      <w:bookmarkEnd w:id="625"/>
      <w:bookmarkEnd w:id="626"/>
    </w:p>
    <w:sectPr w:rsidR="00B650E5" w:rsidSect="003B2753">
      <w:headerReference w:type="default" r:id="rId13"/>
      <w:footerReference w:type="default" r:id="rId14"/>
      <w:pgSz w:w="11906" w:h="16838"/>
      <w:pgMar w:top="1440" w:right="991"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67A26" w14:textId="77777777" w:rsidR="0035436C" w:rsidRDefault="0035436C">
      <w:r>
        <w:separator/>
      </w:r>
    </w:p>
  </w:endnote>
  <w:endnote w:type="continuationSeparator" w:id="0">
    <w:p w14:paraId="6B986DF5" w14:textId="77777777" w:rsidR="0035436C" w:rsidRDefault="0035436C">
      <w:r>
        <w:continuationSeparator/>
      </w:r>
    </w:p>
  </w:endnote>
  <w:endnote w:type="continuationNotice" w:id="1">
    <w:p w14:paraId="33B41028" w14:textId="77777777" w:rsidR="0035436C" w:rsidRDefault="00354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FD062" w14:textId="70881B55" w:rsidR="00EC439D" w:rsidRDefault="00EC439D" w:rsidP="000E6473">
    <w:pPr>
      <w:pStyle w:val="Pta"/>
      <w:pBdr>
        <w:top w:val="thinThickSmallGap" w:sz="24" w:space="1" w:color="622423"/>
      </w:pBdr>
      <w:tabs>
        <w:tab w:val="clear" w:pos="4536"/>
        <w:tab w:val="clear" w:pos="9072"/>
        <w:tab w:val="right" w:pos="9835"/>
      </w:tabs>
      <w:rPr>
        <w:rFonts w:ascii="Arial Narrow" w:hAnsi="Arial Narrow"/>
        <w:sz w:val="20"/>
        <w:szCs w:val="20"/>
      </w:rPr>
    </w:pPr>
    <w:r>
      <w:rPr>
        <w:noProof/>
      </w:rPr>
      <w:drawing>
        <wp:anchor distT="0" distB="0" distL="114300" distR="114300" simplePos="0" relativeHeight="251657728" behindDoc="1" locked="0" layoutInCell="1" allowOverlap="1" wp14:anchorId="47D31052" wp14:editId="0725F847">
          <wp:simplePos x="0" y="0"/>
          <wp:positionH relativeFrom="column">
            <wp:posOffset>-36830</wp:posOffset>
          </wp:positionH>
          <wp:positionV relativeFrom="paragraph">
            <wp:posOffset>67945</wp:posOffset>
          </wp:positionV>
          <wp:extent cx="572770" cy="417195"/>
          <wp:effectExtent l="0" t="0" r="0" b="1905"/>
          <wp:wrapTight wrapText="bothSides">
            <wp:wrapPolygon edited="0">
              <wp:start x="0" y="0"/>
              <wp:lineTo x="0" y="20712"/>
              <wp:lineTo x="20834" y="20712"/>
              <wp:lineTo x="20834" y="0"/>
              <wp:lineTo x="0" y="0"/>
            </wp:wrapPolygon>
          </wp:wrapTight>
          <wp:docPr id="1"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41719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20"/>
        <w:szCs w:val="20"/>
      </w:rPr>
      <w:t xml:space="preserve">               </w:t>
    </w:r>
    <w:r>
      <w:rPr>
        <w:rFonts w:ascii="Arial Narrow" w:hAnsi="Arial Narrow"/>
        <w:sz w:val="20"/>
        <w:szCs w:val="20"/>
      </w:rPr>
      <w:tab/>
      <w:t xml:space="preserve">Strana </w:t>
    </w:r>
    <w:r>
      <w:rPr>
        <w:rFonts w:ascii="Arial Narrow" w:hAnsi="Arial Narrow"/>
        <w:sz w:val="20"/>
        <w:szCs w:val="20"/>
      </w:rPr>
      <w:fldChar w:fldCharType="begin"/>
    </w:r>
    <w:r>
      <w:rPr>
        <w:rFonts w:ascii="Arial Narrow" w:hAnsi="Arial Narrow"/>
        <w:sz w:val="20"/>
        <w:szCs w:val="20"/>
      </w:rPr>
      <w:instrText>PAGE   \* MERGEFORMAT</w:instrText>
    </w:r>
    <w:r>
      <w:rPr>
        <w:rFonts w:ascii="Arial Narrow" w:hAnsi="Arial Narrow"/>
        <w:sz w:val="20"/>
        <w:szCs w:val="20"/>
      </w:rPr>
      <w:fldChar w:fldCharType="separate"/>
    </w:r>
    <w:r w:rsidR="005B72FB">
      <w:rPr>
        <w:rFonts w:ascii="Arial Narrow" w:hAnsi="Arial Narrow"/>
        <w:noProof/>
        <w:sz w:val="20"/>
        <w:szCs w:val="20"/>
      </w:rPr>
      <w:t>1</w:t>
    </w:r>
    <w:r>
      <w:rPr>
        <w:rFonts w:ascii="Arial Narrow" w:hAnsi="Arial Narrow"/>
        <w:sz w:val="20"/>
        <w:szCs w:val="20"/>
      </w:rPr>
      <w:fldChar w:fldCharType="end"/>
    </w:r>
  </w:p>
  <w:p w14:paraId="578A15D8" w14:textId="77777777" w:rsidR="00EC439D" w:rsidRDefault="00EC439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985C7" w14:textId="77777777" w:rsidR="0035436C" w:rsidRDefault="0035436C">
      <w:r>
        <w:separator/>
      </w:r>
    </w:p>
  </w:footnote>
  <w:footnote w:type="continuationSeparator" w:id="0">
    <w:p w14:paraId="52CD21C4" w14:textId="77777777" w:rsidR="0035436C" w:rsidRDefault="0035436C">
      <w:r>
        <w:continuationSeparator/>
      </w:r>
    </w:p>
  </w:footnote>
  <w:footnote w:type="continuationNotice" w:id="1">
    <w:p w14:paraId="52A00626" w14:textId="77777777" w:rsidR="0035436C" w:rsidRDefault="0035436C"/>
  </w:footnote>
  <w:footnote w:id="2">
    <w:p w14:paraId="34F20094" w14:textId="77777777" w:rsidR="00F60F41" w:rsidRPr="00AC51E0" w:rsidRDefault="00F60F41" w:rsidP="00F60F41">
      <w:pPr>
        <w:pStyle w:val="Textpoznmkypodiarou"/>
        <w:jc w:val="both"/>
      </w:pPr>
      <w:r>
        <w:rPr>
          <w:rStyle w:val="Odkaznapoznmkupodiarou"/>
        </w:rPr>
        <w:footnoteRef/>
      </w:r>
      <w:r>
        <w:t xml:space="preserve"> </w:t>
      </w:r>
      <w:r w:rsidRPr="00AC51E0">
        <w:t>Dôvod</w:t>
      </w:r>
      <w:r>
        <w:t xml:space="preserve"> presunutia usmernenia</w:t>
      </w:r>
      <w:r w:rsidRPr="00AC51E0">
        <w:t>: aj keď sa otázka týkala limitu pomoci de minimis,</w:t>
      </w:r>
      <w:r>
        <w:t xml:space="preserve"> odpoveď je vypracovaná všeobecne k možnosti zníženia sumy NFP oproti sume, uvedenej v rozhodnutí o schválení ŽoNFP (nielen pre prípad presiahnutia maximálnej výšky pomoci de minimis).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72" w:type="dxa"/>
        <w:left w:w="115" w:type="dxa"/>
        <w:bottom w:w="72" w:type="dxa"/>
        <w:right w:w="115" w:type="dxa"/>
      </w:tblCellMar>
      <w:tblLook w:val="00A0" w:firstRow="1" w:lastRow="0" w:firstColumn="1" w:lastColumn="0" w:noHBand="0" w:noVBand="0"/>
    </w:tblPr>
    <w:tblGrid>
      <w:gridCol w:w="7101"/>
      <w:gridCol w:w="2734"/>
    </w:tblGrid>
    <w:tr w:rsidR="00EC439D" w14:paraId="7C9AB995" w14:textId="77777777">
      <w:trPr>
        <w:jc w:val="center"/>
      </w:trPr>
      <w:tc>
        <w:tcPr>
          <w:tcW w:w="3610" w:type="pct"/>
          <w:tcBorders>
            <w:bottom w:val="single" w:sz="4" w:space="0" w:color="auto"/>
          </w:tcBorders>
          <w:vAlign w:val="bottom"/>
        </w:tcPr>
        <w:p w14:paraId="17FA73E5" w14:textId="77777777" w:rsidR="00EC439D" w:rsidRDefault="00EC439D">
          <w:pPr>
            <w:jc w:val="right"/>
            <w:rPr>
              <w:rFonts w:ascii="Arial Narrow" w:hAnsi="Arial Narrow"/>
              <w:color w:val="76923C"/>
            </w:rPr>
          </w:pPr>
          <w:r>
            <w:rPr>
              <w:rFonts w:ascii="Arial Narrow" w:hAnsi="Arial Narrow"/>
              <w:b/>
              <w:bCs/>
              <w:caps/>
              <w:sz w:val="20"/>
              <w:szCs w:val="20"/>
            </w:rPr>
            <w:t>Systém riadenia európskych štrukturálnych a investičných fondov</w:t>
          </w:r>
        </w:p>
      </w:tc>
      <w:tc>
        <w:tcPr>
          <w:tcW w:w="1390" w:type="pct"/>
          <w:tcBorders>
            <w:bottom w:val="single" w:sz="4" w:space="0" w:color="943634"/>
          </w:tcBorders>
          <w:shd w:val="clear" w:color="auto" w:fill="943634"/>
          <w:vAlign w:val="bottom"/>
        </w:tcPr>
        <w:p w14:paraId="7E3CC692" w14:textId="03464F98" w:rsidR="00EC439D" w:rsidRDefault="00EC439D" w:rsidP="00E87F31">
          <w:pPr>
            <w:ind w:left="-115"/>
            <w:jc w:val="right"/>
            <w:rPr>
              <w:color w:val="FFFFFF"/>
            </w:rPr>
          </w:pPr>
          <w:r>
            <w:rPr>
              <w:color w:val="FFFFFF"/>
            </w:rPr>
            <w:t>21. decembra 2017</w:t>
          </w:r>
        </w:p>
      </w:tc>
    </w:tr>
  </w:tbl>
  <w:p w14:paraId="56CE94B8" w14:textId="77777777" w:rsidR="00EC439D" w:rsidRDefault="00EC439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B4D70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C6789"/>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 w15:restartNumberingAfterBreak="0">
    <w:nsid w:val="00237B4C"/>
    <w:multiLevelType w:val="hybridMultilevel"/>
    <w:tmpl w:val="A010F46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02C4454"/>
    <w:multiLevelType w:val="hybridMultilevel"/>
    <w:tmpl w:val="7142838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05E388B"/>
    <w:multiLevelType w:val="hybridMultilevel"/>
    <w:tmpl w:val="DA28D42E"/>
    <w:lvl w:ilvl="0" w:tplc="E732EA54">
      <w:start w:val="1"/>
      <w:numFmt w:val="decimal"/>
      <w:lvlText w:val="%1."/>
      <w:lvlJc w:val="left"/>
      <w:pPr>
        <w:ind w:left="3240" w:hanging="360"/>
      </w:pPr>
      <w:rPr>
        <w:rFonts w:cs="Times New Roman"/>
        <w:i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08A6D40"/>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6" w15:restartNumberingAfterBreak="0">
    <w:nsid w:val="0137450E"/>
    <w:multiLevelType w:val="hybridMultilevel"/>
    <w:tmpl w:val="692667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471C4AFE">
      <w:start w:val="1"/>
      <w:numFmt w:val="lowerLetter"/>
      <w:lvlText w:val="%4)"/>
      <w:lvlJc w:val="left"/>
      <w:pPr>
        <w:ind w:left="2880" w:hanging="360"/>
      </w:pPr>
      <w:rPr>
        <w:rFonts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0170456F"/>
    <w:multiLevelType w:val="hybridMultilevel"/>
    <w:tmpl w:val="58984706"/>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1E00C5F"/>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02C03F0A"/>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03451B1F"/>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2" w15:restartNumberingAfterBreak="0">
    <w:nsid w:val="03614A28"/>
    <w:multiLevelType w:val="hybridMultilevel"/>
    <w:tmpl w:val="E82EE4A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03E93D86"/>
    <w:multiLevelType w:val="hybridMultilevel"/>
    <w:tmpl w:val="C99C1444"/>
    <w:lvl w:ilvl="0" w:tplc="DD6AEE4A">
      <w:start w:val="1"/>
      <w:numFmt w:val="decimal"/>
      <w:lvlText w:val="%1."/>
      <w:lvlJc w:val="left"/>
      <w:pPr>
        <w:ind w:left="1080" w:hanging="360"/>
      </w:pPr>
      <w:rPr>
        <w:rFonts w:cs="Times New Roman"/>
        <w:b w:val="0"/>
        <w:i w:val="0"/>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E732EA54">
      <w:start w:val="1"/>
      <w:numFmt w:val="decimal"/>
      <w:lvlText w:val="%4."/>
      <w:lvlJc w:val="left"/>
      <w:pPr>
        <w:ind w:left="3240" w:hanging="360"/>
      </w:pPr>
      <w:rPr>
        <w:rFonts w:cs="Times New Roman"/>
        <w:i w:val="0"/>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4" w15:restartNumberingAfterBreak="0">
    <w:nsid w:val="042C457F"/>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042D5B0A"/>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04A60403"/>
    <w:multiLevelType w:val="hybridMultilevel"/>
    <w:tmpl w:val="B2E0CD2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057C25AB"/>
    <w:multiLevelType w:val="hybridMultilevel"/>
    <w:tmpl w:val="5D90C8DC"/>
    <w:lvl w:ilvl="0" w:tplc="041B0017">
      <w:start w:val="1"/>
      <w:numFmt w:val="lowerLetter"/>
      <w:lvlText w:val="%1)"/>
      <w:lvlJc w:val="left"/>
      <w:pPr>
        <w:ind w:left="786" w:hanging="360"/>
      </w:pPr>
      <w:rPr>
        <w:rFonts w:cs="Times New Roman" w:hint="default"/>
      </w:rPr>
    </w:lvl>
    <w:lvl w:ilvl="1" w:tplc="BA225964">
      <w:start w:val="1"/>
      <w:numFmt w:val="lowerLetter"/>
      <w:lvlText w:val="%2)"/>
      <w:lvlJc w:val="left"/>
      <w:pPr>
        <w:ind w:left="1506" w:hanging="360"/>
      </w:pPr>
      <w:rPr>
        <w:rFonts w:cs="Times New Roman" w:hint="default"/>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8" w15:restartNumberingAfterBreak="0">
    <w:nsid w:val="058F69F5"/>
    <w:multiLevelType w:val="hybridMultilevel"/>
    <w:tmpl w:val="7142838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059B2D48"/>
    <w:multiLevelType w:val="hybridMultilevel"/>
    <w:tmpl w:val="1EC82A28"/>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05E43B6B"/>
    <w:multiLevelType w:val="hybridMultilevel"/>
    <w:tmpl w:val="9CBC4F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0609453A"/>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22" w15:restartNumberingAfterBreak="0">
    <w:nsid w:val="06133BEF"/>
    <w:multiLevelType w:val="hybridMultilevel"/>
    <w:tmpl w:val="3F482594"/>
    <w:lvl w:ilvl="0" w:tplc="496C4B22">
      <w:start w:val="1"/>
      <w:numFmt w:val="lowerLetter"/>
      <w:lvlText w:val="%1)"/>
      <w:lvlJc w:val="left"/>
      <w:pPr>
        <w:ind w:left="1065" w:hanging="705"/>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0627283F"/>
    <w:multiLevelType w:val="hybridMultilevel"/>
    <w:tmpl w:val="510CA8B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06D008CC"/>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5" w15:restartNumberingAfterBreak="0">
    <w:nsid w:val="06E5297E"/>
    <w:multiLevelType w:val="hybridMultilevel"/>
    <w:tmpl w:val="7142838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06E76F70"/>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07086C56"/>
    <w:multiLevelType w:val="hybridMultilevel"/>
    <w:tmpl w:val="5DD42B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07167A43"/>
    <w:multiLevelType w:val="hybridMultilevel"/>
    <w:tmpl w:val="1126403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3097" w:hanging="360"/>
      </w:pPr>
      <w:rPr>
        <w:rFonts w:cs="Times New Roman"/>
      </w:rPr>
    </w:lvl>
    <w:lvl w:ilvl="2" w:tplc="041B001B" w:tentative="1">
      <w:start w:val="1"/>
      <w:numFmt w:val="lowerRoman"/>
      <w:lvlText w:val="%3."/>
      <w:lvlJc w:val="right"/>
      <w:pPr>
        <w:ind w:left="-2377" w:hanging="180"/>
      </w:pPr>
      <w:rPr>
        <w:rFonts w:cs="Times New Roman"/>
      </w:rPr>
    </w:lvl>
    <w:lvl w:ilvl="3" w:tplc="041B000F" w:tentative="1">
      <w:start w:val="1"/>
      <w:numFmt w:val="decimal"/>
      <w:lvlText w:val="%4."/>
      <w:lvlJc w:val="left"/>
      <w:pPr>
        <w:ind w:left="-1657" w:hanging="360"/>
      </w:pPr>
      <w:rPr>
        <w:rFonts w:cs="Times New Roman"/>
      </w:rPr>
    </w:lvl>
    <w:lvl w:ilvl="4" w:tplc="041B0019" w:tentative="1">
      <w:start w:val="1"/>
      <w:numFmt w:val="lowerLetter"/>
      <w:lvlText w:val="%5."/>
      <w:lvlJc w:val="left"/>
      <w:pPr>
        <w:ind w:left="-937" w:hanging="360"/>
      </w:pPr>
      <w:rPr>
        <w:rFonts w:cs="Times New Roman"/>
      </w:rPr>
    </w:lvl>
    <w:lvl w:ilvl="5" w:tplc="041B001B" w:tentative="1">
      <w:start w:val="1"/>
      <w:numFmt w:val="lowerRoman"/>
      <w:lvlText w:val="%6."/>
      <w:lvlJc w:val="right"/>
      <w:pPr>
        <w:ind w:left="-217" w:hanging="180"/>
      </w:pPr>
      <w:rPr>
        <w:rFonts w:cs="Times New Roman"/>
      </w:rPr>
    </w:lvl>
    <w:lvl w:ilvl="6" w:tplc="041B000F" w:tentative="1">
      <w:start w:val="1"/>
      <w:numFmt w:val="decimal"/>
      <w:lvlText w:val="%7."/>
      <w:lvlJc w:val="left"/>
      <w:pPr>
        <w:ind w:left="503" w:hanging="360"/>
      </w:pPr>
      <w:rPr>
        <w:rFonts w:cs="Times New Roman"/>
      </w:rPr>
    </w:lvl>
    <w:lvl w:ilvl="7" w:tplc="041B0019" w:tentative="1">
      <w:start w:val="1"/>
      <w:numFmt w:val="lowerLetter"/>
      <w:lvlText w:val="%8."/>
      <w:lvlJc w:val="left"/>
      <w:pPr>
        <w:ind w:left="1223" w:hanging="360"/>
      </w:pPr>
      <w:rPr>
        <w:rFonts w:cs="Times New Roman"/>
      </w:rPr>
    </w:lvl>
    <w:lvl w:ilvl="8" w:tplc="041B001B" w:tentative="1">
      <w:start w:val="1"/>
      <w:numFmt w:val="lowerRoman"/>
      <w:lvlText w:val="%9."/>
      <w:lvlJc w:val="right"/>
      <w:pPr>
        <w:ind w:left="1943" w:hanging="180"/>
      </w:pPr>
      <w:rPr>
        <w:rFonts w:cs="Times New Roman"/>
      </w:rPr>
    </w:lvl>
  </w:abstractNum>
  <w:abstractNum w:abstractNumId="29" w15:restartNumberingAfterBreak="0">
    <w:nsid w:val="07766235"/>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08AA0017"/>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08AF4169"/>
    <w:multiLevelType w:val="hybridMultilevel"/>
    <w:tmpl w:val="5C70C534"/>
    <w:lvl w:ilvl="0" w:tplc="874A8890">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32" w15:restartNumberingAfterBreak="0">
    <w:nsid w:val="08F70FC1"/>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0970367F"/>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0A3377CB"/>
    <w:multiLevelType w:val="hybridMultilevel"/>
    <w:tmpl w:val="D4EE46C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0A3964A6"/>
    <w:multiLevelType w:val="hybridMultilevel"/>
    <w:tmpl w:val="0CC8A1CC"/>
    <w:lvl w:ilvl="0" w:tplc="041B0017">
      <w:start w:val="1"/>
      <w:numFmt w:val="lowerLetter"/>
      <w:lvlText w:val="%1)"/>
      <w:lvlJc w:val="left"/>
      <w:pPr>
        <w:ind w:left="1145" w:hanging="360"/>
      </w:pPr>
      <w:rPr>
        <w:rFonts w:cs="Times New Roman"/>
      </w:rPr>
    </w:lvl>
    <w:lvl w:ilvl="1" w:tplc="041B0017">
      <w:start w:val="1"/>
      <w:numFmt w:val="lowerLetter"/>
      <w:lvlText w:val="%2)"/>
      <w:lvlJc w:val="left"/>
      <w:pPr>
        <w:ind w:left="1865" w:hanging="360"/>
      </w:pPr>
      <w:rPr>
        <w:rFonts w:cs="Times New Roman"/>
      </w:rPr>
    </w:lvl>
    <w:lvl w:ilvl="2" w:tplc="041B001B" w:tentative="1">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36" w15:restartNumberingAfterBreak="0">
    <w:nsid w:val="0A95334E"/>
    <w:multiLevelType w:val="hybridMultilevel"/>
    <w:tmpl w:val="1FBCB4A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7" w15:restartNumberingAfterBreak="0">
    <w:nsid w:val="0B223DC9"/>
    <w:multiLevelType w:val="hybridMultilevel"/>
    <w:tmpl w:val="16F28132"/>
    <w:lvl w:ilvl="0" w:tplc="041B0017">
      <w:start w:val="1"/>
      <w:numFmt w:val="lowerLetter"/>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7">
      <w:start w:val="1"/>
      <w:numFmt w:val="lowerLetter"/>
      <w:lvlText w:val="%3)"/>
      <w:lvlJc w:val="lef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38" w15:restartNumberingAfterBreak="0">
    <w:nsid w:val="0B5D28AA"/>
    <w:multiLevelType w:val="hybridMultilevel"/>
    <w:tmpl w:val="6C22C78C"/>
    <w:lvl w:ilvl="0" w:tplc="E732EA54">
      <w:start w:val="1"/>
      <w:numFmt w:val="decimal"/>
      <w:lvlText w:val="%1."/>
      <w:lvlJc w:val="left"/>
      <w:pPr>
        <w:ind w:left="3240" w:hanging="360"/>
      </w:pPr>
      <w:rPr>
        <w:rFonts w:cs="Times New Roman"/>
        <w:i w:val="0"/>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0BB53F30"/>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0C070EE6"/>
    <w:multiLevelType w:val="hybridMultilevel"/>
    <w:tmpl w:val="67EAF12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1" w15:restartNumberingAfterBreak="0">
    <w:nsid w:val="0C141407"/>
    <w:multiLevelType w:val="hybridMultilevel"/>
    <w:tmpl w:val="2050FD28"/>
    <w:lvl w:ilvl="0" w:tplc="041B001B">
      <w:start w:val="1"/>
      <w:numFmt w:val="lowerRoman"/>
      <w:lvlText w:val="%1."/>
      <w:lvlJc w:val="right"/>
      <w:pPr>
        <w:ind w:left="1713" w:hanging="360"/>
      </w:pPr>
      <w:rPr>
        <w:rFonts w:cs="Times New Roman"/>
      </w:rPr>
    </w:lvl>
    <w:lvl w:ilvl="1" w:tplc="041B0019" w:tentative="1">
      <w:start w:val="1"/>
      <w:numFmt w:val="lowerLetter"/>
      <w:lvlText w:val="%2."/>
      <w:lvlJc w:val="left"/>
      <w:pPr>
        <w:ind w:left="2433" w:hanging="360"/>
      </w:pPr>
      <w:rPr>
        <w:rFonts w:cs="Times New Roman"/>
      </w:rPr>
    </w:lvl>
    <w:lvl w:ilvl="2" w:tplc="041B001B" w:tentative="1">
      <w:start w:val="1"/>
      <w:numFmt w:val="lowerRoman"/>
      <w:lvlText w:val="%3."/>
      <w:lvlJc w:val="right"/>
      <w:pPr>
        <w:ind w:left="3153" w:hanging="180"/>
      </w:pPr>
      <w:rPr>
        <w:rFonts w:cs="Times New Roman"/>
      </w:rPr>
    </w:lvl>
    <w:lvl w:ilvl="3" w:tplc="041B000F" w:tentative="1">
      <w:start w:val="1"/>
      <w:numFmt w:val="decimal"/>
      <w:lvlText w:val="%4."/>
      <w:lvlJc w:val="left"/>
      <w:pPr>
        <w:ind w:left="3873" w:hanging="360"/>
      </w:pPr>
      <w:rPr>
        <w:rFonts w:cs="Times New Roman"/>
      </w:rPr>
    </w:lvl>
    <w:lvl w:ilvl="4" w:tplc="041B0019" w:tentative="1">
      <w:start w:val="1"/>
      <w:numFmt w:val="lowerLetter"/>
      <w:lvlText w:val="%5."/>
      <w:lvlJc w:val="left"/>
      <w:pPr>
        <w:ind w:left="4593" w:hanging="360"/>
      </w:pPr>
      <w:rPr>
        <w:rFonts w:cs="Times New Roman"/>
      </w:rPr>
    </w:lvl>
    <w:lvl w:ilvl="5" w:tplc="041B001B" w:tentative="1">
      <w:start w:val="1"/>
      <w:numFmt w:val="lowerRoman"/>
      <w:lvlText w:val="%6."/>
      <w:lvlJc w:val="right"/>
      <w:pPr>
        <w:ind w:left="5313" w:hanging="180"/>
      </w:pPr>
      <w:rPr>
        <w:rFonts w:cs="Times New Roman"/>
      </w:rPr>
    </w:lvl>
    <w:lvl w:ilvl="6" w:tplc="041B000F" w:tentative="1">
      <w:start w:val="1"/>
      <w:numFmt w:val="decimal"/>
      <w:lvlText w:val="%7."/>
      <w:lvlJc w:val="left"/>
      <w:pPr>
        <w:ind w:left="6033" w:hanging="360"/>
      </w:pPr>
      <w:rPr>
        <w:rFonts w:cs="Times New Roman"/>
      </w:rPr>
    </w:lvl>
    <w:lvl w:ilvl="7" w:tplc="041B0019" w:tentative="1">
      <w:start w:val="1"/>
      <w:numFmt w:val="lowerLetter"/>
      <w:lvlText w:val="%8."/>
      <w:lvlJc w:val="left"/>
      <w:pPr>
        <w:ind w:left="6753" w:hanging="360"/>
      </w:pPr>
      <w:rPr>
        <w:rFonts w:cs="Times New Roman"/>
      </w:rPr>
    </w:lvl>
    <w:lvl w:ilvl="8" w:tplc="041B001B" w:tentative="1">
      <w:start w:val="1"/>
      <w:numFmt w:val="lowerRoman"/>
      <w:lvlText w:val="%9."/>
      <w:lvlJc w:val="right"/>
      <w:pPr>
        <w:ind w:left="7473" w:hanging="180"/>
      </w:pPr>
      <w:rPr>
        <w:rFonts w:cs="Times New Roman"/>
      </w:rPr>
    </w:lvl>
  </w:abstractNum>
  <w:abstractNum w:abstractNumId="42" w15:restartNumberingAfterBreak="0">
    <w:nsid w:val="0C77762B"/>
    <w:multiLevelType w:val="hybridMultilevel"/>
    <w:tmpl w:val="7EB8F1CE"/>
    <w:lvl w:ilvl="0" w:tplc="041B0017">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2869" w:hanging="360"/>
      </w:pPr>
      <w:rPr>
        <w:rFonts w:cs="Times New Roman"/>
      </w:rPr>
    </w:lvl>
    <w:lvl w:ilvl="2" w:tplc="041B001B" w:tentative="1">
      <w:start w:val="1"/>
      <w:numFmt w:val="lowerRoman"/>
      <w:lvlText w:val="%3."/>
      <w:lvlJc w:val="right"/>
      <w:pPr>
        <w:ind w:left="3589" w:hanging="180"/>
      </w:pPr>
      <w:rPr>
        <w:rFonts w:cs="Times New Roman"/>
      </w:rPr>
    </w:lvl>
    <w:lvl w:ilvl="3" w:tplc="041B000F" w:tentative="1">
      <w:start w:val="1"/>
      <w:numFmt w:val="decimal"/>
      <w:lvlText w:val="%4."/>
      <w:lvlJc w:val="left"/>
      <w:pPr>
        <w:ind w:left="4309" w:hanging="360"/>
      </w:pPr>
      <w:rPr>
        <w:rFonts w:cs="Times New Roman"/>
      </w:rPr>
    </w:lvl>
    <w:lvl w:ilvl="4" w:tplc="041B0019" w:tentative="1">
      <w:start w:val="1"/>
      <w:numFmt w:val="lowerLetter"/>
      <w:lvlText w:val="%5."/>
      <w:lvlJc w:val="left"/>
      <w:pPr>
        <w:ind w:left="5029" w:hanging="360"/>
      </w:pPr>
      <w:rPr>
        <w:rFonts w:cs="Times New Roman"/>
      </w:rPr>
    </w:lvl>
    <w:lvl w:ilvl="5" w:tplc="041B001B" w:tentative="1">
      <w:start w:val="1"/>
      <w:numFmt w:val="lowerRoman"/>
      <w:lvlText w:val="%6."/>
      <w:lvlJc w:val="right"/>
      <w:pPr>
        <w:ind w:left="5749" w:hanging="180"/>
      </w:pPr>
      <w:rPr>
        <w:rFonts w:cs="Times New Roman"/>
      </w:rPr>
    </w:lvl>
    <w:lvl w:ilvl="6" w:tplc="041B000F" w:tentative="1">
      <w:start w:val="1"/>
      <w:numFmt w:val="decimal"/>
      <w:lvlText w:val="%7."/>
      <w:lvlJc w:val="left"/>
      <w:pPr>
        <w:ind w:left="6469" w:hanging="360"/>
      </w:pPr>
      <w:rPr>
        <w:rFonts w:cs="Times New Roman"/>
      </w:rPr>
    </w:lvl>
    <w:lvl w:ilvl="7" w:tplc="041B0019" w:tentative="1">
      <w:start w:val="1"/>
      <w:numFmt w:val="lowerLetter"/>
      <w:lvlText w:val="%8."/>
      <w:lvlJc w:val="left"/>
      <w:pPr>
        <w:ind w:left="7189" w:hanging="360"/>
      </w:pPr>
      <w:rPr>
        <w:rFonts w:cs="Times New Roman"/>
      </w:rPr>
    </w:lvl>
    <w:lvl w:ilvl="8" w:tplc="041B001B" w:tentative="1">
      <w:start w:val="1"/>
      <w:numFmt w:val="lowerRoman"/>
      <w:lvlText w:val="%9."/>
      <w:lvlJc w:val="right"/>
      <w:pPr>
        <w:ind w:left="7909" w:hanging="180"/>
      </w:pPr>
      <w:rPr>
        <w:rFonts w:cs="Times New Roman"/>
      </w:rPr>
    </w:lvl>
  </w:abstractNum>
  <w:abstractNum w:abstractNumId="43" w15:restartNumberingAfterBreak="0">
    <w:nsid w:val="0CCA6082"/>
    <w:multiLevelType w:val="hybridMultilevel"/>
    <w:tmpl w:val="73086B26"/>
    <w:lvl w:ilvl="0" w:tplc="041B0017">
      <w:start w:val="1"/>
      <w:numFmt w:val="lowerLetter"/>
      <w:lvlText w:val="%1)"/>
      <w:lvlJc w:val="left"/>
      <w:pPr>
        <w:ind w:left="1080" w:hanging="360"/>
      </w:pPr>
      <w:rPr>
        <w:rFonts w:cs="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15:restartNumberingAfterBreak="0">
    <w:nsid w:val="0CDE4A84"/>
    <w:multiLevelType w:val="hybridMultilevel"/>
    <w:tmpl w:val="A61AE60E"/>
    <w:lvl w:ilvl="0" w:tplc="C7B86DD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0D0A5C8E"/>
    <w:multiLevelType w:val="hybridMultilevel"/>
    <w:tmpl w:val="5CACB6B8"/>
    <w:lvl w:ilvl="0" w:tplc="041B0017">
      <w:start w:val="1"/>
      <w:numFmt w:val="lowerLetter"/>
      <w:lvlText w:val="%1)"/>
      <w:lvlJc w:val="left"/>
      <w:pPr>
        <w:ind w:left="1428" w:hanging="360"/>
      </w:pPr>
      <w:rPr>
        <w:rFonts w:cs="Times New Roman"/>
      </w:rPr>
    </w:lvl>
    <w:lvl w:ilvl="1" w:tplc="55DE7752">
      <w:start w:val="1"/>
      <w:numFmt w:val="bullet"/>
      <w:lvlText w:val="-"/>
      <w:lvlJc w:val="left"/>
      <w:pPr>
        <w:ind w:left="2148" w:hanging="360"/>
      </w:pPr>
      <w:rPr>
        <w:rFonts w:ascii="Times New Roman" w:eastAsia="Times New Roman" w:hAnsi="Times New Roman" w:hint="default"/>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6" w15:restartNumberingAfterBreak="0">
    <w:nsid w:val="0D436C1A"/>
    <w:multiLevelType w:val="hybridMultilevel"/>
    <w:tmpl w:val="5D90C8DC"/>
    <w:lvl w:ilvl="0" w:tplc="041B0017">
      <w:start w:val="1"/>
      <w:numFmt w:val="lowerLetter"/>
      <w:lvlText w:val="%1)"/>
      <w:lvlJc w:val="left"/>
      <w:pPr>
        <w:ind w:left="786" w:hanging="360"/>
      </w:pPr>
      <w:rPr>
        <w:rFonts w:cs="Times New Roman" w:hint="default"/>
      </w:rPr>
    </w:lvl>
    <w:lvl w:ilvl="1" w:tplc="BA225964">
      <w:start w:val="1"/>
      <w:numFmt w:val="lowerLetter"/>
      <w:lvlText w:val="%2)"/>
      <w:lvlJc w:val="left"/>
      <w:pPr>
        <w:ind w:left="1506" w:hanging="360"/>
      </w:pPr>
      <w:rPr>
        <w:rFonts w:cs="Times New Roman" w:hint="default"/>
      </w:rPr>
    </w:lvl>
    <w:lvl w:ilvl="2" w:tplc="041B001B">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7" w15:restartNumberingAfterBreak="0">
    <w:nsid w:val="0D8564A2"/>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0D9B20DC"/>
    <w:multiLevelType w:val="hybridMultilevel"/>
    <w:tmpl w:val="C158EC02"/>
    <w:lvl w:ilvl="0" w:tplc="041B0017">
      <w:start w:val="1"/>
      <w:numFmt w:val="lowerLetter"/>
      <w:lvlText w:val="%1)"/>
      <w:lvlJc w:val="lef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49" w15:restartNumberingAfterBreak="0">
    <w:nsid w:val="0DF354F6"/>
    <w:multiLevelType w:val="hybridMultilevel"/>
    <w:tmpl w:val="60F4F88E"/>
    <w:lvl w:ilvl="0" w:tplc="F33AABA6">
      <w:start w:val="1"/>
      <w:numFmt w:val="decimal"/>
      <w:lvlText w:val="%1."/>
      <w:lvlJc w:val="left"/>
      <w:pPr>
        <w:ind w:left="1080" w:hanging="360"/>
      </w:pPr>
      <w:rPr>
        <w:rFonts w:cs="Times New Roman"/>
        <w:b w:val="0"/>
        <w:i w:val="0"/>
      </w:rPr>
    </w:lvl>
    <w:lvl w:ilvl="1" w:tplc="D3DC3A32">
      <w:start w:val="1"/>
      <w:numFmt w:val="lowerLetter"/>
      <w:lvlText w:val="%2."/>
      <w:lvlJc w:val="left"/>
      <w:pPr>
        <w:ind w:left="1800" w:hanging="360"/>
      </w:pPr>
      <w:rPr>
        <w:rFonts w:cs="Times New Roman"/>
        <w:b w:val="0"/>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50" w15:restartNumberingAfterBreak="0">
    <w:nsid w:val="0E446672"/>
    <w:multiLevelType w:val="hybridMultilevel"/>
    <w:tmpl w:val="2AFA15F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1" w15:restartNumberingAfterBreak="0">
    <w:nsid w:val="0E6444F0"/>
    <w:multiLevelType w:val="hybridMultilevel"/>
    <w:tmpl w:val="E2DC99DC"/>
    <w:lvl w:ilvl="0" w:tplc="041B0001">
      <w:start w:val="1"/>
      <w:numFmt w:val="bullet"/>
      <w:lvlText w:val=""/>
      <w:lvlJc w:val="left"/>
      <w:pPr>
        <w:ind w:left="1713" w:hanging="360"/>
      </w:pPr>
      <w:rPr>
        <w:rFonts w:ascii="Symbol" w:hAnsi="Symbol" w:hint="default"/>
      </w:rPr>
    </w:lvl>
    <w:lvl w:ilvl="1" w:tplc="041B0019" w:tentative="1">
      <w:start w:val="1"/>
      <w:numFmt w:val="lowerLetter"/>
      <w:lvlText w:val="%2."/>
      <w:lvlJc w:val="left"/>
      <w:pPr>
        <w:ind w:left="2433" w:hanging="360"/>
      </w:pPr>
      <w:rPr>
        <w:rFonts w:cs="Times New Roman"/>
      </w:rPr>
    </w:lvl>
    <w:lvl w:ilvl="2" w:tplc="041B001B" w:tentative="1">
      <w:start w:val="1"/>
      <w:numFmt w:val="lowerRoman"/>
      <w:lvlText w:val="%3."/>
      <w:lvlJc w:val="right"/>
      <w:pPr>
        <w:ind w:left="3153" w:hanging="180"/>
      </w:pPr>
      <w:rPr>
        <w:rFonts w:cs="Times New Roman"/>
      </w:rPr>
    </w:lvl>
    <w:lvl w:ilvl="3" w:tplc="041B000F" w:tentative="1">
      <w:start w:val="1"/>
      <w:numFmt w:val="decimal"/>
      <w:lvlText w:val="%4."/>
      <w:lvlJc w:val="left"/>
      <w:pPr>
        <w:ind w:left="3873" w:hanging="360"/>
      </w:pPr>
      <w:rPr>
        <w:rFonts w:cs="Times New Roman"/>
      </w:rPr>
    </w:lvl>
    <w:lvl w:ilvl="4" w:tplc="041B0019" w:tentative="1">
      <w:start w:val="1"/>
      <w:numFmt w:val="lowerLetter"/>
      <w:lvlText w:val="%5."/>
      <w:lvlJc w:val="left"/>
      <w:pPr>
        <w:ind w:left="4593" w:hanging="360"/>
      </w:pPr>
      <w:rPr>
        <w:rFonts w:cs="Times New Roman"/>
      </w:rPr>
    </w:lvl>
    <w:lvl w:ilvl="5" w:tplc="041B001B" w:tentative="1">
      <w:start w:val="1"/>
      <w:numFmt w:val="lowerRoman"/>
      <w:lvlText w:val="%6."/>
      <w:lvlJc w:val="right"/>
      <w:pPr>
        <w:ind w:left="5313" w:hanging="180"/>
      </w:pPr>
      <w:rPr>
        <w:rFonts w:cs="Times New Roman"/>
      </w:rPr>
    </w:lvl>
    <w:lvl w:ilvl="6" w:tplc="041B000F" w:tentative="1">
      <w:start w:val="1"/>
      <w:numFmt w:val="decimal"/>
      <w:lvlText w:val="%7."/>
      <w:lvlJc w:val="left"/>
      <w:pPr>
        <w:ind w:left="6033" w:hanging="360"/>
      </w:pPr>
      <w:rPr>
        <w:rFonts w:cs="Times New Roman"/>
      </w:rPr>
    </w:lvl>
    <w:lvl w:ilvl="7" w:tplc="041B0019" w:tentative="1">
      <w:start w:val="1"/>
      <w:numFmt w:val="lowerLetter"/>
      <w:lvlText w:val="%8."/>
      <w:lvlJc w:val="left"/>
      <w:pPr>
        <w:ind w:left="6753" w:hanging="360"/>
      </w:pPr>
      <w:rPr>
        <w:rFonts w:cs="Times New Roman"/>
      </w:rPr>
    </w:lvl>
    <w:lvl w:ilvl="8" w:tplc="041B001B" w:tentative="1">
      <w:start w:val="1"/>
      <w:numFmt w:val="lowerRoman"/>
      <w:lvlText w:val="%9."/>
      <w:lvlJc w:val="right"/>
      <w:pPr>
        <w:ind w:left="7473" w:hanging="180"/>
      </w:pPr>
      <w:rPr>
        <w:rFonts w:cs="Times New Roman"/>
      </w:rPr>
    </w:lvl>
  </w:abstractNum>
  <w:abstractNum w:abstractNumId="52" w15:restartNumberingAfterBreak="0">
    <w:nsid w:val="0ED95694"/>
    <w:multiLevelType w:val="hybridMultilevel"/>
    <w:tmpl w:val="B492B6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3" w15:restartNumberingAfterBreak="0">
    <w:nsid w:val="0F560F96"/>
    <w:multiLevelType w:val="hybridMultilevel"/>
    <w:tmpl w:val="E7DC8208"/>
    <w:lvl w:ilvl="0" w:tplc="453EC848">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4" w15:restartNumberingAfterBreak="0">
    <w:nsid w:val="0F80486C"/>
    <w:multiLevelType w:val="hybridMultilevel"/>
    <w:tmpl w:val="40F20BFA"/>
    <w:lvl w:ilvl="0" w:tplc="E732EA54">
      <w:start w:val="1"/>
      <w:numFmt w:val="decimal"/>
      <w:lvlText w:val="%1."/>
      <w:lvlJc w:val="left"/>
      <w:pPr>
        <w:ind w:left="324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0FED2198"/>
    <w:multiLevelType w:val="hybridMultilevel"/>
    <w:tmpl w:val="C7B4BF3E"/>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10177819"/>
    <w:multiLevelType w:val="hybridMultilevel"/>
    <w:tmpl w:val="8C98274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10250879"/>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11051002"/>
    <w:multiLevelType w:val="hybridMultilevel"/>
    <w:tmpl w:val="C5361EE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11964E3D"/>
    <w:multiLevelType w:val="hybridMultilevel"/>
    <w:tmpl w:val="6DBE8A18"/>
    <w:lvl w:ilvl="0" w:tplc="041B000F">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1977BF5"/>
    <w:multiLevelType w:val="hybridMultilevel"/>
    <w:tmpl w:val="444A3640"/>
    <w:lvl w:ilvl="0" w:tplc="041B0017">
      <w:start w:val="1"/>
      <w:numFmt w:val="lowerLetter"/>
      <w:lvlText w:val="%1)"/>
      <w:lvlJc w:val="left"/>
      <w:pPr>
        <w:ind w:left="1070" w:hanging="360"/>
      </w:pPr>
      <w:rPr>
        <w:rFonts w:cs="Times New Roman"/>
      </w:rPr>
    </w:lvl>
    <w:lvl w:ilvl="1" w:tplc="041B0019" w:tentative="1">
      <w:start w:val="1"/>
      <w:numFmt w:val="lowerLetter"/>
      <w:lvlText w:val="%2."/>
      <w:lvlJc w:val="left"/>
      <w:pPr>
        <w:ind w:left="1790" w:hanging="360"/>
      </w:pPr>
      <w:rPr>
        <w:rFonts w:cs="Times New Roman"/>
      </w:rPr>
    </w:lvl>
    <w:lvl w:ilvl="2" w:tplc="041B001B" w:tentative="1">
      <w:start w:val="1"/>
      <w:numFmt w:val="lowerRoman"/>
      <w:lvlText w:val="%3."/>
      <w:lvlJc w:val="right"/>
      <w:pPr>
        <w:ind w:left="2510" w:hanging="180"/>
      </w:pPr>
      <w:rPr>
        <w:rFonts w:cs="Times New Roman"/>
      </w:rPr>
    </w:lvl>
    <w:lvl w:ilvl="3" w:tplc="041B000F" w:tentative="1">
      <w:start w:val="1"/>
      <w:numFmt w:val="decimal"/>
      <w:lvlText w:val="%4."/>
      <w:lvlJc w:val="left"/>
      <w:pPr>
        <w:ind w:left="3230" w:hanging="360"/>
      </w:pPr>
      <w:rPr>
        <w:rFonts w:cs="Times New Roman"/>
      </w:rPr>
    </w:lvl>
    <w:lvl w:ilvl="4" w:tplc="041B0019" w:tentative="1">
      <w:start w:val="1"/>
      <w:numFmt w:val="lowerLetter"/>
      <w:lvlText w:val="%5."/>
      <w:lvlJc w:val="left"/>
      <w:pPr>
        <w:ind w:left="3950" w:hanging="360"/>
      </w:pPr>
      <w:rPr>
        <w:rFonts w:cs="Times New Roman"/>
      </w:rPr>
    </w:lvl>
    <w:lvl w:ilvl="5" w:tplc="041B001B" w:tentative="1">
      <w:start w:val="1"/>
      <w:numFmt w:val="lowerRoman"/>
      <w:lvlText w:val="%6."/>
      <w:lvlJc w:val="right"/>
      <w:pPr>
        <w:ind w:left="4670" w:hanging="180"/>
      </w:pPr>
      <w:rPr>
        <w:rFonts w:cs="Times New Roman"/>
      </w:rPr>
    </w:lvl>
    <w:lvl w:ilvl="6" w:tplc="041B000F" w:tentative="1">
      <w:start w:val="1"/>
      <w:numFmt w:val="decimal"/>
      <w:lvlText w:val="%7."/>
      <w:lvlJc w:val="left"/>
      <w:pPr>
        <w:ind w:left="5390" w:hanging="360"/>
      </w:pPr>
      <w:rPr>
        <w:rFonts w:cs="Times New Roman"/>
      </w:rPr>
    </w:lvl>
    <w:lvl w:ilvl="7" w:tplc="041B0019" w:tentative="1">
      <w:start w:val="1"/>
      <w:numFmt w:val="lowerLetter"/>
      <w:lvlText w:val="%8."/>
      <w:lvlJc w:val="left"/>
      <w:pPr>
        <w:ind w:left="6110" w:hanging="360"/>
      </w:pPr>
      <w:rPr>
        <w:rFonts w:cs="Times New Roman"/>
      </w:rPr>
    </w:lvl>
    <w:lvl w:ilvl="8" w:tplc="041B001B" w:tentative="1">
      <w:start w:val="1"/>
      <w:numFmt w:val="lowerRoman"/>
      <w:lvlText w:val="%9."/>
      <w:lvlJc w:val="right"/>
      <w:pPr>
        <w:ind w:left="6830" w:hanging="180"/>
      </w:pPr>
      <w:rPr>
        <w:rFonts w:cs="Times New Roman"/>
      </w:rPr>
    </w:lvl>
  </w:abstractNum>
  <w:abstractNum w:abstractNumId="62" w15:restartNumberingAfterBreak="0">
    <w:nsid w:val="11A46939"/>
    <w:multiLevelType w:val="hybridMultilevel"/>
    <w:tmpl w:val="1EB8F6BC"/>
    <w:lvl w:ilvl="0" w:tplc="041B0017">
      <w:start w:val="1"/>
      <w:numFmt w:val="lowerLetter"/>
      <w:lvlText w:val="%1)"/>
      <w:lvlJc w:val="left"/>
      <w:pPr>
        <w:ind w:left="786" w:hanging="360"/>
      </w:pPr>
      <w:rPr>
        <w:rFonts w:cs="Times New Roman"/>
        <w:b w:val="0"/>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3" w15:restartNumberingAfterBreak="0">
    <w:nsid w:val="125C08E8"/>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64" w15:restartNumberingAfterBreak="0">
    <w:nsid w:val="131674C2"/>
    <w:multiLevelType w:val="hybridMultilevel"/>
    <w:tmpl w:val="35BE2552"/>
    <w:lvl w:ilvl="0" w:tplc="041B0017">
      <w:start w:val="1"/>
      <w:numFmt w:val="lowerLetter"/>
      <w:lvlText w:val="%1)"/>
      <w:lvlJc w:val="lef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65" w15:restartNumberingAfterBreak="0">
    <w:nsid w:val="13217C7F"/>
    <w:multiLevelType w:val="hybridMultilevel"/>
    <w:tmpl w:val="133EAC2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1362425A"/>
    <w:multiLevelType w:val="hybridMultilevel"/>
    <w:tmpl w:val="924034F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67" w15:restartNumberingAfterBreak="0">
    <w:nsid w:val="137933A2"/>
    <w:multiLevelType w:val="multilevel"/>
    <w:tmpl w:val="2034E20C"/>
    <w:lvl w:ilvl="0">
      <w:start w:val="1"/>
      <w:numFmt w:val="decimal"/>
      <w:lvlText w:val="%1."/>
      <w:lvlJc w:val="left"/>
      <w:pPr>
        <w:ind w:left="4897" w:hanging="360"/>
      </w:pPr>
      <w:rPr>
        <w:rFonts w:cs="Times New Roman" w:hint="default"/>
      </w:rPr>
    </w:lvl>
    <w:lvl w:ilvl="1">
      <w:start w:val="5"/>
      <w:numFmt w:val="decimal"/>
      <w:isLgl/>
      <w:lvlText w:val="%1.%2"/>
      <w:lvlJc w:val="left"/>
      <w:pPr>
        <w:ind w:left="5197" w:hanging="660"/>
      </w:pPr>
      <w:rPr>
        <w:rFonts w:cs="Times New Roman" w:hint="default"/>
      </w:rPr>
    </w:lvl>
    <w:lvl w:ilvl="2">
      <w:start w:val="10"/>
      <w:numFmt w:val="decimal"/>
      <w:isLgl/>
      <w:lvlText w:val="%1.%2.%3"/>
      <w:lvlJc w:val="left"/>
      <w:pPr>
        <w:ind w:left="5257" w:hanging="720"/>
      </w:pPr>
      <w:rPr>
        <w:rFonts w:cs="Times New Roman" w:hint="default"/>
      </w:rPr>
    </w:lvl>
    <w:lvl w:ilvl="3">
      <w:start w:val="1"/>
      <w:numFmt w:val="decimal"/>
      <w:isLgl/>
      <w:lvlText w:val="%1.%2.%3.%4"/>
      <w:lvlJc w:val="left"/>
      <w:pPr>
        <w:ind w:left="5257" w:hanging="720"/>
      </w:pPr>
      <w:rPr>
        <w:rFonts w:cs="Times New Roman" w:hint="default"/>
      </w:rPr>
    </w:lvl>
    <w:lvl w:ilvl="4">
      <w:start w:val="1"/>
      <w:numFmt w:val="decimal"/>
      <w:isLgl/>
      <w:lvlText w:val="%1.%2.%3.%4.%5"/>
      <w:lvlJc w:val="left"/>
      <w:pPr>
        <w:ind w:left="5617" w:hanging="1080"/>
      </w:pPr>
      <w:rPr>
        <w:rFonts w:cs="Times New Roman" w:hint="default"/>
      </w:rPr>
    </w:lvl>
    <w:lvl w:ilvl="5">
      <w:start w:val="1"/>
      <w:numFmt w:val="decimal"/>
      <w:isLgl/>
      <w:lvlText w:val="%1.%2.%3.%4.%5.%6"/>
      <w:lvlJc w:val="left"/>
      <w:pPr>
        <w:ind w:left="5617" w:hanging="1080"/>
      </w:pPr>
      <w:rPr>
        <w:rFonts w:cs="Times New Roman" w:hint="default"/>
      </w:rPr>
    </w:lvl>
    <w:lvl w:ilvl="6">
      <w:start w:val="1"/>
      <w:numFmt w:val="decimal"/>
      <w:isLgl/>
      <w:lvlText w:val="%1.%2.%3.%4.%5.%6.%7"/>
      <w:lvlJc w:val="left"/>
      <w:pPr>
        <w:ind w:left="5977" w:hanging="1440"/>
      </w:pPr>
      <w:rPr>
        <w:rFonts w:cs="Times New Roman" w:hint="default"/>
      </w:rPr>
    </w:lvl>
    <w:lvl w:ilvl="7">
      <w:start w:val="1"/>
      <w:numFmt w:val="decimal"/>
      <w:isLgl/>
      <w:lvlText w:val="%1.%2.%3.%4.%5.%6.%7.%8"/>
      <w:lvlJc w:val="left"/>
      <w:pPr>
        <w:ind w:left="5977" w:hanging="1440"/>
      </w:pPr>
      <w:rPr>
        <w:rFonts w:cs="Times New Roman" w:hint="default"/>
      </w:rPr>
    </w:lvl>
    <w:lvl w:ilvl="8">
      <w:start w:val="1"/>
      <w:numFmt w:val="decimal"/>
      <w:isLgl/>
      <w:lvlText w:val="%1.%2.%3.%4.%5.%6.%7.%8.%9"/>
      <w:lvlJc w:val="left"/>
      <w:pPr>
        <w:ind w:left="6337" w:hanging="1800"/>
      </w:pPr>
      <w:rPr>
        <w:rFonts w:cs="Times New Roman" w:hint="default"/>
      </w:rPr>
    </w:lvl>
  </w:abstractNum>
  <w:abstractNum w:abstractNumId="68" w15:restartNumberingAfterBreak="0">
    <w:nsid w:val="14024769"/>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14D5736F"/>
    <w:multiLevelType w:val="hybridMultilevel"/>
    <w:tmpl w:val="34805F5C"/>
    <w:lvl w:ilvl="0" w:tplc="5B2AF608">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0" w15:restartNumberingAfterBreak="0">
    <w:nsid w:val="14DB4702"/>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14E7131E"/>
    <w:multiLevelType w:val="hybridMultilevel"/>
    <w:tmpl w:val="180E1824"/>
    <w:lvl w:ilvl="0" w:tplc="041B0017">
      <w:start w:val="1"/>
      <w:numFmt w:val="lowerLetter"/>
      <w:lvlText w:val="%1)"/>
      <w:lvlJc w:val="left"/>
      <w:pPr>
        <w:ind w:left="765" w:hanging="360"/>
      </w:pPr>
      <w:rPr>
        <w:rFonts w:cs="Times New Roman"/>
      </w:rPr>
    </w:lvl>
    <w:lvl w:ilvl="1" w:tplc="041B0019" w:tentative="1">
      <w:start w:val="1"/>
      <w:numFmt w:val="lowerLetter"/>
      <w:lvlText w:val="%2."/>
      <w:lvlJc w:val="left"/>
      <w:pPr>
        <w:ind w:left="1485" w:hanging="360"/>
      </w:pPr>
      <w:rPr>
        <w:rFonts w:cs="Times New Roman"/>
      </w:rPr>
    </w:lvl>
    <w:lvl w:ilvl="2" w:tplc="041B001B" w:tentative="1">
      <w:start w:val="1"/>
      <w:numFmt w:val="lowerRoman"/>
      <w:lvlText w:val="%3."/>
      <w:lvlJc w:val="right"/>
      <w:pPr>
        <w:ind w:left="2205" w:hanging="180"/>
      </w:pPr>
      <w:rPr>
        <w:rFonts w:cs="Times New Roman"/>
      </w:rPr>
    </w:lvl>
    <w:lvl w:ilvl="3" w:tplc="041B000F" w:tentative="1">
      <w:start w:val="1"/>
      <w:numFmt w:val="decimal"/>
      <w:lvlText w:val="%4."/>
      <w:lvlJc w:val="left"/>
      <w:pPr>
        <w:ind w:left="2925" w:hanging="360"/>
      </w:pPr>
      <w:rPr>
        <w:rFonts w:cs="Times New Roman"/>
      </w:rPr>
    </w:lvl>
    <w:lvl w:ilvl="4" w:tplc="041B0019" w:tentative="1">
      <w:start w:val="1"/>
      <w:numFmt w:val="lowerLetter"/>
      <w:lvlText w:val="%5."/>
      <w:lvlJc w:val="left"/>
      <w:pPr>
        <w:ind w:left="3645" w:hanging="360"/>
      </w:pPr>
      <w:rPr>
        <w:rFonts w:cs="Times New Roman"/>
      </w:rPr>
    </w:lvl>
    <w:lvl w:ilvl="5" w:tplc="041B001B" w:tentative="1">
      <w:start w:val="1"/>
      <w:numFmt w:val="lowerRoman"/>
      <w:lvlText w:val="%6."/>
      <w:lvlJc w:val="right"/>
      <w:pPr>
        <w:ind w:left="4365" w:hanging="180"/>
      </w:pPr>
      <w:rPr>
        <w:rFonts w:cs="Times New Roman"/>
      </w:rPr>
    </w:lvl>
    <w:lvl w:ilvl="6" w:tplc="041B000F" w:tentative="1">
      <w:start w:val="1"/>
      <w:numFmt w:val="decimal"/>
      <w:lvlText w:val="%7."/>
      <w:lvlJc w:val="left"/>
      <w:pPr>
        <w:ind w:left="5085" w:hanging="360"/>
      </w:pPr>
      <w:rPr>
        <w:rFonts w:cs="Times New Roman"/>
      </w:rPr>
    </w:lvl>
    <w:lvl w:ilvl="7" w:tplc="041B0019" w:tentative="1">
      <w:start w:val="1"/>
      <w:numFmt w:val="lowerLetter"/>
      <w:lvlText w:val="%8."/>
      <w:lvlJc w:val="left"/>
      <w:pPr>
        <w:ind w:left="5805" w:hanging="360"/>
      </w:pPr>
      <w:rPr>
        <w:rFonts w:cs="Times New Roman"/>
      </w:rPr>
    </w:lvl>
    <w:lvl w:ilvl="8" w:tplc="041B001B" w:tentative="1">
      <w:start w:val="1"/>
      <w:numFmt w:val="lowerRoman"/>
      <w:lvlText w:val="%9."/>
      <w:lvlJc w:val="right"/>
      <w:pPr>
        <w:ind w:left="6525" w:hanging="180"/>
      </w:pPr>
      <w:rPr>
        <w:rFonts w:cs="Times New Roman"/>
      </w:rPr>
    </w:lvl>
  </w:abstractNum>
  <w:abstractNum w:abstractNumId="72" w15:restartNumberingAfterBreak="0">
    <w:nsid w:val="152D175E"/>
    <w:multiLevelType w:val="hybridMultilevel"/>
    <w:tmpl w:val="71BCC576"/>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3" w15:restartNumberingAfterBreak="0">
    <w:nsid w:val="15535081"/>
    <w:multiLevelType w:val="hybridMultilevel"/>
    <w:tmpl w:val="7142838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4" w15:restartNumberingAfterBreak="0">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15:restartNumberingAfterBreak="0">
    <w:nsid w:val="15BA3377"/>
    <w:multiLevelType w:val="multilevel"/>
    <w:tmpl w:val="ED2E9078"/>
    <w:lvl w:ilvl="0">
      <w:start w:val="1"/>
      <w:numFmt w:val="decimal"/>
      <w:lvlText w:val="%1."/>
      <w:lvlJc w:val="left"/>
      <w:pPr>
        <w:ind w:left="720" w:hanging="360"/>
      </w:pPr>
      <w:rPr>
        <w:rFonts w:cs="Times New Roman"/>
      </w:rPr>
    </w:lvl>
    <w:lvl w:ilvl="1">
      <w:start w:val="3"/>
      <w:numFmt w:val="decimal"/>
      <w:isLgl/>
      <w:lvlText w:val="%1.%2"/>
      <w:lvlJc w:val="left"/>
      <w:pPr>
        <w:ind w:left="1200" w:hanging="840"/>
      </w:pPr>
      <w:rPr>
        <w:rFonts w:cs="Times New Roman" w:hint="default"/>
      </w:rPr>
    </w:lvl>
    <w:lvl w:ilvl="2">
      <w:start w:val="6"/>
      <w:numFmt w:val="decimal"/>
      <w:isLgl/>
      <w:lvlText w:val="%1.%2.%3"/>
      <w:lvlJc w:val="left"/>
      <w:pPr>
        <w:ind w:left="1200" w:hanging="840"/>
      </w:pPr>
      <w:rPr>
        <w:rFonts w:cs="Times New Roman" w:hint="default"/>
      </w:rPr>
    </w:lvl>
    <w:lvl w:ilvl="3">
      <w:start w:val="1"/>
      <w:numFmt w:val="decimal"/>
      <w:isLgl/>
      <w:lvlText w:val="%1.%2.%3.%4"/>
      <w:lvlJc w:val="left"/>
      <w:pPr>
        <w:ind w:left="1200" w:hanging="840"/>
      </w:pPr>
      <w:rPr>
        <w:rFonts w:cs="Times New Roman" w:hint="default"/>
      </w:rPr>
    </w:lvl>
    <w:lvl w:ilvl="4">
      <w:start w:val="3"/>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6" w15:restartNumberingAfterBreak="0">
    <w:nsid w:val="15C56E0D"/>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15DD6AD2"/>
    <w:multiLevelType w:val="hybridMultilevel"/>
    <w:tmpl w:val="7472CFA6"/>
    <w:lvl w:ilvl="0" w:tplc="041B0017">
      <w:start w:val="1"/>
      <w:numFmt w:val="lowerLetter"/>
      <w:lvlText w:val="%1)"/>
      <w:lvlJc w:val="left"/>
      <w:pPr>
        <w:ind w:left="1004" w:hanging="360"/>
      </w:pPr>
      <w:rPr>
        <w:rFonts w:cs="Times New Roman"/>
      </w:rPr>
    </w:lvl>
    <w:lvl w:ilvl="1" w:tplc="041B0019" w:tentative="1">
      <w:start w:val="1"/>
      <w:numFmt w:val="lowerLetter"/>
      <w:lvlText w:val="%2."/>
      <w:lvlJc w:val="left"/>
      <w:pPr>
        <w:ind w:left="1724" w:hanging="360"/>
      </w:pPr>
      <w:rPr>
        <w:rFonts w:cs="Times New Roman"/>
      </w:rPr>
    </w:lvl>
    <w:lvl w:ilvl="2" w:tplc="041B001B" w:tentative="1">
      <w:start w:val="1"/>
      <w:numFmt w:val="lowerRoman"/>
      <w:lvlText w:val="%3."/>
      <w:lvlJc w:val="right"/>
      <w:pPr>
        <w:ind w:left="2444" w:hanging="180"/>
      </w:pPr>
      <w:rPr>
        <w:rFonts w:cs="Times New Roman"/>
      </w:rPr>
    </w:lvl>
    <w:lvl w:ilvl="3" w:tplc="041B000F" w:tentative="1">
      <w:start w:val="1"/>
      <w:numFmt w:val="decimal"/>
      <w:lvlText w:val="%4."/>
      <w:lvlJc w:val="left"/>
      <w:pPr>
        <w:ind w:left="3164" w:hanging="360"/>
      </w:pPr>
      <w:rPr>
        <w:rFonts w:cs="Times New Roman"/>
      </w:rPr>
    </w:lvl>
    <w:lvl w:ilvl="4" w:tplc="041B0019" w:tentative="1">
      <w:start w:val="1"/>
      <w:numFmt w:val="lowerLetter"/>
      <w:lvlText w:val="%5."/>
      <w:lvlJc w:val="left"/>
      <w:pPr>
        <w:ind w:left="3884" w:hanging="360"/>
      </w:pPr>
      <w:rPr>
        <w:rFonts w:cs="Times New Roman"/>
      </w:rPr>
    </w:lvl>
    <w:lvl w:ilvl="5" w:tplc="041B001B" w:tentative="1">
      <w:start w:val="1"/>
      <w:numFmt w:val="lowerRoman"/>
      <w:lvlText w:val="%6."/>
      <w:lvlJc w:val="right"/>
      <w:pPr>
        <w:ind w:left="4604" w:hanging="180"/>
      </w:pPr>
      <w:rPr>
        <w:rFonts w:cs="Times New Roman"/>
      </w:rPr>
    </w:lvl>
    <w:lvl w:ilvl="6" w:tplc="041B000F" w:tentative="1">
      <w:start w:val="1"/>
      <w:numFmt w:val="decimal"/>
      <w:lvlText w:val="%7."/>
      <w:lvlJc w:val="left"/>
      <w:pPr>
        <w:ind w:left="5324" w:hanging="360"/>
      </w:pPr>
      <w:rPr>
        <w:rFonts w:cs="Times New Roman"/>
      </w:rPr>
    </w:lvl>
    <w:lvl w:ilvl="7" w:tplc="041B0019" w:tentative="1">
      <w:start w:val="1"/>
      <w:numFmt w:val="lowerLetter"/>
      <w:lvlText w:val="%8."/>
      <w:lvlJc w:val="left"/>
      <w:pPr>
        <w:ind w:left="6044" w:hanging="360"/>
      </w:pPr>
      <w:rPr>
        <w:rFonts w:cs="Times New Roman"/>
      </w:rPr>
    </w:lvl>
    <w:lvl w:ilvl="8" w:tplc="041B001B" w:tentative="1">
      <w:start w:val="1"/>
      <w:numFmt w:val="lowerRoman"/>
      <w:lvlText w:val="%9."/>
      <w:lvlJc w:val="right"/>
      <w:pPr>
        <w:ind w:left="6764" w:hanging="180"/>
      </w:pPr>
      <w:rPr>
        <w:rFonts w:cs="Times New Roman"/>
      </w:rPr>
    </w:lvl>
  </w:abstractNum>
  <w:abstractNum w:abstractNumId="78" w15:restartNumberingAfterBreak="0">
    <w:nsid w:val="161378FF"/>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79" w15:restartNumberingAfterBreak="0">
    <w:nsid w:val="16351831"/>
    <w:multiLevelType w:val="hybridMultilevel"/>
    <w:tmpl w:val="92D0A158"/>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15:restartNumberingAfterBreak="0">
    <w:nsid w:val="16C82E5C"/>
    <w:multiLevelType w:val="hybridMultilevel"/>
    <w:tmpl w:val="09348C30"/>
    <w:lvl w:ilvl="0" w:tplc="041B000F">
      <w:start w:val="1"/>
      <w:numFmt w:val="decimal"/>
      <w:lvlText w:val="%1."/>
      <w:lvlJc w:val="left"/>
      <w:pPr>
        <w:ind w:left="36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173A4B38"/>
    <w:multiLevelType w:val="hybridMultilevel"/>
    <w:tmpl w:val="10FA973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2" w15:restartNumberingAfterBreak="0">
    <w:nsid w:val="178B6AC0"/>
    <w:multiLevelType w:val="hybridMultilevel"/>
    <w:tmpl w:val="06F8D830"/>
    <w:lvl w:ilvl="0" w:tplc="041B0017">
      <w:start w:val="1"/>
      <w:numFmt w:val="lowerLetter"/>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3" w15:restartNumberingAfterBreak="0">
    <w:nsid w:val="17902648"/>
    <w:multiLevelType w:val="hybridMultilevel"/>
    <w:tmpl w:val="5D90C8DC"/>
    <w:lvl w:ilvl="0" w:tplc="041B0017">
      <w:start w:val="1"/>
      <w:numFmt w:val="lowerLetter"/>
      <w:lvlText w:val="%1)"/>
      <w:lvlJc w:val="left"/>
      <w:pPr>
        <w:ind w:left="786" w:hanging="360"/>
      </w:pPr>
      <w:rPr>
        <w:rFonts w:cs="Times New Roman" w:hint="default"/>
      </w:rPr>
    </w:lvl>
    <w:lvl w:ilvl="1" w:tplc="BA225964">
      <w:start w:val="1"/>
      <w:numFmt w:val="lowerLetter"/>
      <w:lvlText w:val="%2)"/>
      <w:lvlJc w:val="left"/>
      <w:pPr>
        <w:ind w:left="1506" w:hanging="360"/>
      </w:pPr>
      <w:rPr>
        <w:rFonts w:cs="Times New Roman" w:hint="default"/>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4" w15:restartNumberingAfterBreak="0">
    <w:nsid w:val="17AD0709"/>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85" w15:restartNumberingAfterBreak="0">
    <w:nsid w:val="17B81F16"/>
    <w:multiLevelType w:val="hybridMultilevel"/>
    <w:tmpl w:val="668EB02E"/>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6A76C514">
      <w:start w:val="1"/>
      <w:numFmt w:val="decimal"/>
      <w:lvlText w:val="%4."/>
      <w:lvlJc w:val="left"/>
      <w:pPr>
        <w:ind w:left="2880" w:hanging="360"/>
      </w:pPr>
      <w:rPr>
        <w:rFonts w:ascii="Times New Roman" w:eastAsia="Times New Roman" w:hAnsi="Times New Roman"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6" w15:restartNumberingAfterBreak="0">
    <w:nsid w:val="17DD1BA1"/>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7" w15:restartNumberingAfterBreak="0">
    <w:nsid w:val="18150795"/>
    <w:multiLevelType w:val="hybridMultilevel"/>
    <w:tmpl w:val="602868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8291051"/>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9" w15:restartNumberingAfterBreak="0">
    <w:nsid w:val="18331DD1"/>
    <w:multiLevelType w:val="hybridMultilevel"/>
    <w:tmpl w:val="065A1A8E"/>
    <w:lvl w:ilvl="0" w:tplc="C442AB8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18411B75"/>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1" w15:restartNumberingAfterBreak="0">
    <w:nsid w:val="18A47D04"/>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2" w15:restartNumberingAfterBreak="0">
    <w:nsid w:val="19EE7D80"/>
    <w:multiLevelType w:val="hybridMultilevel"/>
    <w:tmpl w:val="2CC05094"/>
    <w:lvl w:ilvl="0" w:tplc="9E0CA4B0">
      <w:start w:val="1"/>
      <w:numFmt w:val="decimal"/>
      <w:lvlText w:val="%1."/>
      <w:lvlJc w:val="left"/>
      <w:pPr>
        <w:ind w:left="4897"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3" w15:restartNumberingAfterBreak="0">
    <w:nsid w:val="1A114544"/>
    <w:multiLevelType w:val="hybridMultilevel"/>
    <w:tmpl w:val="1EB8F6BC"/>
    <w:lvl w:ilvl="0" w:tplc="041B0017">
      <w:start w:val="1"/>
      <w:numFmt w:val="lowerLetter"/>
      <w:lvlText w:val="%1)"/>
      <w:lvlJc w:val="left"/>
      <w:pPr>
        <w:ind w:left="405" w:hanging="360"/>
      </w:pPr>
      <w:rPr>
        <w:rFonts w:cs="Times New Roman"/>
        <w:b w:val="0"/>
      </w:rPr>
    </w:lvl>
    <w:lvl w:ilvl="1" w:tplc="041B0003" w:tentative="1">
      <w:start w:val="1"/>
      <w:numFmt w:val="bullet"/>
      <w:lvlText w:val="o"/>
      <w:lvlJc w:val="left"/>
      <w:pPr>
        <w:ind w:left="1125" w:hanging="360"/>
      </w:pPr>
      <w:rPr>
        <w:rFonts w:ascii="Courier New" w:hAnsi="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94" w15:restartNumberingAfterBreak="0">
    <w:nsid w:val="1A5B5AD1"/>
    <w:multiLevelType w:val="hybridMultilevel"/>
    <w:tmpl w:val="95C66918"/>
    <w:lvl w:ilvl="0" w:tplc="041B0017">
      <w:start w:val="1"/>
      <w:numFmt w:val="lowerLetter"/>
      <w:lvlText w:val="%1)"/>
      <w:lvlJc w:val="left"/>
      <w:pPr>
        <w:ind w:left="1866" w:hanging="360"/>
      </w:pPr>
      <w:rPr>
        <w:rFonts w:cs="Times New Roman"/>
      </w:rPr>
    </w:lvl>
    <w:lvl w:ilvl="1" w:tplc="041B0019" w:tentative="1">
      <w:start w:val="1"/>
      <w:numFmt w:val="lowerLetter"/>
      <w:lvlText w:val="%2."/>
      <w:lvlJc w:val="left"/>
      <w:pPr>
        <w:ind w:left="2586" w:hanging="360"/>
      </w:pPr>
      <w:rPr>
        <w:rFonts w:cs="Times New Roman"/>
      </w:rPr>
    </w:lvl>
    <w:lvl w:ilvl="2" w:tplc="041B001B" w:tentative="1">
      <w:start w:val="1"/>
      <w:numFmt w:val="lowerRoman"/>
      <w:lvlText w:val="%3."/>
      <w:lvlJc w:val="right"/>
      <w:pPr>
        <w:ind w:left="3306" w:hanging="180"/>
      </w:pPr>
      <w:rPr>
        <w:rFonts w:cs="Times New Roman"/>
      </w:rPr>
    </w:lvl>
    <w:lvl w:ilvl="3" w:tplc="041B000F" w:tentative="1">
      <w:start w:val="1"/>
      <w:numFmt w:val="decimal"/>
      <w:lvlText w:val="%4."/>
      <w:lvlJc w:val="left"/>
      <w:pPr>
        <w:ind w:left="4026" w:hanging="360"/>
      </w:pPr>
      <w:rPr>
        <w:rFonts w:cs="Times New Roman"/>
      </w:rPr>
    </w:lvl>
    <w:lvl w:ilvl="4" w:tplc="041B0019" w:tentative="1">
      <w:start w:val="1"/>
      <w:numFmt w:val="lowerLetter"/>
      <w:lvlText w:val="%5."/>
      <w:lvlJc w:val="left"/>
      <w:pPr>
        <w:ind w:left="4746" w:hanging="360"/>
      </w:pPr>
      <w:rPr>
        <w:rFonts w:cs="Times New Roman"/>
      </w:rPr>
    </w:lvl>
    <w:lvl w:ilvl="5" w:tplc="041B001B" w:tentative="1">
      <w:start w:val="1"/>
      <w:numFmt w:val="lowerRoman"/>
      <w:lvlText w:val="%6."/>
      <w:lvlJc w:val="right"/>
      <w:pPr>
        <w:ind w:left="5466" w:hanging="180"/>
      </w:pPr>
      <w:rPr>
        <w:rFonts w:cs="Times New Roman"/>
      </w:rPr>
    </w:lvl>
    <w:lvl w:ilvl="6" w:tplc="041B000F" w:tentative="1">
      <w:start w:val="1"/>
      <w:numFmt w:val="decimal"/>
      <w:lvlText w:val="%7."/>
      <w:lvlJc w:val="left"/>
      <w:pPr>
        <w:ind w:left="6186" w:hanging="360"/>
      </w:pPr>
      <w:rPr>
        <w:rFonts w:cs="Times New Roman"/>
      </w:rPr>
    </w:lvl>
    <w:lvl w:ilvl="7" w:tplc="041B0019" w:tentative="1">
      <w:start w:val="1"/>
      <w:numFmt w:val="lowerLetter"/>
      <w:lvlText w:val="%8."/>
      <w:lvlJc w:val="left"/>
      <w:pPr>
        <w:ind w:left="6906" w:hanging="360"/>
      </w:pPr>
      <w:rPr>
        <w:rFonts w:cs="Times New Roman"/>
      </w:rPr>
    </w:lvl>
    <w:lvl w:ilvl="8" w:tplc="041B001B" w:tentative="1">
      <w:start w:val="1"/>
      <w:numFmt w:val="lowerRoman"/>
      <w:lvlText w:val="%9."/>
      <w:lvlJc w:val="right"/>
      <w:pPr>
        <w:ind w:left="7626" w:hanging="180"/>
      </w:pPr>
      <w:rPr>
        <w:rFonts w:cs="Times New Roman"/>
      </w:rPr>
    </w:lvl>
  </w:abstractNum>
  <w:abstractNum w:abstractNumId="95" w15:restartNumberingAfterBreak="0">
    <w:nsid w:val="1A6427D4"/>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6" w15:restartNumberingAfterBreak="0">
    <w:nsid w:val="1A7C38AC"/>
    <w:multiLevelType w:val="hybridMultilevel"/>
    <w:tmpl w:val="B2E0CD2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7" w15:restartNumberingAfterBreak="0">
    <w:nsid w:val="1ACD7251"/>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8" w15:restartNumberingAfterBreak="0">
    <w:nsid w:val="1AE036AB"/>
    <w:multiLevelType w:val="hybridMultilevel"/>
    <w:tmpl w:val="EC341F8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9" w15:restartNumberingAfterBreak="0">
    <w:nsid w:val="1B2640A0"/>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00"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15:restartNumberingAfterBreak="0">
    <w:nsid w:val="1C23203B"/>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02" w15:restartNumberingAfterBreak="0">
    <w:nsid w:val="1CD725C6"/>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3" w15:restartNumberingAfterBreak="0">
    <w:nsid w:val="1D0A4F90"/>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04" w15:restartNumberingAfterBreak="0">
    <w:nsid w:val="1D7372DC"/>
    <w:multiLevelType w:val="hybridMultilevel"/>
    <w:tmpl w:val="692667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471C4AFE">
      <w:start w:val="1"/>
      <w:numFmt w:val="lowerLetter"/>
      <w:lvlText w:val="%4)"/>
      <w:lvlJc w:val="left"/>
      <w:pPr>
        <w:ind w:left="2880" w:hanging="360"/>
      </w:pPr>
      <w:rPr>
        <w:rFonts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5" w15:restartNumberingAfterBreak="0">
    <w:nsid w:val="1D8076E0"/>
    <w:multiLevelType w:val="hybridMultilevel"/>
    <w:tmpl w:val="5D90C8DC"/>
    <w:lvl w:ilvl="0" w:tplc="041B0017">
      <w:start w:val="1"/>
      <w:numFmt w:val="lowerLetter"/>
      <w:lvlText w:val="%1)"/>
      <w:lvlJc w:val="left"/>
      <w:pPr>
        <w:ind w:left="786" w:hanging="360"/>
      </w:pPr>
      <w:rPr>
        <w:rFonts w:cs="Times New Roman" w:hint="default"/>
      </w:rPr>
    </w:lvl>
    <w:lvl w:ilvl="1" w:tplc="BA225964">
      <w:start w:val="1"/>
      <w:numFmt w:val="lowerLetter"/>
      <w:lvlText w:val="%2)"/>
      <w:lvlJc w:val="left"/>
      <w:pPr>
        <w:ind w:left="1506" w:hanging="360"/>
      </w:pPr>
      <w:rPr>
        <w:rFonts w:cs="Times New Roman" w:hint="default"/>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6" w15:restartNumberingAfterBreak="0">
    <w:nsid w:val="1D9D36E9"/>
    <w:multiLevelType w:val="hybridMultilevel"/>
    <w:tmpl w:val="B48CF416"/>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7" w15:restartNumberingAfterBreak="0">
    <w:nsid w:val="1DBA2439"/>
    <w:multiLevelType w:val="hybridMultilevel"/>
    <w:tmpl w:val="49FCDA86"/>
    <w:lvl w:ilvl="0" w:tplc="6E949980">
      <w:start w:val="1"/>
      <w:numFmt w:val="decimal"/>
      <w:lvlText w:val="%1."/>
      <w:lvlJc w:val="left"/>
      <w:pPr>
        <w:ind w:left="720" w:hanging="360"/>
      </w:pPr>
      <w:rPr>
        <w:rFonts w:ascii="Calibri" w:hAnsi="Calibri" w:cs="Times New Roman" w:hint="default"/>
        <w:color w:val="1F497D"/>
        <w:sz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8" w15:restartNumberingAfterBreak="0">
    <w:nsid w:val="1DD22B00"/>
    <w:multiLevelType w:val="hybridMultilevel"/>
    <w:tmpl w:val="2F16BAB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9" w15:restartNumberingAfterBreak="0">
    <w:nsid w:val="1DFD202D"/>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0" w15:restartNumberingAfterBreak="0">
    <w:nsid w:val="1E2110B2"/>
    <w:multiLevelType w:val="hybridMultilevel"/>
    <w:tmpl w:val="2F16BAB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1" w15:restartNumberingAfterBreak="0">
    <w:nsid w:val="1E3220F8"/>
    <w:multiLevelType w:val="hybridMultilevel"/>
    <w:tmpl w:val="7142838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2" w15:restartNumberingAfterBreak="0">
    <w:nsid w:val="1E8763A6"/>
    <w:multiLevelType w:val="hybridMultilevel"/>
    <w:tmpl w:val="83B887C4"/>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3" w15:restartNumberingAfterBreak="0">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15:restartNumberingAfterBreak="0">
    <w:nsid w:val="1EE14807"/>
    <w:multiLevelType w:val="hybridMultilevel"/>
    <w:tmpl w:val="FDA65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5" w15:restartNumberingAfterBreak="0">
    <w:nsid w:val="1F1A5BDA"/>
    <w:multiLevelType w:val="hybridMultilevel"/>
    <w:tmpl w:val="2AFA15F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16" w15:restartNumberingAfterBreak="0">
    <w:nsid w:val="1F3028F3"/>
    <w:multiLevelType w:val="hybridMultilevel"/>
    <w:tmpl w:val="D9B69706"/>
    <w:lvl w:ilvl="0" w:tplc="530C6558">
      <w:start w:val="1"/>
      <w:numFmt w:val="decimal"/>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7" w15:restartNumberingAfterBreak="0">
    <w:nsid w:val="1F6340AE"/>
    <w:multiLevelType w:val="hybridMultilevel"/>
    <w:tmpl w:val="14FC5D8E"/>
    <w:lvl w:ilvl="0" w:tplc="041B0017">
      <w:start w:val="1"/>
      <w:numFmt w:val="lowerLetter"/>
      <w:lvlText w:val="%1)"/>
      <w:lvlJc w:val="left"/>
      <w:pPr>
        <w:ind w:left="1080" w:hanging="360"/>
      </w:pPr>
      <w:rPr>
        <w:rFonts w:cs="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8" w15:restartNumberingAfterBreak="0">
    <w:nsid w:val="1F6B73A5"/>
    <w:multiLevelType w:val="hybridMultilevel"/>
    <w:tmpl w:val="25FA4CC0"/>
    <w:lvl w:ilvl="0" w:tplc="041B000F">
      <w:start w:val="1"/>
      <w:numFmt w:val="decimal"/>
      <w:lvlText w:val="%1."/>
      <w:lvlJc w:val="left"/>
      <w:pPr>
        <w:ind w:left="720" w:hanging="360"/>
      </w:pPr>
      <w:rPr>
        <w:rFonts w:cs="Times New Roman"/>
      </w:rPr>
    </w:lvl>
    <w:lvl w:ilvl="1" w:tplc="BE56894C">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9" w15:restartNumberingAfterBreak="0">
    <w:nsid w:val="1F9C53E5"/>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20" w15:restartNumberingAfterBreak="0">
    <w:nsid w:val="1FC3351E"/>
    <w:multiLevelType w:val="hybridMultilevel"/>
    <w:tmpl w:val="6DB40E42"/>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1"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20202FB2"/>
    <w:multiLevelType w:val="hybridMultilevel"/>
    <w:tmpl w:val="C428D43A"/>
    <w:lvl w:ilvl="0" w:tplc="4B6CCEA2">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23" w15:restartNumberingAfterBreak="0">
    <w:nsid w:val="20731C1D"/>
    <w:multiLevelType w:val="hybridMultilevel"/>
    <w:tmpl w:val="2332A33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4" w15:restartNumberingAfterBreak="0">
    <w:nsid w:val="20952315"/>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5" w15:restartNumberingAfterBreak="0">
    <w:nsid w:val="21591DE6"/>
    <w:multiLevelType w:val="hybridMultilevel"/>
    <w:tmpl w:val="2F16BAB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6" w15:restartNumberingAfterBreak="0">
    <w:nsid w:val="21951A2F"/>
    <w:multiLevelType w:val="hybridMultilevel"/>
    <w:tmpl w:val="3B00CB80"/>
    <w:lvl w:ilvl="0" w:tplc="1E863E60">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27" w15:restartNumberingAfterBreak="0">
    <w:nsid w:val="21F85A9F"/>
    <w:multiLevelType w:val="hybridMultilevel"/>
    <w:tmpl w:val="59E05C60"/>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28" w15:restartNumberingAfterBreak="0">
    <w:nsid w:val="22F9611F"/>
    <w:multiLevelType w:val="hybridMultilevel"/>
    <w:tmpl w:val="29DA1D7E"/>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9" w15:restartNumberingAfterBreak="0">
    <w:nsid w:val="241C0E11"/>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0" w15:restartNumberingAfterBreak="0">
    <w:nsid w:val="24545A80"/>
    <w:multiLevelType w:val="hybridMultilevel"/>
    <w:tmpl w:val="060C6F9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1" w15:restartNumberingAfterBreak="0">
    <w:nsid w:val="245B6BC9"/>
    <w:multiLevelType w:val="hybridMultilevel"/>
    <w:tmpl w:val="1EB8F6BC"/>
    <w:lvl w:ilvl="0" w:tplc="041B0017">
      <w:start w:val="1"/>
      <w:numFmt w:val="lowerLetter"/>
      <w:lvlText w:val="%1)"/>
      <w:lvlJc w:val="left"/>
      <w:pPr>
        <w:ind w:left="405" w:hanging="360"/>
      </w:pPr>
      <w:rPr>
        <w:rFonts w:cs="Times New Roman"/>
        <w:b w:val="0"/>
      </w:rPr>
    </w:lvl>
    <w:lvl w:ilvl="1" w:tplc="041B0003" w:tentative="1">
      <w:start w:val="1"/>
      <w:numFmt w:val="bullet"/>
      <w:lvlText w:val="o"/>
      <w:lvlJc w:val="left"/>
      <w:pPr>
        <w:ind w:left="1125" w:hanging="360"/>
      </w:pPr>
      <w:rPr>
        <w:rFonts w:ascii="Courier New" w:hAnsi="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132" w15:restartNumberingAfterBreak="0">
    <w:nsid w:val="24FD2C53"/>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33" w15:restartNumberingAfterBreak="0">
    <w:nsid w:val="259B5C24"/>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4" w15:restartNumberingAfterBreak="0">
    <w:nsid w:val="261C2C25"/>
    <w:multiLevelType w:val="hybridMultilevel"/>
    <w:tmpl w:val="C8BC8FC6"/>
    <w:lvl w:ilvl="0" w:tplc="041B000F">
      <w:start w:val="1"/>
      <w:numFmt w:val="decimal"/>
      <w:lvlText w:val="%1."/>
      <w:lvlJc w:val="left"/>
      <w:pPr>
        <w:ind w:left="644" w:hanging="360"/>
      </w:pPr>
      <w:rPr>
        <w:rFonts w:cs="Times New Roman" w:hint="default"/>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15:restartNumberingAfterBreak="0">
    <w:nsid w:val="265C3E91"/>
    <w:multiLevelType w:val="hybridMultilevel"/>
    <w:tmpl w:val="D4EE46C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6" w15:restartNumberingAfterBreak="0">
    <w:nsid w:val="267511DF"/>
    <w:multiLevelType w:val="hybridMultilevel"/>
    <w:tmpl w:val="B36A69A2"/>
    <w:lvl w:ilvl="0" w:tplc="041B000F">
      <w:start w:val="1"/>
      <w:numFmt w:val="decimal"/>
      <w:lvlText w:val="%1."/>
      <w:lvlJc w:val="left"/>
      <w:pPr>
        <w:ind w:left="36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7" w15:restartNumberingAfterBreak="0">
    <w:nsid w:val="269C79D7"/>
    <w:multiLevelType w:val="hybridMultilevel"/>
    <w:tmpl w:val="F9D27440"/>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38" w15:restartNumberingAfterBreak="0">
    <w:nsid w:val="26A65FB4"/>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39" w15:restartNumberingAfterBreak="0">
    <w:nsid w:val="26B64A17"/>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140" w15:restartNumberingAfterBreak="0">
    <w:nsid w:val="26CD3F93"/>
    <w:multiLevelType w:val="hybridMultilevel"/>
    <w:tmpl w:val="CED2E650"/>
    <w:lvl w:ilvl="0" w:tplc="4664F600">
      <w:start w:val="1"/>
      <w:numFmt w:val="decimal"/>
      <w:lvlText w:val="%1."/>
      <w:lvlJc w:val="left"/>
      <w:pPr>
        <w:ind w:left="720" w:hanging="360"/>
      </w:pPr>
      <w:rPr>
        <w:rFonts w:cs="Times New Roman" w:hint="default"/>
        <w:b w:val="0"/>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15:restartNumberingAfterBreak="0">
    <w:nsid w:val="272C787D"/>
    <w:multiLevelType w:val="hybridMultilevel"/>
    <w:tmpl w:val="1EC82A28"/>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2" w15:restartNumberingAfterBreak="0">
    <w:nsid w:val="274252F5"/>
    <w:multiLevelType w:val="hybridMultilevel"/>
    <w:tmpl w:val="7EB8F1CE"/>
    <w:lvl w:ilvl="0" w:tplc="041B0017">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2869" w:hanging="360"/>
      </w:pPr>
      <w:rPr>
        <w:rFonts w:cs="Times New Roman"/>
      </w:rPr>
    </w:lvl>
    <w:lvl w:ilvl="2" w:tplc="041B001B" w:tentative="1">
      <w:start w:val="1"/>
      <w:numFmt w:val="lowerRoman"/>
      <w:lvlText w:val="%3."/>
      <w:lvlJc w:val="right"/>
      <w:pPr>
        <w:ind w:left="3589" w:hanging="180"/>
      </w:pPr>
      <w:rPr>
        <w:rFonts w:cs="Times New Roman"/>
      </w:rPr>
    </w:lvl>
    <w:lvl w:ilvl="3" w:tplc="041B000F" w:tentative="1">
      <w:start w:val="1"/>
      <w:numFmt w:val="decimal"/>
      <w:lvlText w:val="%4."/>
      <w:lvlJc w:val="left"/>
      <w:pPr>
        <w:ind w:left="4309" w:hanging="360"/>
      </w:pPr>
      <w:rPr>
        <w:rFonts w:cs="Times New Roman"/>
      </w:rPr>
    </w:lvl>
    <w:lvl w:ilvl="4" w:tplc="041B0019" w:tentative="1">
      <w:start w:val="1"/>
      <w:numFmt w:val="lowerLetter"/>
      <w:lvlText w:val="%5."/>
      <w:lvlJc w:val="left"/>
      <w:pPr>
        <w:ind w:left="5029" w:hanging="360"/>
      </w:pPr>
      <w:rPr>
        <w:rFonts w:cs="Times New Roman"/>
      </w:rPr>
    </w:lvl>
    <w:lvl w:ilvl="5" w:tplc="041B001B" w:tentative="1">
      <w:start w:val="1"/>
      <w:numFmt w:val="lowerRoman"/>
      <w:lvlText w:val="%6."/>
      <w:lvlJc w:val="right"/>
      <w:pPr>
        <w:ind w:left="5749" w:hanging="180"/>
      </w:pPr>
      <w:rPr>
        <w:rFonts w:cs="Times New Roman"/>
      </w:rPr>
    </w:lvl>
    <w:lvl w:ilvl="6" w:tplc="041B000F" w:tentative="1">
      <w:start w:val="1"/>
      <w:numFmt w:val="decimal"/>
      <w:lvlText w:val="%7."/>
      <w:lvlJc w:val="left"/>
      <w:pPr>
        <w:ind w:left="6469" w:hanging="360"/>
      </w:pPr>
      <w:rPr>
        <w:rFonts w:cs="Times New Roman"/>
      </w:rPr>
    </w:lvl>
    <w:lvl w:ilvl="7" w:tplc="041B0019" w:tentative="1">
      <w:start w:val="1"/>
      <w:numFmt w:val="lowerLetter"/>
      <w:lvlText w:val="%8."/>
      <w:lvlJc w:val="left"/>
      <w:pPr>
        <w:ind w:left="7189" w:hanging="360"/>
      </w:pPr>
      <w:rPr>
        <w:rFonts w:cs="Times New Roman"/>
      </w:rPr>
    </w:lvl>
    <w:lvl w:ilvl="8" w:tplc="041B001B" w:tentative="1">
      <w:start w:val="1"/>
      <w:numFmt w:val="lowerRoman"/>
      <w:lvlText w:val="%9."/>
      <w:lvlJc w:val="right"/>
      <w:pPr>
        <w:ind w:left="7909" w:hanging="180"/>
      </w:pPr>
      <w:rPr>
        <w:rFonts w:cs="Times New Roman"/>
      </w:rPr>
    </w:lvl>
  </w:abstractNum>
  <w:abstractNum w:abstractNumId="143" w15:restartNumberingAfterBreak="0">
    <w:nsid w:val="276635A4"/>
    <w:multiLevelType w:val="hybridMultilevel"/>
    <w:tmpl w:val="190A03D4"/>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443E4DF2">
      <w:start w:val="1"/>
      <w:numFmt w:val="lowerLetter"/>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15:restartNumberingAfterBreak="0">
    <w:nsid w:val="27CF63F2"/>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45" w15:restartNumberingAfterBreak="0">
    <w:nsid w:val="28185B00"/>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6" w15:restartNumberingAfterBreak="0">
    <w:nsid w:val="284777F3"/>
    <w:multiLevelType w:val="hybridMultilevel"/>
    <w:tmpl w:val="D4404B7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443E4DF2">
      <w:start w:val="1"/>
      <w:numFmt w:val="lowerLetter"/>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7" w15:restartNumberingAfterBreak="0">
    <w:nsid w:val="28A20E88"/>
    <w:multiLevelType w:val="hybridMultilevel"/>
    <w:tmpl w:val="48A436CE"/>
    <w:lvl w:ilvl="0" w:tplc="041B0011">
      <w:start w:val="1"/>
      <w:numFmt w:val="decimal"/>
      <w:lvlText w:val="%1)"/>
      <w:lvlJc w:val="left"/>
      <w:pPr>
        <w:ind w:left="2280" w:hanging="360"/>
      </w:pPr>
      <w:rPr>
        <w:rFonts w:cs="Times New Roman"/>
      </w:rPr>
    </w:lvl>
    <w:lvl w:ilvl="1" w:tplc="041B0019" w:tentative="1">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148" w15:restartNumberingAfterBreak="0">
    <w:nsid w:val="28F32388"/>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149" w15:restartNumberingAfterBreak="0">
    <w:nsid w:val="28FB4FB7"/>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0" w15:restartNumberingAfterBreak="0">
    <w:nsid w:val="296A0382"/>
    <w:multiLevelType w:val="hybridMultilevel"/>
    <w:tmpl w:val="96BAD5EE"/>
    <w:lvl w:ilvl="0" w:tplc="041B0017">
      <w:start w:val="1"/>
      <w:numFmt w:val="lowerLetter"/>
      <w:lvlText w:val="%1)"/>
      <w:lvlJc w:val="left"/>
      <w:pPr>
        <w:ind w:left="1429" w:hanging="360"/>
      </w:pPr>
      <w:rPr>
        <w:rFonts w:cs="Times New Roman" w:hint="default"/>
      </w:rPr>
    </w:lvl>
    <w:lvl w:ilvl="1" w:tplc="041B0003" w:tentative="1">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51" w15:restartNumberingAfterBreak="0">
    <w:nsid w:val="297073E5"/>
    <w:multiLevelType w:val="hybridMultilevel"/>
    <w:tmpl w:val="F4D428E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2" w15:restartNumberingAfterBreak="0">
    <w:nsid w:val="29712080"/>
    <w:multiLevelType w:val="hybridMultilevel"/>
    <w:tmpl w:val="CA4A24BA"/>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9A67377"/>
    <w:multiLevelType w:val="hybridMultilevel"/>
    <w:tmpl w:val="F74CE76E"/>
    <w:lvl w:ilvl="0" w:tplc="EFE01202">
      <w:start w:val="1"/>
      <w:numFmt w:val="lowerLetter"/>
      <w:lvlText w:val="%1)"/>
      <w:lvlJc w:val="left"/>
      <w:pPr>
        <w:ind w:left="1770" w:hanging="360"/>
      </w:pPr>
      <w:rPr>
        <w:rFonts w:ascii="Times New Roman" w:eastAsia="Times New Roman" w:hAnsi="Times New Roman" w:cs="Times New Roman"/>
      </w:rPr>
    </w:lvl>
    <w:lvl w:ilvl="1" w:tplc="041B0003" w:tentative="1">
      <w:start w:val="1"/>
      <w:numFmt w:val="bullet"/>
      <w:lvlText w:val="o"/>
      <w:lvlJc w:val="left"/>
      <w:pPr>
        <w:ind w:left="2490" w:hanging="360"/>
      </w:pPr>
      <w:rPr>
        <w:rFonts w:ascii="Courier New" w:hAnsi="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154" w15:restartNumberingAfterBreak="0">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155" w15:restartNumberingAfterBreak="0">
    <w:nsid w:val="2A0C4F78"/>
    <w:multiLevelType w:val="multilevel"/>
    <w:tmpl w:val="05DABED2"/>
    <w:lvl w:ilvl="0">
      <w:start w:val="3"/>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6" w15:restartNumberingAfterBreak="0">
    <w:nsid w:val="2A5A05EC"/>
    <w:multiLevelType w:val="hybridMultilevel"/>
    <w:tmpl w:val="8F3C63B4"/>
    <w:lvl w:ilvl="0" w:tplc="041B001B">
      <w:start w:val="1"/>
      <w:numFmt w:val="lowerRoman"/>
      <w:lvlText w:val="%1."/>
      <w:lvlJc w:val="right"/>
      <w:pPr>
        <w:ind w:left="1713" w:hanging="360"/>
      </w:pPr>
      <w:rPr>
        <w:rFonts w:cs="Times New Roman"/>
        <w:b w:val="0"/>
        <w:i w:val="0"/>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157" w15:restartNumberingAfterBreak="0">
    <w:nsid w:val="2A80282D"/>
    <w:multiLevelType w:val="hybridMultilevel"/>
    <w:tmpl w:val="FCC0F10C"/>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8" w15:restartNumberingAfterBreak="0">
    <w:nsid w:val="2AA1110B"/>
    <w:multiLevelType w:val="hybridMultilevel"/>
    <w:tmpl w:val="19042596"/>
    <w:lvl w:ilvl="0" w:tplc="4664F600">
      <w:start w:val="1"/>
      <w:numFmt w:val="decimal"/>
      <w:lvlText w:val="%1."/>
      <w:lvlJc w:val="left"/>
      <w:pPr>
        <w:ind w:left="720" w:hanging="360"/>
      </w:pPr>
      <w:rPr>
        <w:rFonts w:cs="Times New Roman" w:hint="default"/>
        <w:b w:val="0"/>
        <w:i w:val="0"/>
      </w:rPr>
    </w:lvl>
    <w:lvl w:ilvl="1" w:tplc="041B0017">
      <w:start w:val="1"/>
      <w:numFmt w:val="lowerLetter"/>
      <w:lvlText w:val="%2)"/>
      <w:lvlJc w:val="left"/>
      <w:pPr>
        <w:ind w:left="1440" w:hanging="360"/>
      </w:pPr>
      <w:rPr>
        <w:rFonts w:cs="Times New Roman"/>
        <w:b w:val="0"/>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9" w15:restartNumberingAfterBreak="0">
    <w:nsid w:val="2AD02197"/>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60" w15:restartNumberingAfterBreak="0">
    <w:nsid w:val="2C463B1D"/>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1" w15:restartNumberingAfterBreak="0">
    <w:nsid w:val="2C492C30"/>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162" w15:restartNumberingAfterBreak="0">
    <w:nsid w:val="2C752FD1"/>
    <w:multiLevelType w:val="hybridMultilevel"/>
    <w:tmpl w:val="12D82C3C"/>
    <w:lvl w:ilvl="0" w:tplc="112C3448">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63" w15:restartNumberingAfterBreak="0">
    <w:nsid w:val="2D7E66A4"/>
    <w:multiLevelType w:val="hybridMultilevel"/>
    <w:tmpl w:val="C0389C2A"/>
    <w:lvl w:ilvl="0" w:tplc="041B0017">
      <w:start w:val="1"/>
      <w:numFmt w:val="lowerLetter"/>
      <w:lvlText w:val="%1)"/>
      <w:lvlJc w:val="left"/>
      <w:pPr>
        <w:tabs>
          <w:tab w:val="num" w:pos="720"/>
        </w:tabs>
        <w:ind w:left="720" w:hanging="360"/>
      </w:pPr>
      <w:rPr>
        <w:rFonts w:cs="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2D7F0E91"/>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65" w15:restartNumberingAfterBreak="0">
    <w:nsid w:val="2D9F60D8"/>
    <w:multiLevelType w:val="hybridMultilevel"/>
    <w:tmpl w:val="F7180228"/>
    <w:lvl w:ilvl="0" w:tplc="041B000F">
      <w:start w:val="1"/>
      <w:numFmt w:val="decimal"/>
      <w:lvlText w:val="%1."/>
      <w:lvlJc w:val="left"/>
      <w:pPr>
        <w:ind w:left="1211"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166" w15:restartNumberingAfterBreak="0">
    <w:nsid w:val="2E2571A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7" w15:restartNumberingAfterBreak="0">
    <w:nsid w:val="2E6058C3"/>
    <w:multiLevelType w:val="hybridMultilevel"/>
    <w:tmpl w:val="F1F262F8"/>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443E4DF2">
      <w:start w:val="1"/>
      <w:numFmt w:val="lowerLetter"/>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8" w15:restartNumberingAfterBreak="0">
    <w:nsid w:val="2EB75093"/>
    <w:multiLevelType w:val="hybridMultilevel"/>
    <w:tmpl w:val="9AE83C9E"/>
    <w:lvl w:ilvl="0" w:tplc="E732EA54">
      <w:start w:val="1"/>
      <w:numFmt w:val="decimal"/>
      <w:lvlText w:val="%1."/>
      <w:lvlJc w:val="left"/>
      <w:pPr>
        <w:ind w:left="3240" w:hanging="360"/>
      </w:pPr>
      <w:rPr>
        <w:rFonts w:cs="Times New Roman"/>
        <w:i w:val="0"/>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15:restartNumberingAfterBreak="0">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0" w15:restartNumberingAfterBreak="0">
    <w:nsid w:val="2F1C7056"/>
    <w:multiLevelType w:val="hybridMultilevel"/>
    <w:tmpl w:val="510CA8B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1" w15:restartNumberingAfterBreak="0">
    <w:nsid w:val="302A069D"/>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2" w15:restartNumberingAfterBreak="0">
    <w:nsid w:val="310D6CA9"/>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3" w15:restartNumberingAfterBreak="0">
    <w:nsid w:val="329B2B79"/>
    <w:multiLevelType w:val="hybridMultilevel"/>
    <w:tmpl w:val="F82AF99A"/>
    <w:lvl w:ilvl="0" w:tplc="041B0017">
      <w:start w:val="1"/>
      <w:numFmt w:val="lowerLetter"/>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74" w15:restartNumberingAfterBreak="0">
    <w:nsid w:val="32A23975"/>
    <w:multiLevelType w:val="hybridMultilevel"/>
    <w:tmpl w:val="510CA8B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5" w15:restartNumberingAfterBreak="0">
    <w:nsid w:val="32CF7320"/>
    <w:multiLevelType w:val="hybridMultilevel"/>
    <w:tmpl w:val="521A182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6" w15:restartNumberingAfterBreak="0">
    <w:nsid w:val="32F80BBC"/>
    <w:multiLevelType w:val="hybridMultilevel"/>
    <w:tmpl w:val="7ACA000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7" w15:restartNumberingAfterBreak="0">
    <w:nsid w:val="33590BF5"/>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78" w15:restartNumberingAfterBreak="0">
    <w:nsid w:val="3376643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9" w15:restartNumberingAfterBreak="0">
    <w:nsid w:val="33963F0D"/>
    <w:multiLevelType w:val="hybridMultilevel"/>
    <w:tmpl w:val="7142838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0" w15:restartNumberingAfterBreak="0">
    <w:nsid w:val="33B56915"/>
    <w:multiLevelType w:val="hybridMultilevel"/>
    <w:tmpl w:val="D70C7F44"/>
    <w:lvl w:ilvl="0" w:tplc="041B0017">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181" w15:restartNumberingAfterBreak="0">
    <w:nsid w:val="33DA7670"/>
    <w:multiLevelType w:val="hybridMultilevel"/>
    <w:tmpl w:val="07CA2E0E"/>
    <w:lvl w:ilvl="0" w:tplc="041B0017">
      <w:start w:val="1"/>
      <w:numFmt w:val="lowerLetter"/>
      <w:lvlText w:val="%1)"/>
      <w:lvlJc w:val="left"/>
      <w:pPr>
        <w:ind w:left="3552" w:hanging="360"/>
      </w:pPr>
      <w:rPr>
        <w:rFonts w:cs="Times New Roman" w:hint="default"/>
      </w:rPr>
    </w:lvl>
    <w:lvl w:ilvl="1" w:tplc="041B0003" w:tentative="1">
      <w:start w:val="1"/>
      <w:numFmt w:val="bullet"/>
      <w:lvlText w:val="o"/>
      <w:lvlJc w:val="left"/>
      <w:pPr>
        <w:ind w:left="4272" w:hanging="360"/>
      </w:pPr>
      <w:rPr>
        <w:rFonts w:ascii="Courier New" w:hAnsi="Courier New" w:hint="default"/>
      </w:rPr>
    </w:lvl>
    <w:lvl w:ilvl="2" w:tplc="041B0005" w:tentative="1">
      <w:start w:val="1"/>
      <w:numFmt w:val="bullet"/>
      <w:lvlText w:val=""/>
      <w:lvlJc w:val="left"/>
      <w:pPr>
        <w:ind w:left="4992" w:hanging="360"/>
      </w:pPr>
      <w:rPr>
        <w:rFonts w:ascii="Wingdings" w:hAnsi="Wingdings" w:hint="default"/>
      </w:rPr>
    </w:lvl>
    <w:lvl w:ilvl="3" w:tplc="041B0001" w:tentative="1">
      <w:start w:val="1"/>
      <w:numFmt w:val="bullet"/>
      <w:lvlText w:val=""/>
      <w:lvlJc w:val="left"/>
      <w:pPr>
        <w:ind w:left="5712" w:hanging="360"/>
      </w:pPr>
      <w:rPr>
        <w:rFonts w:ascii="Symbol" w:hAnsi="Symbol" w:hint="default"/>
      </w:rPr>
    </w:lvl>
    <w:lvl w:ilvl="4" w:tplc="041B0003" w:tentative="1">
      <w:start w:val="1"/>
      <w:numFmt w:val="bullet"/>
      <w:lvlText w:val="o"/>
      <w:lvlJc w:val="left"/>
      <w:pPr>
        <w:ind w:left="6432" w:hanging="360"/>
      </w:pPr>
      <w:rPr>
        <w:rFonts w:ascii="Courier New" w:hAnsi="Courier New" w:hint="default"/>
      </w:rPr>
    </w:lvl>
    <w:lvl w:ilvl="5" w:tplc="041B0005" w:tentative="1">
      <w:start w:val="1"/>
      <w:numFmt w:val="bullet"/>
      <w:lvlText w:val=""/>
      <w:lvlJc w:val="left"/>
      <w:pPr>
        <w:ind w:left="7152" w:hanging="360"/>
      </w:pPr>
      <w:rPr>
        <w:rFonts w:ascii="Wingdings" w:hAnsi="Wingdings" w:hint="default"/>
      </w:rPr>
    </w:lvl>
    <w:lvl w:ilvl="6" w:tplc="041B0001" w:tentative="1">
      <w:start w:val="1"/>
      <w:numFmt w:val="bullet"/>
      <w:lvlText w:val=""/>
      <w:lvlJc w:val="left"/>
      <w:pPr>
        <w:ind w:left="7872" w:hanging="360"/>
      </w:pPr>
      <w:rPr>
        <w:rFonts w:ascii="Symbol" w:hAnsi="Symbol" w:hint="default"/>
      </w:rPr>
    </w:lvl>
    <w:lvl w:ilvl="7" w:tplc="041B0003" w:tentative="1">
      <w:start w:val="1"/>
      <w:numFmt w:val="bullet"/>
      <w:lvlText w:val="o"/>
      <w:lvlJc w:val="left"/>
      <w:pPr>
        <w:ind w:left="8592" w:hanging="360"/>
      </w:pPr>
      <w:rPr>
        <w:rFonts w:ascii="Courier New" w:hAnsi="Courier New" w:hint="default"/>
      </w:rPr>
    </w:lvl>
    <w:lvl w:ilvl="8" w:tplc="041B0005" w:tentative="1">
      <w:start w:val="1"/>
      <w:numFmt w:val="bullet"/>
      <w:lvlText w:val=""/>
      <w:lvlJc w:val="left"/>
      <w:pPr>
        <w:ind w:left="9312" w:hanging="360"/>
      </w:pPr>
      <w:rPr>
        <w:rFonts w:ascii="Wingdings" w:hAnsi="Wingdings" w:hint="default"/>
      </w:rPr>
    </w:lvl>
  </w:abstractNum>
  <w:abstractNum w:abstractNumId="182" w15:restartNumberingAfterBreak="0">
    <w:nsid w:val="3403249A"/>
    <w:multiLevelType w:val="hybridMultilevel"/>
    <w:tmpl w:val="05EC6B2A"/>
    <w:lvl w:ilvl="0" w:tplc="4664F600">
      <w:start w:val="1"/>
      <w:numFmt w:val="decimal"/>
      <w:lvlText w:val="%1."/>
      <w:lvlJc w:val="left"/>
      <w:pPr>
        <w:ind w:left="720" w:hanging="360"/>
      </w:pPr>
      <w:rPr>
        <w:rFonts w:cs="Times New Roman" w:hint="default"/>
        <w:b w:val="0"/>
        <w:i w:val="0"/>
      </w:rPr>
    </w:lvl>
    <w:lvl w:ilvl="1" w:tplc="8E6C2CDA">
      <w:start w:val="1"/>
      <w:numFmt w:val="lowerLetter"/>
      <w:lvlText w:val="%2."/>
      <w:lvlJc w:val="left"/>
      <w:pPr>
        <w:ind w:left="1440" w:hanging="360"/>
      </w:pPr>
      <w:rPr>
        <w:rFonts w:cs="Times New Roman"/>
        <w:b w:val="0"/>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3" w15:restartNumberingAfterBreak="0">
    <w:nsid w:val="347A5F7B"/>
    <w:multiLevelType w:val="hybridMultilevel"/>
    <w:tmpl w:val="52DE9966"/>
    <w:lvl w:ilvl="0" w:tplc="041B0011">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84" w15:restartNumberingAfterBreak="0">
    <w:nsid w:val="35165970"/>
    <w:multiLevelType w:val="hybridMultilevel"/>
    <w:tmpl w:val="F82AF99A"/>
    <w:lvl w:ilvl="0" w:tplc="041B0017">
      <w:start w:val="1"/>
      <w:numFmt w:val="lowerLetter"/>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85" w15:restartNumberingAfterBreak="0">
    <w:nsid w:val="35262C49"/>
    <w:multiLevelType w:val="hybridMultilevel"/>
    <w:tmpl w:val="33FA81E0"/>
    <w:lvl w:ilvl="0" w:tplc="041B000F">
      <w:start w:val="1"/>
      <w:numFmt w:val="decimal"/>
      <w:lvlText w:val="%1."/>
      <w:lvlJc w:val="left"/>
      <w:pPr>
        <w:ind w:left="720" w:hanging="360"/>
      </w:pPr>
      <w:rPr>
        <w:rFonts w:cs="Times New Roman" w:hint="default"/>
        <w:sz w:val="24"/>
        <w:szCs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6" w15:restartNumberingAfterBreak="0">
    <w:nsid w:val="35B759FA"/>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7" w15:restartNumberingAfterBreak="0">
    <w:nsid w:val="35CD3E0E"/>
    <w:multiLevelType w:val="hybridMultilevel"/>
    <w:tmpl w:val="59E05C60"/>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8" w15:restartNumberingAfterBreak="0">
    <w:nsid w:val="35D55A08"/>
    <w:multiLevelType w:val="hybridMultilevel"/>
    <w:tmpl w:val="7ACA000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9" w15:restartNumberingAfterBreak="0">
    <w:nsid w:val="36870BFF"/>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190" w15:restartNumberingAfterBreak="0">
    <w:nsid w:val="36C14A35"/>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1" w15:restartNumberingAfterBreak="0">
    <w:nsid w:val="375C754A"/>
    <w:multiLevelType w:val="hybridMultilevel"/>
    <w:tmpl w:val="A61AE60E"/>
    <w:lvl w:ilvl="0" w:tplc="C7B86DD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2" w15:restartNumberingAfterBreak="0">
    <w:nsid w:val="37656981"/>
    <w:multiLevelType w:val="hybridMultilevel"/>
    <w:tmpl w:val="6922DF6A"/>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3" w15:restartNumberingAfterBreak="0">
    <w:nsid w:val="37957BB8"/>
    <w:multiLevelType w:val="hybridMultilevel"/>
    <w:tmpl w:val="087A8CAE"/>
    <w:lvl w:ilvl="0" w:tplc="041B000F">
      <w:start w:val="1"/>
      <w:numFmt w:val="decimal"/>
      <w:lvlText w:val="%1."/>
      <w:lvlJc w:val="left"/>
      <w:pPr>
        <w:ind w:left="36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4" w15:restartNumberingAfterBreak="0">
    <w:nsid w:val="38332DDD"/>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195" w15:restartNumberingAfterBreak="0">
    <w:nsid w:val="387F25CF"/>
    <w:multiLevelType w:val="hybridMultilevel"/>
    <w:tmpl w:val="556EE9EA"/>
    <w:lvl w:ilvl="0" w:tplc="041B0017">
      <w:start w:val="1"/>
      <w:numFmt w:val="lowerLetter"/>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6" w15:restartNumberingAfterBreak="0">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97" w15:restartNumberingAfterBreak="0">
    <w:nsid w:val="390C4FB2"/>
    <w:multiLevelType w:val="hybridMultilevel"/>
    <w:tmpl w:val="EB128FF8"/>
    <w:lvl w:ilvl="0" w:tplc="041B000F">
      <w:start w:val="1"/>
      <w:numFmt w:val="decimal"/>
      <w:lvlText w:val="%1."/>
      <w:lvlJc w:val="left"/>
      <w:pPr>
        <w:tabs>
          <w:tab w:val="num" w:pos="360"/>
        </w:tabs>
        <w:ind w:left="360" w:hanging="360"/>
      </w:pPr>
      <w:rPr>
        <w:rFonts w:cs="Times New Roman"/>
      </w:rPr>
    </w:lvl>
    <w:lvl w:ilvl="1" w:tplc="9482B8C6">
      <w:start w:val="1"/>
      <w:numFmt w:val="lowerLetter"/>
      <w:lvlText w:val="%2)"/>
      <w:lvlJc w:val="left"/>
      <w:pPr>
        <w:tabs>
          <w:tab w:val="num" w:pos="1069"/>
        </w:tabs>
        <w:ind w:left="1069" w:hanging="360"/>
      </w:pPr>
      <w:rPr>
        <w:rFonts w:ascii="Times New Roman" w:eastAsia="Times New Roman" w:hAnsi="Times New Roman" w:cs="Times New Roman"/>
        <w:strike w:val="0"/>
      </w:rPr>
    </w:lvl>
    <w:lvl w:ilvl="2" w:tplc="35F2D60A">
      <w:numFmt w:val="bullet"/>
      <w:lvlText w:val="﷒"/>
      <w:lvlJc w:val="left"/>
      <w:pPr>
        <w:ind w:left="1980" w:hanging="360"/>
      </w:pPr>
      <w:rPr>
        <w:rFonts w:ascii="Corbel" w:eastAsia="Times New Roman" w:hAnsi="Corbel" w:hint="default"/>
      </w:rPr>
    </w:lvl>
    <w:lvl w:ilvl="3" w:tplc="5F42D948">
      <w:start w:val="1"/>
      <w:numFmt w:val="upperLetter"/>
      <w:lvlText w:val="%4."/>
      <w:lvlJc w:val="left"/>
      <w:pPr>
        <w:ind w:left="2520" w:hanging="360"/>
      </w:pPr>
      <w:rPr>
        <w:rFonts w:cs="Times New Roman" w:hint="default"/>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98" w15:restartNumberingAfterBreak="0">
    <w:nsid w:val="391B0415"/>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199" w15:restartNumberingAfterBreak="0">
    <w:nsid w:val="39831A70"/>
    <w:multiLevelType w:val="hybridMultilevel"/>
    <w:tmpl w:val="17404004"/>
    <w:lvl w:ilvl="0" w:tplc="F82AFA12">
      <w:start w:val="1"/>
      <w:numFmt w:val="lowerLetter"/>
      <w:lvlText w:val="%1)"/>
      <w:lvlJc w:val="left"/>
      <w:pPr>
        <w:ind w:left="831" w:hanging="360"/>
      </w:pPr>
      <w:rPr>
        <w:rFonts w:cs="Times New Roman" w:hint="default"/>
      </w:rPr>
    </w:lvl>
    <w:lvl w:ilvl="1" w:tplc="041B0019" w:tentative="1">
      <w:start w:val="1"/>
      <w:numFmt w:val="lowerLetter"/>
      <w:lvlText w:val="%2."/>
      <w:lvlJc w:val="left"/>
      <w:pPr>
        <w:ind w:left="1551" w:hanging="360"/>
      </w:pPr>
      <w:rPr>
        <w:rFonts w:cs="Times New Roman"/>
      </w:rPr>
    </w:lvl>
    <w:lvl w:ilvl="2" w:tplc="041B001B" w:tentative="1">
      <w:start w:val="1"/>
      <w:numFmt w:val="lowerRoman"/>
      <w:lvlText w:val="%3."/>
      <w:lvlJc w:val="right"/>
      <w:pPr>
        <w:ind w:left="2271" w:hanging="180"/>
      </w:pPr>
      <w:rPr>
        <w:rFonts w:cs="Times New Roman"/>
      </w:rPr>
    </w:lvl>
    <w:lvl w:ilvl="3" w:tplc="041B000F" w:tentative="1">
      <w:start w:val="1"/>
      <w:numFmt w:val="decimal"/>
      <w:lvlText w:val="%4."/>
      <w:lvlJc w:val="left"/>
      <w:pPr>
        <w:ind w:left="2991" w:hanging="360"/>
      </w:pPr>
      <w:rPr>
        <w:rFonts w:cs="Times New Roman"/>
      </w:rPr>
    </w:lvl>
    <w:lvl w:ilvl="4" w:tplc="041B0019" w:tentative="1">
      <w:start w:val="1"/>
      <w:numFmt w:val="lowerLetter"/>
      <w:lvlText w:val="%5."/>
      <w:lvlJc w:val="left"/>
      <w:pPr>
        <w:ind w:left="3711" w:hanging="360"/>
      </w:pPr>
      <w:rPr>
        <w:rFonts w:cs="Times New Roman"/>
      </w:rPr>
    </w:lvl>
    <w:lvl w:ilvl="5" w:tplc="041B001B" w:tentative="1">
      <w:start w:val="1"/>
      <w:numFmt w:val="lowerRoman"/>
      <w:lvlText w:val="%6."/>
      <w:lvlJc w:val="right"/>
      <w:pPr>
        <w:ind w:left="4431" w:hanging="180"/>
      </w:pPr>
      <w:rPr>
        <w:rFonts w:cs="Times New Roman"/>
      </w:rPr>
    </w:lvl>
    <w:lvl w:ilvl="6" w:tplc="041B000F" w:tentative="1">
      <w:start w:val="1"/>
      <w:numFmt w:val="decimal"/>
      <w:lvlText w:val="%7."/>
      <w:lvlJc w:val="left"/>
      <w:pPr>
        <w:ind w:left="5151" w:hanging="360"/>
      </w:pPr>
      <w:rPr>
        <w:rFonts w:cs="Times New Roman"/>
      </w:rPr>
    </w:lvl>
    <w:lvl w:ilvl="7" w:tplc="041B0019" w:tentative="1">
      <w:start w:val="1"/>
      <w:numFmt w:val="lowerLetter"/>
      <w:lvlText w:val="%8."/>
      <w:lvlJc w:val="left"/>
      <w:pPr>
        <w:ind w:left="5871" w:hanging="360"/>
      </w:pPr>
      <w:rPr>
        <w:rFonts w:cs="Times New Roman"/>
      </w:rPr>
    </w:lvl>
    <w:lvl w:ilvl="8" w:tplc="041B001B" w:tentative="1">
      <w:start w:val="1"/>
      <w:numFmt w:val="lowerRoman"/>
      <w:lvlText w:val="%9."/>
      <w:lvlJc w:val="right"/>
      <w:pPr>
        <w:ind w:left="6591" w:hanging="180"/>
      </w:pPr>
      <w:rPr>
        <w:rFonts w:cs="Times New Roman"/>
      </w:rPr>
    </w:lvl>
  </w:abstractNum>
  <w:abstractNum w:abstractNumId="200" w15:restartNumberingAfterBreak="0">
    <w:nsid w:val="3AB7440B"/>
    <w:multiLevelType w:val="hybridMultilevel"/>
    <w:tmpl w:val="A808BD2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1" w15:restartNumberingAfterBreak="0">
    <w:nsid w:val="3ABF7682"/>
    <w:multiLevelType w:val="hybridMultilevel"/>
    <w:tmpl w:val="10607BCA"/>
    <w:lvl w:ilvl="0" w:tplc="8E526612">
      <w:start w:val="1"/>
      <w:numFmt w:val="lowerLetter"/>
      <w:lvlText w:val="%1)"/>
      <w:lvlJc w:val="left"/>
      <w:pPr>
        <w:ind w:left="1068" w:hanging="360"/>
      </w:pPr>
      <w:rPr>
        <w:rFonts w:ascii="Times New Roman" w:eastAsia="Times New Roman" w:hAnsi="Times New Roman" w:cs="Times New Roman"/>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2" w15:restartNumberingAfterBreak="0">
    <w:nsid w:val="3AEB0363"/>
    <w:multiLevelType w:val="hybridMultilevel"/>
    <w:tmpl w:val="46BAA3B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03" w15:restartNumberingAfterBreak="0">
    <w:nsid w:val="3B6670E4"/>
    <w:multiLevelType w:val="hybridMultilevel"/>
    <w:tmpl w:val="C2FCD12A"/>
    <w:lvl w:ilvl="0" w:tplc="C9602642">
      <w:start w:val="1"/>
      <w:numFmt w:val="lowerLetter"/>
      <w:lvlText w:val="%1)"/>
      <w:lvlJc w:val="left"/>
      <w:pPr>
        <w:tabs>
          <w:tab w:val="num" w:pos="1068"/>
        </w:tabs>
        <w:ind w:left="1068" w:hanging="360"/>
      </w:pPr>
      <w:rPr>
        <w:rFonts w:ascii="Times New Roman" w:eastAsia="Times New Roman" w:hAnsi="Times New Roman" w:cs="Times New Roman"/>
      </w:rPr>
    </w:lvl>
    <w:lvl w:ilvl="1" w:tplc="041B0019" w:tentative="1">
      <w:start w:val="1"/>
      <w:numFmt w:val="lowerLetter"/>
      <w:lvlText w:val="%2."/>
      <w:lvlJc w:val="left"/>
      <w:pPr>
        <w:tabs>
          <w:tab w:val="num" w:pos="1788"/>
        </w:tabs>
        <w:ind w:left="1788" w:hanging="360"/>
      </w:pPr>
      <w:rPr>
        <w:rFonts w:cs="Times New Roman"/>
      </w:rPr>
    </w:lvl>
    <w:lvl w:ilvl="2" w:tplc="041B001B" w:tentative="1">
      <w:start w:val="1"/>
      <w:numFmt w:val="lowerRoman"/>
      <w:lvlText w:val="%3."/>
      <w:lvlJc w:val="right"/>
      <w:pPr>
        <w:tabs>
          <w:tab w:val="num" w:pos="2508"/>
        </w:tabs>
        <w:ind w:left="2508" w:hanging="180"/>
      </w:pPr>
      <w:rPr>
        <w:rFonts w:cs="Times New Roman"/>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04" w15:restartNumberingAfterBreak="0">
    <w:nsid w:val="3BA44826"/>
    <w:multiLevelType w:val="hybridMultilevel"/>
    <w:tmpl w:val="35BE2552"/>
    <w:lvl w:ilvl="0" w:tplc="041B0017">
      <w:start w:val="1"/>
      <w:numFmt w:val="lowerLetter"/>
      <w:lvlText w:val="%1)"/>
      <w:lvlJc w:val="lef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5" w15:restartNumberingAfterBreak="0">
    <w:nsid w:val="3CA11C6C"/>
    <w:multiLevelType w:val="hybridMultilevel"/>
    <w:tmpl w:val="0996155E"/>
    <w:lvl w:ilvl="0" w:tplc="75D04772">
      <w:start w:val="1"/>
      <w:numFmt w:val="decimal"/>
      <w:lvlText w:val="%1."/>
      <w:lvlJc w:val="left"/>
      <w:pPr>
        <w:ind w:left="1080" w:hanging="360"/>
      </w:pPr>
      <w:rPr>
        <w:rFonts w:cs="Times New Roman"/>
        <w:b w:val="0"/>
      </w:rPr>
    </w:lvl>
    <w:lvl w:ilvl="1" w:tplc="041B0017">
      <w:start w:val="1"/>
      <w:numFmt w:val="lowerLetter"/>
      <w:lvlText w:val="%2)"/>
      <w:lvlJc w:val="left"/>
      <w:pPr>
        <w:ind w:left="1800" w:hanging="360"/>
      </w:pPr>
      <w:rPr>
        <w:rFonts w:cs="Times New Roman"/>
        <w:b w:val="0"/>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06" w15:restartNumberingAfterBreak="0">
    <w:nsid w:val="3CEE44F4"/>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07" w15:restartNumberingAfterBreak="0">
    <w:nsid w:val="3D005722"/>
    <w:multiLevelType w:val="hybridMultilevel"/>
    <w:tmpl w:val="44B2ACB8"/>
    <w:lvl w:ilvl="0" w:tplc="041B000F">
      <w:start w:val="1"/>
      <w:numFmt w:val="decimal"/>
      <w:lvlText w:val="%1."/>
      <w:lvlJc w:val="left"/>
      <w:pPr>
        <w:ind w:left="4897" w:hanging="360"/>
      </w:pPr>
      <w:rPr>
        <w:rFonts w:cs="Times New Roman" w:hint="default"/>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3D2B67C4"/>
    <w:multiLevelType w:val="hybridMultilevel"/>
    <w:tmpl w:val="44B2ACB8"/>
    <w:lvl w:ilvl="0" w:tplc="041B000F">
      <w:start w:val="1"/>
      <w:numFmt w:val="decimal"/>
      <w:lvlText w:val="%1."/>
      <w:lvlJc w:val="left"/>
      <w:pPr>
        <w:ind w:left="4897" w:hanging="360"/>
      </w:pPr>
      <w:rPr>
        <w:rFonts w:cs="Times New Roman" w:hint="default"/>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9" w15:restartNumberingAfterBreak="0">
    <w:nsid w:val="3DF77703"/>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10" w15:restartNumberingAfterBreak="0">
    <w:nsid w:val="3E0765FA"/>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211" w15:restartNumberingAfterBreak="0">
    <w:nsid w:val="3E173CBD"/>
    <w:multiLevelType w:val="hybridMultilevel"/>
    <w:tmpl w:val="2AFA15F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12" w15:restartNumberingAfterBreak="0">
    <w:nsid w:val="3E690298"/>
    <w:multiLevelType w:val="hybridMultilevel"/>
    <w:tmpl w:val="5DD42B4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3" w15:restartNumberingAfterBreak="0">
    <w:nsid w:val="3E7C5C87"/>
    <w:multiLevelType w:val="hybridMultilevel"/>
    <w:tmpl w:val="C8AE62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4" w15:restartNumberingAfterBreak="0">
    <w:nsid w:val="3EA5760D"/>
    <w:multiLevelType w:val="hybridMultilevel"/>
    <w:tmpl w:val="2F16BAB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5" w15:restartNumberingAfterBreak="0">
    <w:nsid w:val="3EFA300B"/>
    <w:multiLevelType w:val="hybridMultilevel"/>
    <w:tmpl w:val="2F16BAB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6" w15:restartNumberingAfterBreak="0">
    <w:nsid w:val="3F28174C"/>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17" w15:restartNumberingAfterBreak="0">
    <w:nsid w:val="3F456C84"/>
    <w:multiLevelType w:val="hybridMultilevel"/>
    <w:tmpl w:val="6926676E"/>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471C4AFE">
      <w:start w:val="1"/>
      <w:numFmt w:val="lowerLetter"/>
      <w:lvlText w:val="%4)"/>
      <w:lvlJc w:val="left"/>
      <w:pPr>
        <w:ind w:left="2880" w:hanging="360"/>
      </w:pPr>
      <w:rPr>
        <w:rFonts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8" w15:restartNumberingAfterBreak="0">
    <w:nsid w:val="3F8D39E3"/>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9" w15:restartNumberingAfterBreak="0">
    <w:nsid w:val="3FC068C8"/>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220" w15:restartNumberingAfterBreak="0">
    <w:nsid w:val="3FEA2276"/>
    <w:multiLevelType w:val="hybridMultilevel"/>
    <w:tmpl w:val="E9E81FB0"/>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21" w15:restartNumberingAfterBreak="0">
    <w:nsid w:val="40541111"/>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22" w15:restartNumberingAfterBreak="0">
    <w:nsid w:val="40AC4080"/>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223" w15:restartNumberingAfterBreak="0">
    <w:nsid w:val="40DD19DD"/>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24" w15:restartNumberingAfterBreak="0">
    <w:nsid w:val="40E2516B"/>
    <w:multiLevelType w:val="hybridMultilevel"/>
    <w:tmpl w:val="7D2CA470"/>
    <w:lvl w:ilvl="0" w:tplc="6B6EB5D6">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5" w15:restartNumberingAfterBreak="0">
    <w:nsid w:val="41522E1C"/>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26" w15:restartNumberingAfterBreak="0">
    <w:nsid w:val="41B21A33"/>
    <w:multiLevelType w:val="hybridMultilevel"/>
    <w:tmpl w:val="94643D9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3097" w:hanging="360"/>
      </w:pPr>
      <w:rPr>
        <w:rFonts w:cs="Times New Roman"/>
      </w:rPr>
    </w:lvl>
    <w:lvl w:ilvl="2" w:tplc="041B001B" w:tentative="1">
      <w:start w:val="1"/>
      <w:numFmt w:val="lowerRoman"/>
      <w:lvlText w:val="%3."/>
      <w:lvlJc w:val="right"/>
      <w:pPr>
        <w:ind w:left="-2377" w:hanging="180"/>
      </w:pPr>
      <w:rPr>
        <w:rFonts w:cs="Times New Roman"/>
      </w:rPr>
    </w:lvl>
    <w:lvl w:ilvl="3" w:tplc="041B000F" w:tentative="1">
      <w:start w:val="1"/>
      <w:numFmt w:val="decimal"/>
      <w:lvlText w:val="%4."/>
      <w:lvlJc w:val="left"/>
      <w:pPr>
        <w:ind w:left="-1657" w:hanging="360"/>
      </w:pPr>
      <w:rPr>
        <w:rFonts w:cs="Times New Roman"/>
      </w:rPr>
    </w:lvl>
    <w:lvl w:ilvl="4" w:tplc="041B0019" w:tentative="1">
      <w:start w:val="1"/>
      <w:numFmt w:val="lowerLetter"/>
      <w:lvlText w:val="%5."/>
      <w:lvlJc w:val="left"/>
      <w:pPr>
        <w:ind w:left="-937" w:hanging="360"/>
      </w:pPr>
      <w:rPr>
        <w:rFonts w:cs="Times New Roman"/>
      </w:rPr>
    </w:lvl>
    <w:lvl w:ilvl="5" w:tplc="041B001B" w:tentative="1">
      <w:start w:val="1"/>
      <w:numFmt w:val="lowerRoman"/>
      <w:lvlText w:val="%6."/>
      <w:lvlJc w:val="right"/>
      <w:pPr>
        <w:ind w:left="-217" w:hanging="180"/>
      </w:pPr>
      <w:rPr>
        <w:rFonts w:cs="Times New Roman"/>
      </w:rPr>
    </w:lvl>
    <w:lvl w:ilvl="6" w:tplc="041B000F" w:tentative="1">
      <w:start w:val="1"/>
      <w:numFmt w:val="decimal"/>
      <w:lvlText w:val="%7."/>
      <w:lvlJc w:val="left"/>
      <w:pPr>
        <w:ind w:left="503" w:hanging="360"/>
      </w:pPr>
      <w:rPr>
        <w:rFonts w:cs="Times New Roman"/>
      </w:rPr>
    </w:lvl>
    <w:lvl w:ilvl="7" w:tplc="041B0019" w:tentative="1">
      <w:start w:val="1"/>
      <w:numFmt w:val="lowerLetter"/>
      <w:lvlText w:val="%8."/>
      <w:lvlJc w:val="left"/>
      <w:pPr>
        <w:ind w:left="1223" w:hanging="360"/>
      </w:pPr>
      <w:rPr>
        <w:rFonts w:cs="Times New Roman"/>
      </w:rPr>
    </w:lvl>
    <w:lvl w:ilvl="8" w:tplc="041B001B" w:tentative="1">
      <w:start w:val="1"/>
      <w:numFmt w:val="lowerRoman"/>
      <w:lvlText w:val="%9."/>
      <w:lvlJc w:val="right"/>
      <w:pPr>
        <w:ind w:left="1943" w:hanging="180"/>
      </w:pPr>
      <w:rPr>
        <w:rFonts w:cs="Times New Roman"/>
      </w:rPr>
    </w:lvl>
  </w:abstractNum>
  <w:abstractNum w:abstractNumId="227" w15:restartNumberingAfterBreak="0">
    <w:nsid w:val="41C85462"/>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8" w15:restartNumberingAfterBreak="0">
    <w:nsid w:val="430852AB"/>
    <w:multiLevelType w:val="hybridMultilevel"/>
    <w:tmpl w:val="3D08D52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9" w15:restartNumberingAfterBreak="0">
    <w:nsid w:val="434860E6"/>
    <w:multiLevelType w:val="hybridMultilevel"/>
    <w:tmpl w:val="2356FBC8"/>
    <w:lvl w:ilvl="0" w:tplc="56F09CE0">
      <w:start w:val="1"/>
      <w:numFmt w:val="decimal"/>
      <w:lvlText w:val="%1."/>
      <w:lvlJc w:val="left"/>
      <w:pPr>
        <w:ind w:left="720" w:hanging="360"/>
      </w:pPr>
      <w:rPr>
        <w:rFonts w:cs="Times New Roman"/>
        <w:i w:val="0"/>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0" w15:restartNumberingAfterBreak="0">
    <w:nsid w:val="43682262"/>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231" w15:restartNumberingAfterBreak="0">
    <w:nsid w:val="43740297"/>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2" w15:restartNumberingAfterBreak="0">
    <w:nsid w:val="439F73E8"/>
    <w:multiLevelType w:val="hybridMultilevel"/>
    <w:tmpl w:val="6922DF6A"/>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3" w15:restartNumberingAfterBreak="0">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4" w15:restartNumberingAfterBreak="0">
    <w:nsid w:val="43C9298B"/>
    <w:multiLevelType w:val="hybridMultilevel"/>
    <w:tmpl w:val="5FB2860C"/>
    <w:lvl w:ilvl="0" w:tplc="041B0017">
      <w:start w:val="1"/>
      <w:numFmt w:val="lowerLetter"/>
      <w:lvlText w:val="%1)"/>
      <w:lvlJc w:val="left"/>
      <w:pPr>
        <w:ind w:left="1069" w:hanging="360"/>
      </w:pPr>
      <w:rPr>
        <w:rFonts w:cs="Times New Roman"/>
        <w:b w:val="0"/>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35" w15:restartNumberingAfterBreak="0">
    <w:nsid w:val="44897DA9"/>
    <w:multiLevelType w:val="hybridMultilevel"/>
    <w:tmpl w:val="FCC0F10C"/>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6" w15:restartNumberingAfterBreak="0">
    <w:nsid w:val="44B6325B"/>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237" w15:restartNumberingAfterBreak="0">
    <w:nsid w:val="44E712F4"/>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8" w15:restartNumberingAfterBreak="0">
    <w:nsid w:val="450474F8"/>
    <w:multiLevelType w:val="hybridMultilevel"/>
    <w:tmpl w:val="31D06022"/>
    <w:lvl w:ilvl="0" w:tplc="F33AABA6">
      <w:start w:val="1"/>
      <w:numFmt w:val="decimal"/>
      <w:lvlText w:val="%1."/>
      <w:lvlJc w:val="left"/>
      <w:pPr>
        <w:ind w:left="1080" w:hanging="360"/>
      </w:pPr>
      <w:rPr>
        <w:rFonts w:cs="Times New Roman"/>
        <w:b w:val="0"/>
        <w:i w:val="0"/>
      </w:rPr>
    </w:lvl>
    <w:lvl w:ilvl="1" w:tplc="041B0017">
      <w:start w:val="1"/>
      <w:numFmt w:val="lowerLetter"/>
      <w:lvlText w:val="%2)"/>
      <w:lvlJc w:val="left"/>
      <w:pPr>
        <w:ind w:left="1800" w:hanging="360"/>
      </w:pPr>
      <w:rPr>
        <w:rFonts w:cs="Times New Roman"/>
        <w:b w:val="0"/>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39" w15:restartNumberingAfterBreak="0">
    <w:nsid w:val="459829E1"/>
    <w:multiLevelType w:val="hybridMultilevel"/>
    <w:tmpl w:val="444A3640"/>
    <w:lvl w:ilvl="0" w:tplc="041B0017">
      <w:start w:val="1"/>
      <w:numFmt w:val="lowerLetter"/>
      <w:lvlText w:val="%1)"/>
      <w:lvlJc w:val="left"/>
      <w:pPr>
        <w:ind w:left="1070" w:hanging="360"/>
      </w:pPr>
      <w:rPr>
        <w:rFonts w:cs="Times New Roman"/>
      </w:rPr>
    </w:lvl>
    <w:lvl w:ilvl="1" w:tplc="041B0019" w:tentative="1">
      <w:start w:val="1"/>
      <w:numFmt w:val="lowerLetter"/>
      <w:lvlText w:val="%2."/>
      <w:lvlJc w:val="left"/>
      <w:pPr>
        <w:ind w:left="1790" w:hanging="360"/>
      </w:pPr>
      <w:rPr>
        <w:rFonts w:cs="Times New Roman"/>
      </w:rPr>
    </w:lvl>
    <w:lvl w:ilvl="2" w:tplc="041B001B" w:tentative="1">
      <w:start w:val="1"/>
      <w:numFmt w:val="lowerRoman"/>
      <w:lvlText w:val="%3."/>
      <w:lvlJc w:val="right"/>
      <w:pPr>
        <w:ind w:left="2510" w:hanging="180"/>
      </w:pPr>
      <w:rPr>
        <w:rFonts w:cs="Times New Roman"/>
      </w:rPr>
    </w:lvl>
    <w:lvl w:ilvl="3" w:tplc="041B000F" w:tentative="1">
      <w:start w:val="1"/>
      <w:numFmt w:val="decimal"/>
      <w:lvlText w:val="%4."/>
      <w:lvlJc w:val="left"/>
      <w:pPr>
        <w:ind w:left="3230" w:hanging="360"/>
      </w:pPr>
      <w:rPr>
        <w:rFonts w:cs="Times New Roman"/>
      </w:rPr>
    </w:lvl>
    <w:lvl w:ilvl="4" w:tplc="041B0019" w:tentative="1">
      <w:start w:val="1"/>
      <w:numFmt w:val="lowerLetter"/>
      <w:lvlText w:val="%5."/>
      <w:lvlJc w:val="left"/>
      <w:pPr>
        <w:ind w:left="3950" w:hanging="360"/>
      </w:pPr>
      <w:rPr>
        <w:rFonts w:cs="Times New Roman"/>
      </w:rPr>
    </w:lvl>
    <w:lvl w:ilvl="5" w:tplc="041B001B" w:tentative="1">
      <w:start w:val="1"/>
      <w:numFmt w:val="lowerRoman"/>
      <w:lvlText w:val="%6."/>
      <w:lvlJc w:val="right"/>
      <w:pPr>
        <w:ind w:left="4670" w:hanging="180"/>
      </w:pPr>
      <w:rPr>
        <w:rFonts w:cs="Times New Roman"/>
      </w:rPr>
    </w:lvl>
    <w:lvl w:ilvl="6" w:tplc="041B000F" w:tentative="1">
      <w:start w:val="1"/>
      <w:numFmt w:val="decimal"/>
      <w:lvlText w:val="%7."/>
      <w:lvlJc w:val="left"/>
      <w:pPr>
        <w:ind w:left="5390" w:hanging="360"/>
      </w:pPr>
      <w:rPr>
        <w:rFonts w:cs="Times New Roman"/>
      </w:rPr>
    </w:lvl>
    <w:lvl w:ilvl="7" w:tplc="041B0019" w:tentative="1">
      <w:start w:val="1"/>
      <w:numFmt w:val="lowerLetter"/>
      <w:lvlText w:val="%8."/>
      <w:lvlJc w:val="left"/>
      <w:pPr>
        <w:ind w:left="6110" w:hanging="360"/>
      </w:pPr>
      <w:rPr>
        <w:rFonts w:cs="Times New Roman"/>
      </w:rPr>
    </w:lvl>
    <w:lvl w:ilvl="8" w:tplc="041B001B" w:tentative="1">
      <w:start w:val="1"/>
      <w:numFmt w:val="lowerRoman"/>
      <w:lvlText w:val="%9."/>
      <w:lvlJc w:val="right"/>
      <w:pPr>
        <w:ind w:left="6830" w:hanging="180"/>
      </w:pPr>
      <w:rPr>
        <w:rFonts w:cs="Times New Roman"/>
      </w:rPr>
    </w:lvl>
  </w:abstractNum>
  <w:abstractNum w:abstractNumId="240" w15:restartNumberingAfterBreak="0">
    <w:nsid w:val="45E933E8"/>
    <w:multiLevelType w:val="hybridMultilevel"/>
    <w:tmpl w:val="B2E0CD2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1" w15:restartNumberingAfterBreak="0">
    <w:nsid w:val="45EA6BC6"/>
    <w:multiLevelType w:val="hybridMultilevel"/>
    <w:tmpl w:val="7EB8F1CE"/>
    <w:lvl w:ilvl="0" w:tplc="041B0017">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2869" w:hanging="360"/>
      </w:pPr>
      <w:rPr>
        <w:rFonts w:cs="Times New Roman"/>
      </w:rPr>
    </w:lvl>
    <w:lvl w:ilvl="2" w:tplc="041B001B" w:tentative="1">
      <w:start w:val="1"/>
      <w:numFmt w:val="lowerRoman"/>
      <w:lvlText w:val="%3."/>
      <w:lvlJc w:val="right"/>
      <w:pPr>
        <w:ind w:left="3589" w:hanging="180"/>
      </w:pPr>
      <w:rPr>
        <w:rFonts w:cs="Times New Roman"/>
      </w:rPr>
    </w:lvl>
    <w:lvl w:ilvl="3" w:tplc="041B000F" w:tentative="1">
      <w:start w:val="1"/>
      <w:numFmt w:val="decimal"/>
      <w:lvlText w:val="%4."/>
      <w:lvlJc w:val="left"/>
      <w:pPr>
        <w:ind w:left="4309" w:hanging="360"/>
      </w:pPr>
      <w:rPr>
        <w:rFonts w:cs="Times New Roman"/>
      </w:rPr>
    </w:lvl>
    <w:lvl w:ilvl="4" w:tplc="041B0019" w:tentative="1">
      <w:start w:val="1"/>
      <w:numFmt w:val="lowerLetter"/>
      <w:lvlText w:val="%5."/>
      <w:lvlJc w:val="left"/>
      <w:pPr>
        <w:ind w:left="5029" w:hanging="360"/>
      </w:pPr>
      <w:rPr>
        <w:rFonts w:cs="Times New Roman"/>
      </w:rPr>
    </w:lvl>
    <w:lvl w:ilvl="5" w:tplc="041B001B" w:tentative="1">
      <w:start w:val="1"/>
      <w:numFmt w:val="lowerRoman"/>
      <w:lvlText w:val="%6."/>
      <w:lvlJc w:val="right"/>
      <w:pPr>
        <w:ind w:left="5749" w:hanging="180"/>
      </w:pPr>
      <w:rPr>
        <w:rFonts w:cs="Times New Roman"/>
      </w:rPr>
    </w:lvl>
    <w:lvl w:ilvl="6" w:tplc="041B000F" w:tentative="1">
      <w:start w:val="1"/>
      <w:numFmt w:val="decimal"/>
      <w:lvlText w:val="%7."/>
      <w:lvlJc w:val="left"/>
      <w:pPr>
        <w:ind w:left="6469" w:hanging="360"/>
      </w:pPr>
      <w:rPr>
        <w:rFonts w:cs="Times New Roman"/>
      </w:rPr>
    </w:lvl>
    <w:lvl w:ilvl="7" w:tplc="041B0019" w:tentative="1">
      <w:start w:val="1"/>
      <w:numFmt w:val="lowerLetter"/>
      <w:lvlText w:val="%8."/>
      <w:lvlJc w:val="left"/>
      <w:pPr>
        <w:ind w:left="7189" w:hanging="360"/>
      </w:pPr>
      <w:rPr>
        <w:rFonts w:cs="Times New Roman"/>
      </w:rPr>
    </w:lvl>
    <w:lvl w:ilvl="8" w:tplc="041B001B" w:tentative="1">
      <w:start w:val="1"/>
      <w:numFmt w:val="lowerRoman"/>
      <w:lvlText w:val="%9."/>
      <w:lvlJc w:val="right"/>
      <w:pPr>
        <w:ind w:left="7909" w:hanging="180"/>
      </w:pPr>
      <w:rPr>
        <w:rFonts w:cs="Times New Roman"/>
      </w:rPr>
    </w:lvl>
  </w:abstractNum>
  <w:abstractNum w:abstractNumId="242" w15:restartNumberingAfterBreak="0">
    <w:nsid w:val="463A673D"/>
    <w:multiLevelType w:val="hybridMultilevel"/>
    <w:tmpl w:val="C8CCE33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41B0017">
      <w:start w:val="1"/>
      <w:numFmt w:val="lowerLetter"/>
      <w:lvlText w:val="%4)"/>
      <w:lvlJc w:val="left"/>
      <w:pPr>
        <w:ind w:left="2880" w:hanging="360"/>
      </w:pPr>
      <w:rPr>
        <w:rFonts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3" w15:restartNumberingAfterBreak="0">
    <w:nsid w:val="465C0C95"/>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44" w15:restartNumberingAfterBreak="0">
    <w:nsid w:val="468065B1"/>
    <w:multiLevelType w:val="hybridMultilevel"/>
    <w:tmpl w:val="0D3E7756"/>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46A02474"/>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46" w15:restartNumberingAfterBreak="0">
    <w:nsid w:val="46C94C82"/>
    <w:multiLevelType w:val="hybridMultilevel"/>
    <w:tmpl w:val="E22EAAF8"/>
    <w:lvl w:ilvl="0" w:tplc="49386F4A">
      <w:start w:val="1"/>
      <w:numFmt w:val="decimal"/>
      <w:lvlText w:val="%1."/>
      <w:lvlJc w:val="left"/>
      <w:pPr>
        <w:ind w:left="360" w:hanging="360"/>
      </w:pPr>
      <w:rPr>
        <w:rFonts w:ascii="Times New Roman" w:hAnsi="Times New Roman" w:cs="Times New Roman" w:hint="default"/>
        <w:b w:val="0"/>
        <w:i w:val="0"/>
        <w:sz w:val="24"/>
      </w:rPr>
    </w:lvl>
    <w:lvl w:ilvl="1" w:tplc="041B0019" w:tentative="1">
      <w:start w:val="1"/>
      <w:numFmt w:val="lowerLetter"/>
      <w:lvlText w:val="%2."/>
      <w:lvlJc w:val="left"/>
      <w:pPr>
        <w:ind w:left="1724" w:hanging="360"/>
      </w:pPr>
      <w:rPr>
        <w:rFonts w:cs="Times New Roman"/>
      </w:rPr>
    </w:lvl>
    <w:lvl w:ilvl="2" w:tplc="041B001B" w:tentative="1">
      <w:start w:val="1"/>
      <w:numFmt w:val="lowerRoman"/>
      <w:lvlText w:val="%3."/>
      <w:lvlJc w:val="right"/>
      <w:pPr>
        <w:ind w:left="2444" w:hanging="180"/>
      </w:pPr>
      <w:rPr>
        <w:rFonts w:cs="Times New Roman"/>
      </w:rPr>
    </w:lvl>
    <w:lvl w:ilvl="3" w:tplc="041B000F" w:tentative="1">
      <w:start w:val="1"/>
      <w:numFmt w:val="decimal"/>
      <w:lvlText w:val="%4."/>
      <w:lvlJc w:val="left"/>
      <w:pPr>
        <w:ind w:left="3164" w:hanging="360"/>
      </w:pPr>
      <w:rPr>
        <w:rFonts w:cs="Times New Roman"/>
      </w:rPr>
    </w:lvl>
    <w:lvl w:ilvl="4" w:tplc="041B0019" w:tentative="1">
      <w:start w:val="1"/>
      <w:numFmt w:val="lowerLetter"/>
      <w:lvlText w:val="%5."/>
      <w:lvlJc w:val="left"/>
      <w:pPr>
        <w:ind w:left="3884" w:hanging="360"/>
      </w:pPr>
      <w:rPr>
        <w:rFonts w:cs="Times New Roman"/>
      </w:rPr>
    </w:lvl>
    <w:lvl w:ilvl="5" w:tplc="041B001B" w:tentative="1">
      <w:start w:val="1"/>
      <w:numFmt w:val="lowerRoman"/>
      <w:lvlText w:val="%6."/>
      <w:lvlJc w:val="right"/>
      <w:pPr>
        <w:ind w:left="4604" w:hanging="180"/>
      </w:pPr>
      <w:rPr>
        <w:rFonts w:cs="Times New Roman"/>
      </w:rPr>
    </w:lvl>
    <w:lvl w:ilvl="6" w:tplc="041B000F" w:tentative="1">
      <w:start w:val="1"/>
      <w:numFmt w:val="decimal"/>
      <w:lvlText w:val="%7."/>
      <w:lvlJc w:val="left"/>
      <w:pPr>
        <w:ind w:left="5324" w:hanging="360"/>
      </w:pPr>
      <w:rPr>
        <w:rFonts w:cs="Times New Roman"/>
      </w:rPr>
    </w:lvl>
    <w:lvl w:ilvl="7" w:tplc="041B0019" w:tentative="1">
      <w:start w:val="1"/>
      <w:numFmt w:val="lowerLetter"/>
      <w:lvlText w:val="%8."/>
      <w:lvlJc w:val="left"/>
      <w:pPr>
        <w:ind w:left="6044" w:hanging="360"/>
      </w:pPr>
      <w:rPr>
        <w:rFonts w:cs="Times New Roman"/>
      </w:rPr>
    </w:lvl>
    <w:lvl w:ilvl="8" w:tplc="041B001B" w:tentative="1">
      <w:start w:val="1"/>
      <w:numFmt w:val="lowerRoman"/>
      <w:lvlText w:val="%9."/>
      <w:lvlJc w:val="right"/>
      <w:pPr>
        <w:ind w:left="6764" w:hanging="180"/>
      </w:pPr>
      <w:rPr>
        <w:rFonts w:cs="Times New Roman"/>
      </w:rPr>
    </w:lvl>
  </w:abstractNum>
  <w:abstractNum w:abstractNumId="247" w15:restartNumberingAfterBreak="0">
    <w:nsid w:val="46D81CE2"/>
    <w:multiLevelType w:val="hybridMultilevel"/>
    <w:tmpl w:val="7EB8F1CE"/>
    <w:lvl w:ilvl="0" w:tplc="041B0017">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2869" w:hanging="360"/>
      </w:pPr>
      <w:rPr>
        <w:rFonts w:cs="Times New Roman"/>
      </w:rPr>
    </w:lvl>
    <w:lvl w:ilvl="2" w:tplc="041B001B" w:tentative="1">
      <w:start w:val="1"/>
      <w:numFmt w:val="lowerRoman"/>
      <w:lvlText w:val="%3."/>
      <w:lvlJc w:val="right"/>
      <w:pPr>
        <w:ind w:left="3589" w:hanging="180"/>
      </w:pPr>
      <w:rPr>
        <w:rFonts w:cs="Times New Roman"/>
      </w:rPr>
    </w:lvl>
    <w:lvl w:ilvl="3" w:tplc="041B000F" w:tentative="1">
      <w:start w:val="1"/>
      <w:numFmt w:val="decimal"/>
      <w:lvlText w:val="%4."/>
      <w:lvlJc w:val="left"/>
      <w:pPr>
        <w:ind w:left="4309" w:hanging="360"/>
      </w:pPr>
      <w:rPr>
        <w:rFonts w:cs="Times New Roman"/>
      </w:rPr>
    </w:lvl>
    <w:lvl w:ilvl="4" w:tplc="041B0019" w:tentative="1">
      <w:start w:val="1"/>
      <w:numFmt w:val="lowerLetter"/>
      <w:lvlText w:val="%5."/>
      <w:lvlJc w:val="left"/>
      <w:pPr>
        <w:ind w:left="5029" w:hanging="360"/>
      </w:pPr>
      <w:rPr>
        <w:rFonts w:cs="Times New Roman"/>
      </w:rPr>
    </w:lvl>
    <w:lvl w:ilvl="5" w:tplc="041B001B" w:tentative="1">
      <w:start w:val="1"/>
      <w:numFmt w:val="lowerRoman"/>
      <w:lvlText w:val="%6."/>
      <w:lvlJc w:val="right"/>
      <w:pPr>
        <w:ind w:left="5749" w:hanging="180"/>
      </w:pPr>
      <w:rPr>
        <w:rFonts w:cs="Times New Roman"/>
      </w:rPr>
    </w:lvl>
    <w:lvl w:ilvl="6" w:tplc="041B000F" w:tentative="1">
      <w:start w:val="1"/>
      <w:numFmt w:val="decimal"/>
      <w:lvlText w:val="%7."/>
      <w:lvlJc w:val="left"/>
      <w:pPr>
        <w:ind w:left="6469" w:hanging="360"/>
      </w:pPr>
      <w:rPr>
        <w:rFonts w:cs="Times New Roman"/>
      </w:rPr>
    </w:lvl>
    <w:lvl w:ilvl="7" w:tplc="041B0019" w:tentative="1">
      <w:start w:val="1"/>
      <w:numFmt w:val="lowerLetter"/>
      <w:lvlText w:val="%8."/>
      <w:lvlJc w:val="left"/>
      <w:pPr>
        <w:ind w:left="7189" w:hanging="360"/>
      </w:pPr>
      <w:rPr>
        <w:rFonts w:cs="Times New Roman"/>
      </w:rPr>
    </w:lvl>
    <w:lvl w:ilvl="8" w:tplc="041B001B" w:tentative="1">
      <w:start w:val="1"/>
      <w:numFmt w:val="lowerRoman"/>
      <w:lvlText w:val="%9."/>
      <w:lvlJc w:val="right"/>
      <w:pPr>
        <w:ind w:left="7909" w:hanging="180"/>
      </w:pPr>
      <w:rPr>
        <w:rFonts w:cs="Times New Roman"/>
      </w:rPr>
    </w:lvl>
  </w:abstractNum>
  <w:abstractNum w:abstractNumId="248" w15:restartNumberingAfterBreak="0">
    <w:nsid w:val="46E62AC1"/>
    <w:multiLevelType w:val="hybridMultilevel"/>
    <w:tmpl w:val="C58C1168"/>
    <w:lvl w:ilvl="0" w:tplc="041B0001">
      <w:start w:val="1"/>
      <w:numFmt w:val="bullet"/>
      <w:lvlText w:val=""/>
      <w:lvlJc w:val="left"/>
      <w:pPr>
        <w:ind w:left="774" w:hanging="360"/>
      </w:pPr>
      <w:rPr>
        <w:rFonts w:ascii="Symbol" w:hAnsi="Symbol" w:hint="default"/>
        <w:sz w:val="22"/>
      </w:rPr>
    </w:lvl>
    <w:lvl w:ilvl="1" w:tplc="041B0003" w:tentative="1">
      <w:start w:val="1"/>
      <w:numFmt w:val="bullet"/>
      <w:lvlText w:val="o"/>
      <w:lvlJc w:val="left"/>
      <w:pPr>
        <w:ind w:left="1494" w:hanging="360"/>
      </w:pPr>
      <w:rPr>
        <w:rFonts w:ascii="Courier New" w:hAnsi="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249" w15:restartNumberingAfterBreak="0">
    <w:nsid w:val="477E72B3"/>
    <w:multiLevelType w:val="hybridMultilevel"/>
    <w:tmpl w:val="34A05D46"/>
    <w:lvl w:ilvl="0" w:tplc="FF36808E">
      <w:start w:val="1"/>
      <w:numFmt w:val="decimal"/>
      <w:lvlText w:val="%1."/>
      <w:lvlJc w:val="left"/>
      <w:pPr>
        <w:ind w:left="786" w:hanging="360"/>
      </w:pPr>
      <w:rPr>
        <w:rFonts w:cs="Times New Roman" w:hint="default"/>
      </w:rPr>
    </w:lvl>
    <w:lvl w:ilvl="1" w:tplc="72AEF43C">
      <w:start w:val="1"/>
      <w:numFmt w:val="lowerLetter"/>
      <w:lvlText w:val="%2)"/>
      <w:lvlJc w:val="left"/>
      <w:pPr>
        <w:ind w:left="1440" w:hanging="360"/>
      </w:pPr>
      <w:rPr>
        <w:rFonts w:ascii="Times New Roman" w:eastAsia="Times New Roman" w:hAnsi="Times New Roman"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0" w15:restartNumberingAfterBreak="0">
    <w:nsid w:val="4796107F"/>
    <w:multiLevelType w:val="hybridMultilevel"/>
    <w:tmpl w:val="5C28D106"/>
    <w:lvl w:ilvl="0" w:tplc="E732EA54">
      <w:start w:val="1"/>
      <w:numFmt w:val="decimal"/>
      <w:lvlText w:val="%1."/>
      <w:lvlJc w:val="left"/>
      <w:pPr>
        <w:ind w:left="3240" w:hanging="360"/>
      </w:pPr>
      <w:rPr>
        <w:rFonts w:cs="Times New Roman"/>
        <w:i w:val="0"/>
      </w:rPr>
    </w:lvl>
    <w:lvl w:ilvl="1" w:tplc="8858301E">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1" w15:restartNumberingAfterBreak="0">
    <w:nsid w:val="47B06E3A"/>
    <w:multiLevelType w:val="hybridMultilevel"/>
    <w:tmpl w:val="B416236C"/>
    <w:lvl w:ilvl="0" w:tplc="CE10C868">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52" w15:restartNumberingAfterBreak="0">
    <w:nsid w:val="480F393A"/>
    <w:multiLevelType w:val="hybridMultilevel"/>
    <w:tmpl w:val="51CC531E"/>
    <w:lvl w:ilvl="0" w:tplc="2E56EE12">
      <w:start w:val="1"/>
      <w:numFmt w:val="decimal"/>
      <w:lvlText w:val="%1."/>
      <w:lvlJc w:val="left"/>
      <w:pPr>
        <w:ind w:left="36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3" w15:restartNumberingAfterBreak="0">
    <w:nsid w:val="491150F3"/>
    <w:multiLevelType w:val="hybridMultilevel"/>
    <w:tmpl w:val="A61AE60E"/>
    <w:lvl w:ilvl="0" w:tplc="C7B86DD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4" w15:restartNumberingAfterBreak="0">
    <w:nsid w:val="491C030A"/>
    <w:multiLevelType w:val="hybridMultilevel"/>
    <w:tmpl w:val="6C8001F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5" w15:restartNumberingAfterBreak="0">
    <w:nsid w:val="496E5099"/>
    <w:multiLevelType w:val="hybridMultilevel"/>
    <w:tmpl w:val="D534C4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6A76C514">
      <w:start w:val="1"/>
      <w:numFmt w:val="decimal"/>
      <w:lvlText w:val="%4."/>
      <w:lvlJc w:val="left"/>
      <w:pPr>
        <w:ind w:left="2880" w:hanging="360"/>
      </w:pPr>
      <w:rPr>
        <w:rFonts w:ascii="Times New Roman" w:eastAsia="Times New Roman" w:hAnsi="Times New Roman"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6" w15:restartNumberingAfterBreak="0">
    <w:nsid w:val="4A6C60F3"/>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257" w15:restartNumberingAfterBreak="0">
    <w:nsid w:val="4B0B3C33"/>
    <w:multiLevelType w:val="hybridMultilevel"/>
    <w:tmpl w:val="50648384"/>
    <w:lvl w:ilvl="0" w:tplc="041B0017">
      <w:start w:val="1"/>
      <w:numFmt w:val="lowerLetter"/>
      <w:lvlText w:val="%1)"/>
      <w:lvlJc w:val="left"/>
      <w:pPr>
        <w:ind w:left="1080" w:hanging="360"/>
      </w:pPr>
      <w:rPr>
        <w:rFonts w:cs="Times New Roman"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8" w15:restartNumberingAfterBreak="0">
    <w:nsid w:val="4B45529A"/>
    <w:multiLevelType w:val="hybridMultilevel"/>
    <w:tmpl w:val="065A1A8E"/>
    <w:lvl w:ilvl="0" w:tplc="C442AB8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9" w15:restartNumberingAfterBreak="0">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0" w15:restartNumberingAfterBreak="0">
    <w:nsid w:val="4CB16EF9"/>
    <w:multiLevelType w:val="hybridMultilevel"/>
    <w:tmpl w:val="1B528CDC"/>
    <w:lvl w:ilvl="0" w:tplc="9B14F07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61" w15:restartNumberingAfterBreak="0">
    <w:nsid w:val="4CF81BED"/>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62" w15:restartNumberingAfterBreak="0">
    <w:nsid w:val="4D131431"/>
    <w:multiLevelType w:val="hybridMultilevel"/>
    <w:tmpl w:val="FD3EBFC6"/>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63" w15:restartNumberingAfterBreak="0">
    <w:nsid w:val="4D3F2807"/>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4" w15:restartNumberingAfterBreak="0">
    <w:nsid w:val="4DCB29AF"/>
    <w:multiLevelType w:val="hybridMultilevel"/>
    <w:tmpl w:val="FD3EBFC6"/>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65" w15:restartNumberingAfterBreak="0">
    <w:nsid w:val="4DE62D98"/>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66" w15:restartNumberingAfterBreak="0">
    <w:nsid w:val="4DEA41A6"/>
    <w:multiLevelType w:val="hybridMultilevel"/>
    <w:tmpl w:val="E9E81FB0"/>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67" w15:restartNumberingAfterBreak="0">
    <w:nsid w:val="4EBC4ED8"/>
    <w:multiLevelType w:val="hybridMultilevel"/>
    <w:tmpl w:val="E0E8E40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8" w15:restartNumberingAfterBreak="0">
    <w:nsid w:val="4EFA0426"/>
    <w:multiLevelType w:val="hybridMultilevel"/>
    <w:tmpl w:val="80A6CA84"/>
    <w:lvl w:ilvl="0" w:tplc="B2BA187A">
      <w:start w:val="1"/>
      <w:numFmt w:val="decimal"/>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tentative="1">
      <w:start w:val="1"/>
      <w:numFmt w:val="lowerRoman"/>
      <w:lvlText w:val="%3."/>
      <w:lvlJc w:val="right"/>
      <w:pPr>
        <w:ind w:left="2505" w:hanging="180"/>
      </w:pPr>
      <w:rPr>
        <w:rFonts w:cs="Times New Roman"/>
      </w:rPr>
    </w:lvl>
    <w:lvl w:ilvl="3" w:tplc="041B000F" w:tentative="1">
      <w:start w:val="1"/>
      <w:numFmt w:val="decimal"/>
      <w:lvlText w:val="%4."/>
      <w:lvlJc w:val="left"/>
      <w:pPr>
        <w:ind w:left="3225" w:hanging="360"/>
      </w:pPr>
      <w:rPr>
        <w:rFonts w:cs="Times New Roman"/>
      </w:rPr>
    </w:lvl>
    <w:lvl w:ilvl="4" w:tplc="041B0019" w:tentative="1">
      <w:start w:val="1"/>
      <w:numFmt w:val="lowerLetter"/>
      <w:lvlText w:val="%5."/>
      <w:lvlJc w:val="left"/>
      <w:pPr>
        <w:ind w:left="3945" w:hanging="360"/>
      </w:pPr>
      <w:rPr>
        <w:rFonts w:cs="Times New Roman"/>
      </w:rPr>
    </w:lvl>
    <w:lvl w:ilvl="5" w:tplc="041B001B" w:tentative="1">
      <w:start w:val="1"/>
      <w:numFmt w:val="lowerRoman"/>
      <w:lvlText w:val="%6."/>
      <w:lvlJc w:val="right"/>
      <w:pPr>
        <w:ind w:left="4665" w:hanging="180"/>
      </w:pPr>
      <w:rPr>
        <w:rFonts w:cs="Times New Roman"/>
      </w:rPr>
    </w:lvl>
    <w:lvl w:ilvl="6" w:tplc="041B000F" w:tentative="1">
      <w:start w:val="1"/>
      <w:numFmt w:val="decimal"/>
      <w:lvlText w:val="%7."/>
      <w:lvlJc w:val="left"/>
      <w:pPr>
        <w:ind w:left="5385" w:hanging="360"/>
      </w:pPr>
      <w:rPr>
        <w:rFonts w:cs="Times New Roman"/>
      </w:rPr>
    </w:lvl>
    <w:lvl w:ilvl="7" w:tplc="041B0019" w:tentative="1">
      <w:start w:val="1"/>
      <w:numFmt w:val="lowerLetter"/>
      <w:lvlText w:val="%8."/>
      <w:lvlJc w:val="left"/>
      <w:pPr>
        <w:ind w:left="6105" w:hanging="360"/>
      </w:pPr>
      <w:rPr>
        <w:rFonts w:cs="Times New Roman"/>
      </w:rPr>
    </w:lvl>
    <w:lvl w:ilvl="8" w:tplc="041B001B" w:tentative="1">
      <w:start w:val="1"/>
      <w:numFmt w:val="lowerRoman"/>
      <w:lvlText w:val="%9."/>
      <w:lvlJc w:val="right"/>
      <w:pPr>
        <w:ind w:left="6825" w:hanging="180"/>
      </w:pPr>
      <w:rPr>
        <w:rFonts w:cs="Times New Roman"/>
      </w:rPr>
    </w:lvl>
  </w:abstractNum>
  <w:abstractNum w:abstractNumId="269" w15:restartNumberingAfterBreak="0">
    <w:nsid w:val="503D711A"/>
    <w:multiLevelType w:val="multilevel"/>
    <w:tmpl w:val="23F60E94"/>
    <w:lvl w:ilvl="0">
      <w:start w:val="1"/>
      <w:numFmt w:val="decimal"/>
      <w:lvlText w:val="%1."/>
      <w:lvlJc w:val="left"/>
      <w:pPr>
        <w:ind w:left="720" w:hanging="360"/>
      </w:pPr>
      <w:rPr>
        <w:rFonts w:ascii="Times New Roman" w:hAnsi="Times New Roman" w:cs="Times New Roman" w:hint="default"/>
        <w:sz w:val="24"/>
        <w:szCs w:val="24"/>
      </w:rPr>
    </w:lvl>
    <w:lvl w:ilvl="1">
      <w:start w:val="2"/>
      <w:numFmt w:val="decimal"/>
      <w:isLgl/>
      <w:lvlText w:val="%1.%2"/>
      <w:lvlJc w:val="left"/>
      <w:pPr>
        <w:ind w:left="1020" w:hanging="660"/>
      </w:pPr>
      <w:rPr>
        <w:rFonts w:cs="Times New Roman" w:hint="default"/>
      </w:rPr>
    </w:lvl>
    <w:lvl w:ilvl="2">
      <w:start w:val="1"/>
      <w:numFmt w:val="decimal"/>
      <w:isLgl/>
      <w:lvlText w:val="%1.%2.%3"/>
      <w:lvlJc w:val="left"/>
      <w:pPr>
        <w:ind w:left="1080" w:hanging="720"/>
      </w:pPr>
      <w:rPr>
        <w:rFonts w:cs="Times New Roman" w:hint="default"/>
      </w:rPr>
    </w:lvl>
    <w:lvl w:ilvl="3">
      <w:start w:val="2"/>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0" w15:restartNumberingAfterBreak="0">
    <w:nsid w:val="506216EA"/>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1" w15:restartNumberingAfterBreak="0">
    <w:nsid w:val="51C66BCE"/>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72" w15:restartNumberingAfterBreak="0">
    <w:nsid w:val="51EA368E"/>
    <w:multiLevelType w:val="hybridMultilevel"/>
    <w:tmpl w:val="303CE27A"/>
    <w:lvl w:ilvl="0" w:tplc="041B0017">
      <w:start w:val="1"/>
      <w:numFmt w:val="lowerLetter"/>
      <w:lvlText w:val="%1)"/>
      <w:lvlJc w:val="left"/>
      <w:pPr>
        <w:ind w:left="1494" w:hanging="360"/>
      </w:pPr>
      <w:rPr>
        <w:rFonts w:cs="Times New Roman"/>
      </w:rPr>
    </w:lvl>
    <w:lvl w:ilvl="1" w:tplc="041B0019" w:tentative="1">
      <w:start w:val="1"/>
      <w:numFmt w:val="lowerLetter"/>
      <w:lvlText w:val="%2."/>
      <w:lvlJc w:val="left"/>
      <w:pPr>
        <w:ind w:left="2214" w:hanging="360"/>
      </w:pPr>
      <w:rPr>
        <w:rFonts w:cs="Times New Roman"/>
      </w:rPr>
    </w:lvl>
    <w:lvl w:ilvl="2" w:tplc="041B001B" w:tentative="1">
      <w:start w:val="1"/>
      <w:numFmt w:val="lowerRoman"/>
      <w:lvlText w:val="%3."/>
      <w:lvlJc w:val="right"/>
      <w:pPr>
        <w:ind w:left="2934" w:hanging="180"/>
      </w:pPr>
      <w:rPr>
        <w:rFonts w:cs="Times New Roman"/>
      </w:rPr>
    </w:lvl>
    <w:lvl w:ilvl="3" w:tplc="041B000F" w:tentative="1">
      <w:start w:val="1"/>
      <w:numFmt w:val="decimal"/>
      <w:lvlText w:val="%4."/>
      <w:lvlJc w:val="left"/>
      <w:pPr>
        <w:ind w:left="3654" w:hanging="360"/>
      </w:pPr>
      <w:rPr>
        <w:rFonts w:cs="Times New Roman"/>
      </w:rPr>
    </w:lvl>
    <w:lvl w:ilvl="4" w:tplc="041B0019" w:tentative="1">
      <w:start w:val="1"/>
      <w:numFmt w:val="lowerLetter"/>
      <w:lvlText w:val="%5."/>
      <w:lvlJc w:val="left"/>
      <w:pPr>
        <w:ind w:left="4374" w:hanging="360"/>
      </w:pPr>
      <w:rPr>
        <w:rFonts w:cs="Times New Roman"/>
      </w:rPr>
    </w:lvl>
    <w:lvl w:ilvl="5" w:tplc="041B001B" w:tentative="1">
      <w:start w:val="1"/>
      <w:numFmt w:val="lowerRoman"/>
      <w:lvlText w:val="%6."/>
      <w:lvlJc w:val="right"/>
      <w:pPr>
        <w:ind w:left="5094" w:hanging="180"/>
      </w:pPr>
      <w:rPr>
        <w:rFonts w:cs="Times New Roman"/>
      </w:rPr>
    </w:lvl>
    <w:lvl w:ilvl="6" w:tplc="041B000F" w:tentative="1">
      <w:start w:val="1"/>
      <w:numFmt w:val="decimal"/>
      <w:lvlText w:val="%7."/>
      <w:lvlJc w:val="left"/>
      <w:pPr>
        <w:ind w:left="5814" w:hanging="360"/>
      </w:pPr>
      <w:rPr>
        <w:rFonts w:cs="Times New Roman"/>
      </w:rPr>
    </w:lvl>
    <w:lvl w:ilvl="7" w:tplc="041B0019" w:tentative="1">
      <w:start w:val="1"/>
      <w:numFmt w:val="lowerLetter"/>
      <w:lvlText w:val="%8."/>
      <w:lvlJc w:val="left"/>
      <w:pPr>
        <w:ind w:left="6534" w:hanging="360"/>
      </w:pPr>
      <w:rPr>
        <w:rFonts w:cs="Times New Roman"/>
      </w:rPr>
    </w:lvl>
    <w:lvl w:ilvl="8" w:tplc="041B001B" w:tentative="1">
      <w:start w:val="1"/>
      <w:numFmt w:val="lowerRoman"/>
      <w:lvlText w:val="%9."/>
      <w:lvlJc w:val="right"/>
      <w:pPr>
        <w:ind w:left="7254" w:hanging="180"/>
      </w:pPr>
      <w:rPr>
        <w:rFonts w:cs="Times New Roman"/>
      </w:rPr>
    </w:lvl>
  </w:abstractNum>
  <w:abstractNum w:abstractNumId="273" w15:restartNumberingAfterBreak="0">
    <w:nsid w:val="52030531"/>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274" w15:restartNumberingAfterBreak="0">
    <w:nsid w:val="521C4DB1"/>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5" w15:restartNumberingAfterBreak="0">
    <w:nsid w:val="52234B3C"/>
    <w:multiLevelType w:val="hybridMultilevel"/>
    <w:tmpl w:val="7142838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6" w15:restartNumberingAfterBreak="0">
    <w:nsid w:val="525D013C"/>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277" w15:restartNumberingAfterBreak="0">
    <w:nsid w:val="52CA44D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78" w15:restartNumberingAfterBreak="0">
    <w:nsid w:val="53D4227D"/>
    <w:multiLevelType w:val="hybridMultilevel"/>
    <w:tmpl w:val="C01CA3B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9" w15:restartNumberingAfterBreak="0">
    <w:nsid w:val="5457527C"/>
    <w:multiLevelType w:val="hybridMultilevel"/>
    <w:tmpl w:val="06C87C40"/>
    <w:lvl w:ilvl="0" w:tplc="AFEC7C9C">
      <w:start w:val="1"/>
      <w:numFmt w:val="lowerLetter"/>
      <w:lvlText w:val="%1)"/>
      <w:lvlJc w:val="left"/>
      <w:pPr>
        <w:ind w:left="1069" w:hanging="360"/>
      </w:pPr>
      <w:rPr>
        <w:rFonts w:cs="Times New Roman" w:hint="default"/>
      </w:rPr>
    </w:lvl>
    <w:lvl w:ilvl="1" w:tplc="041B0019">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80" w15:restartNumberingAfterBreak="0">
    <w:nsid w:val="54977F77"/>
    <w:multiLevelType w:val="hybridMultilevel"/>
    <w:tmpl w:val="AC409AB8"/>
    <w:lvl w:ilvl="0" w:tplc="F33AABA6">
      <w:start w:val="1"/>
      <w:numFmt w:val="decimal"/>
      <w:lvlText w:val="%1."/>
      <w:lvlJc w:val="left"/>
      <w:pPr>
        <w:ind w:left="1080" w:hanging="360"/>
      </w:pPr>
      <w:rPr>
        <w:rFonts w:cs="Times New Roman"/>
        <w:b w:val="0"/>
        <w:i w:val="0"/>
      </w:rPr>
    </w:lvl>
    <w:lvl w:ilvl="1" w:tplc="041B0017">
      <w:start w:val="1"/>
      <w:numFmt w:val="lowerLetter"/>
      <w:lvlText w:val="%2)"/>
      <w:lvlJc w:val="left"/>
      <w:pPr>
        <w:ind w:left="1800" w:hanging="360"/>
      </w:pPr>
      <w:rPr>
        <w:rFonts w:cs="Times New Roman"/>
        <w:b w:val="0"/>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281" w15:restartNumberingAfterBreak="0">
    <w:nsid w:val="55892209"/>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82" w15:restartNumberingAfterBreak="0">
    <w:nsid w:val="56096301"/>
    <w:multiLevelType w:val="hybridMultilevel"/>
    <w:tmpl w:val="1D20B8D0"/>
    <w:lvl w:ilvl="0" w:tplc="041B000F">
      <w:start w:val="1"/>
      <w:numFmt w:val="decimal"/>
      <w:lvlText w:val="%1."/>
      <w:lvlJc w:val="left"/>
      <w:pPr>
        <w:ind w:left="1428" w:hanging="360"/>
      </w:pPr>
      <w:rPr>
        <w:rFonts w:cs="Times New Roman"/>
      </w:rPr>
    </w:lvl>
    <w:lvl w:ilvl="1" w:tplc="BA225964">
      <w:start w:val="1"/>
      <w:numFmt w:val="lowerLetter"/>
      <w:lvlText w:val="%2)"/>
      <w:lvlJc w:val="left"/>
      <w:pPr>
        <w:ind w:left="2148" w:hanging="360"/>
      </w:pPr>
      <w:rPr>
        <w:rFonts w:cs="Times New Roman" w:hint="default"/>
      </w:rPr>
    </w:lvl>
    <w:lvl w:ilvl="2" w:tplc="041B001B">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283" w15:restartNumberingAfterBreak="0">
    <w:nsid w:val="568B4DD0"/>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4" w15:restartNumberingAfterBreak="0">
    <w:nsid w:val="57AC35E7"/>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5" w15:restartNumberingAfterBreak="0">
    <w:nsid w:val="57F87F00"/>
    <w:multiLevelType w:val="hybridMultilevel"/>
    <w:tmpl w:val="F7180228"/>
    <w:lvl w:ilvl="0" w:tplc="041B000F">
      <w:start w:val="1"/>
      <w:numFmt w:val="decimal"/>
      <w:lvlText w:val="%1."/>
      <w:lvlJc w:val="left"/>
      <w:pPr>
        <w:ind w:left="6033" w:hanging="360"/>
      </w:pPr>
      <w:rPr>
        <w:rFonts w:cs="Times New Roman"/>
      </w:rPr>
    </w:lvl>
    <w:lvl w:ilvl="1" w:tplc="041B0019" w:tentative="1">
      <w:start w:val="1"/>
      <w:numFmt w:val="lowerLetter"/>
      <w:lvlText w:val="%2."/>
      <w:lvlJc w:val="left"/>
      <w:pPr>
        <w:ind w:left="6753" w:hanging="360"/>
      </w:pPr>
      <w:rPr>
        <w:rFonts w:cs="Times New Roman"/>
      </w:rPr>
    </w:lvl>
    <w:lvl w:ilvl="2" w:tplc="041B001B" w:tentative="1">
      <w:start w:val="1"/>
      <w:numFmt w:val="lowerRoman"/>
      <w:lvlText w:val="%3."/>
      <w:lvlJc w:val="right"/>
      <w:pPr>
        <w:ind w:left="7473" w:hanging="180"/>
      </w:pPr>
      <w:rPr>
        <w:rFonts w:cs="Times New Roman"/>
      </w:rPr>
    </w:lvl>
    <w:lvl w:ilvl="3" w:tplc="041B000F" w:tentative="1">
      <w:start w:val="1"/>
      <w:numFmt w:val="decimal"/>
      <w:lvlText w:val="%4."/>
      <w:lvlJc w:val="left"/>
      <w:pPr>
        <w:ind w:left="8193" w:hanging="360"/>
      </w:pPr>
      <w:rPr>
        <w:rFonts w:cs="Times New Roman"/>
      </w:rPr>
    </w:lvl>
    <w:lvl w:ilvl="4" w:tplc="041B0019" w:tentative="1">
      <w:start w:val="1"/>
      <w:numFmt w:val="lowerLetter"/>
      <w:lvlText w:val="%5."/>
      <w:lvlJc w:val="left"/>
      <w:pPr>
        <w:ind w:left="8913" w:hanging="360"/>
      </w:pPr>
      <w:rPr>
        <w:rFonts w:cs="Times New Roman"/>
      </w:rPr>
    </w:lvl>
    <w:lvl w:ilvl="5" w:tplc="041B001B" w:tentative="1">
      <w:start w:val="1"/>
      <w:numFmt w:val="lowerRoman"/>
      <w:lvlText w:val="%6."/>
      <w:lvlJc w:val="right"/>
      <w:pPr>
        <w:ind w:left="9633" w:hanging="180"/>
      </w:pPr>
      <w:rPr>
        <w:rFonts w:cs="Times New Roman"/>
      </w:rPr>
    </w:lvl>
    <w:lvl w:ilvl="6" w:tplc="041B000F" w:tentative="1">
      <w:start w:val="1"/>
      <w:numFmt w:val="decimal"/>
      <w:lvlText w:val="%7."/>
      <w:lvlJc w:val="left"/>
      <w:pPr>
        <w:ind w:left="10353" w:hanging="360"/>
      </w:pPr>
      <w:rPr>
        <w:rFonts w:cs="Times New Roman"/>
      </w:rPr>
    </w:lvl>
    <w:lvl w:ilvl="7" w:tplc="041B0019" w:tentative="1">
      <w:start w:val="1"/>
      <w:numFmt w:val="lowerLetter"/>
      <w:lvlText w:val="%8."/>
      <w:lvlJc w:val="left"/>
      <w:pPr>
        <w:ind w:left="11073" w:hanging="360"/>
      </w:pPr>
      <w:rPr>
        <w:rFonts w:cs="Times New Roman"/>
      </w:rPr>
    </w:lvl>
    <w:lvl w:ilvl="8" w:tplc="041B001B" w:tentative="1">
      <w:start w:val="1"/>
      <w:numFmt w:val="lowerRoman"/>
      <w:lvlText w:val="%9."/>
      <w:lvlJc w:val="right"/>
      <w:pPr>
        <w:ind w:left="11793" w:hanging="180"/>
      </w:pPr>
      <w:rPr>
        <w:rFonts w:cs="Times New Roman"/>
      </w:rPr>
    </w:lvl>
  </w:abstractNum>
  <w:abstractNum w:abstractNumId="286" w15:restartNumberingAfterBreak="0">
    <w:nsid w:val="584A447C"/>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287" w15:restartNumberingAfterBreak="0">
    <w:nsid w:val="59A30926"/>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8" w15:restartNumberingAfterBreak="0">
    <w:nsid w:val="59AD12B0"/>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9" w15:restartNumberingAfterBreak="0">
    <w:nsid w:val="59E732DB"/>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0" w15:restartNumberingAfterBreak="0">
    <w:nsid w:val="5AC32D3D"/>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1" w15:restartNumberingAfterBreak="0">
    <w:nsid w:val="5AD56F85"/>
    <w:multiLevelType w:val="hybridMultilevel"/>
    <w:tmpl w:val="35D6BF70"/>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2" w15:restartNumberingAfterBreak="0">
    <w:nsid w:val="5AFF2B7F"/>
    <w:multiLevelType w:val="hybridMultilevel"/>
    <w:tmpl w:val="B29220D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3" w15:restartNumberingAfterBreak="0">
    <w:nsid w:val="5B2F5647"/>
    <w:multiLevelType w:val="hybridMultilevel"/>
    <w:tmpl w:val="5FB2860C"/>
    <w:lvl w:ilvl="0" w:tplc="041B0017">
      <w:start w:val="1"/>
      <w:numFmt w:val="lowerLetter"/>
      <w:lvlText w:val="%1)"/>
      <w:lvlJc w:val="left"/>
      <w:pPr>
        <w:ind w:left="1069" w:hanging="360"/>
      </w:pPr>
      <w:rPr>
        <w:rFonts w:cs="Times New Roman"/>
        <w:b w:val="0"/>
      </w:rPr>
    </w:lvl>
    <w:lvl w:ilvl="1" w:tplc="041B0003" w:tentative="1">
      <w:start w:val="1"/>
      <w:numFmt w:val="bullet"/>
      <w:lvlText w:val="o"/>
      <w:lvlJc w:val="left"/>
      <w:pPr>
        <w:ind w:left="1789" w:hanging="360"/>
      </w:pPr>
      <w:rPr>
        <w:rFonts w:ascii="Courier New" w:hAnsi="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94" w15:restartNumberingAfterBreak="0">
    <w:nsid w:val="5B6215EF"/>
    <w:multiLevelType w:val="hybridMultilevel"/>
    <w:tmpl w:val="5246D3A6"/>
    <w:lvl w:ilvl="0" w:tplc="041B0017">
      <w:start w:val="1"/>
      <w:numFmt w:val="lowerLetter"/>
      <w:lvlText w:val="%1)"/>
      <w:lvlJc w:val="left"/>
      <w:pPr>
        <w:ind w:left="1770" w:hanging="360"/>
      </w:pPr>
      <w:rPr>
        <w:rFonts w:cs="Times New Roman"/>
      </w:rPr>
    </w:lvl>
    <w:lvl w:ilvl="1" w:tplc="041B0003" w:tentative="1">
      <w:start w:val="1"/>
      <w:numFmt w:val="bullet"/>
      <w:lvlText w:val="o"/>
      <w:lvlJc w:val="left"/>
      <w:pPr>
        <w:ind w:left="2490" w:hanging="360"/>
      </w:pPr>
      <w:rPr>
        <w:rFonts w:ascii="Courier New" w:hAnsi="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295" w15:restartNumberingAfterBreak="0">
    <w:nsid w:val="5BA75D7C"/>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6" w15:restartNumberingAfterBreak="0">
    <w:nsid w:val="5BC4454A"/>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297" w15:restartNumberingAfterBreak="0">
    <w:nsid w:val="5BE237CB"/>
    <w:multiLevelType w:val="hybridMultilevel"/>
    <w:tmpl w:val="521A182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8" w15:restartNumberingAfterBreak="0">
    <w:nsid w:val="5C102803"/>
    <w:multiLevelType w:val="hybridMultilevel"/>
    <w:tmpl w:val="69426EEC"/>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9" w15:restartNumberingAfterBreak="0">
    <w:nsid w:val="5CF1657B"/>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0" w15:restartNumberingAfterBreak="0">
    <w:nsid w:val="5D35082C"/>
    <w:multiLevelType w:val="hybridMultilevel"/>
    <w:tmpl w:val="D466C8EA"/>
    <w:lvl w:ilvl="0" w:tplc="9B14F07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01" w15:restartNumberingAfterBreak="0">
    <w:nsid w:val="5D8A415E"/>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302" w15:restartNumberingAfterBreak="0">
    <w:nsid w:val="5DAC6316"/>
    <w:multiLevelType w:val="hybridMultilevel"/>
    <w:tmpl w:val="76F0519A"/>
    <w:lvl w:ilvl="0" w:tplc="1104368E">
      <w:start w:val="1"/>
      <w:numFmt w:val="lowerLetter"/>
      <w:lvlText w:val="%1)"/>
      <w:lvlJc w:val="left"/>
      <w:pPr>
        <w:ind w:left="720" w:hanging="360"/>
      </w:pPr>
      <w:rPr>
        <w:rFonts w:cs="Times New Roman"/>
        <w: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3" w15:restartNumberingAfterBreak="0">
    <w:nsid w:val="5E2D3C77"/>
    <w:multiLevelType w:val="hybridMultilevel"/>
    <w:tmpl w:val="A6F0CE8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471C4AFE">
      <w:start w:val="1"/>
      <w:numFmt w:val="lowerLetter"/>
      <w:lvlText w:val="%4)"/>
      <w:lvlJc w:val="left"/>
      <w:pPr>
        <w:ind w:left="2880" w:hanging="360"/>
      </w:pPr>
      <w:rPr>
        <w:rFonts w:cs="Times New Roman"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4" w15:restartNumberingAfterBreak="0">
    <w:nsid w:val="5E466D84"/>
    <w:multiLevelType w:val="hybridMultilevel"/>
    <w:tmpl w:val="5246D3A6"/>
    <w:lvl w:ilvl="0" w:tplc="041B0017">
      <w:start w:val="1"/>
      <w:numFmt w:val="lowerLetter"/>
      <w:lvlText w:val="%1)"/>
      <w:lvlJc w:val="left"/>
      <w:pPr>
        <w:ind w:left="1770" w:hanging="360"/>
      </w:pPr>
      <w:rPr>
        <w:rFonts w:cs="Times New Roman"/>
      </w:rPr>
    </w:lvl>
    <w:lvl w:ilvl="1" w:tplc="041B0003" w:tentative="1">
      <w:start w:val="1"/>
      <w:numFmt w:val="bullet"/>
      <w:lvlText w:val="o"/>
      <w:lvlJc w:val="left"/>
      <w:pPr>
        <w:ind w:left="2490" w:hanging="360"/>
      </w:pPr>
      <w:rPr>
        <w:rFonts w:ascii="Courier New" w:hAnsi="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305" w15:restartNumberingAfterBreak="0">
    <w:nsid w:val="5ECA362F"/>
    <w:multiLevelType w:val="hybridMultilevel"/>
    <w:tmpl w:val="F1504E4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6" w15:restartNumberingAfterBreak="0">
    <w:nsid w:val="5FBF677C"/>
    <w:multiLevelType w:val="hybridMultilevel"/>
    <w:tmpl w:val="7142838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7" w15:restartNumberingAfterBreak="0">
    <w:nsid w:val="60014FCB"/>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08" w15:restartNumberingAfterBreak="0">
    <w:nsid w:val="605B4D46"/>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9" w15:restartNumberingAfterBreak="0">
    <w:nsid w:val="60AC688A"/>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0" w15:restartNumberingAfterBreak="0">
    <w:nsid w:val="61041602"/>
    <w:multiLevelType w:val="hybridMultilevel"/>
    <w:tmpl w:val="EC96E4EA"/>
    <w:lvl w:ilvl="0" w:tplc="E732EA54">
      <w:start w:val="1"/>
      <w:numFmt w:val="decimal"/>
      <w:lvlText w:val="%1."/>
      <w:lvlJc w:val="left"/>
      <w:pPr>
        <w:ind w:left="3240" w:hanging="360"/>
      </w:pPr>
      <w:rPr>
        <w:rFonts w:cs="Times New Roman"/>
        <w:i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1" w15:restartNumberingAfterBreak="0">
    <w:nsid w:val="6158472D"/>
    <w:multiLevelType w:val="hybridMultilevel"/>
    <w:tmpl w:val="51CC531E"/>
    <w:lvl w:ilvl="0" w:tplc="2E56EE12">
      <w:start w:val="1"/>
      <w:numFmt w:val="decimal"/>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2" w15:restartNumberingAfterBreak="0">
    <w:nsid w:val="6196721C"/>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13" w15:restartNumberingAfterBreak="0">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4" w15:restartNumberingAfterBreak="0">
    <w:nsid w:val="62774B1D"/>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5" w15:restartNumberingAfterBreak="0">
    <w:nsid w:val="6289693E"/>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6" w15:restartNumberingAfterBreak="0">
    <w:nsid w:val="62F2196A"/>
    <w:multiLevelType w:val="hybridMultilevel"/>
    <w:tmpl w:val="59E05C60"/>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17" w15:restartNumberingAfterBreak="0">
    <w:nsid w:val="639B7EE5"/>
    <w:multiLevelType w:val="hybridMultilevel"/>
    <w:tmpl w:val="CE8A128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8" w15:restartNumberingAfterBreak="0">
    <w:nsid w:val="63B55DE0"/>
    <w:multiLevelType w:val="hybridMultilevel"/>
    <w:tmpl w:val="2A6A6F3E"/>
    <w:lvl w:ilvl="0" w:tplc="041B0017">
      <w:start w:val="1"/>
      <w:numFmt w:val="lowerLetter"/>
      <w:lvlText w:val="%1)"/>
      <w:lvlJc w:val="left"/>
      <w:pPr>
        <w:ind w:left="2880" w:hanging="360"/>
      </w:pPr>
      <w:rPr>
        <w:rFonts w:cs="Times New Roman"/>
      </w:rPr>
    </w:lvl>
    <w:lvl w:ilvl="1" w:tplc="041B0017">
      <w:start w:val="1"/>
      <w:numFmt w:val="lowerLetter"/>
      <w:lvlText w:val="%2)"/>
      <w:lvlJc w:val="left"/>
      <w:pPr>
        <w:ind w:left="3600" w:hanging="360"/>
      </w:pPr>
      <w:rPr>
        <w:rFonts w:cs="Times New Roman"/>
      </w:rPr>
    </w:lvl>
    <w:lvl w:ilvl="2" w:tplc="041B001B" w:tentative="1">
      <w:start w:val="1"/>
      <w:numFmt w:val="lowerRoman"/>
      <w:lvlText w:val="%3."/>
      <w:lvlJc w:val="right"/>
      <w:pPr>
        <w:ind w:left="4320" w:hanging="180"/>
      </w:pPr>
      <w:rPr>
        <w:rFonts w:cs="Times New Roman"/>
      </w:rPr>
    </w:lvl>
    <w:lvl w:ilvl="3" w:tplc="041B000F" w:tentative="1">
      <w:start w:val="1"/>
      <w:numFmt w:val="decimal"/>
      <w:lvlText w:val="%4."/>
      <w:lvlJc w:val="left"/>
      <w:pPr>
        <w:ind w:left="5040" w:hanging="360"/>
      </w:pPr>
      <w:rPr>
        <w:rFonts w:cs="Times New Roman"/>
      </w:rPr>
    </w:lvl>
    <w:lvl w:ilvl="4" w:tplc="041B0019" w:tentative="1">
      <w:start w:val="1"/>
      <w:numFmt w:val="lowerLetter"/>
      <w:lvlText w:val="%5."/>
      <w:lvlJc w:val="left"/>
      <w:pPr>
        <w:ind w:left="5760" w:hanging="360"/>
      </w:pPr>
      <w:rPr>
        <w:rFonts w:cs="Times New Roman"/>
      </w:rPr>
    </w:lvl>
    <w:lvl w:ilvl="5" w:tplc="041B001B" w:tentative="1">
      <w:start w:val="1"/>
      <w:numFmt w:val="lowerRoman"/>
      <w:lvlText w:val="%6."/>
      <w:lvlJc w:val="right"/>
      <w:pPr>
        <w:ind w:left="6480" w:hanging="180"/>
      </w:pPr>
      <w:rPr>
        <w:rFonts w:cs="Times New Roman"/>
      </w:rPr>
    </w:lvl>
    <w:lvl w:ilvl="6" w:tplc="041B000F" w:tentative="1">
      <w:start w:val="1"/>
      <w:numFmt w:val="decimal"/>
      <w:lvlText w:val="%7."/>
      <w:lvlJc w:val="left"/>
      <w:pPr>
        <w:ind w:left="7200" w:hanging="360"/>
      </w:pPr>
      <w:rPr>
        <w:rFonts w:cs="Times New Roman"/>
      </w:rPr>
    </w:lvl>
    <w:lvl w:ilvl="7" w:tplc="041B0019" w:tentative="1">
      <w:start w:val="1"/>
      <w:numFmt w:val="lowerLetter"/>
      <w:lvlText w:val="%8."/>
      <w:lvlJc w:val="left"/>
      <w:pPr>
        <w:ind w:left="7920" w:hanging="360"/>
      </w:pPr>
      <w:rPr>
        <w:rFonts w:cs="Times New Roman"/>
      </w:rPr>
    </w:lvl>
    <w:lvl w:ilvl="8" w:tplc="041B001B" w:tentative="1">
      <w:start w:val="1"/>
      <w:numFmt w:val="lowerRoman"/>
      <w:lvlText w:val="%9."/>
      <w:lvlJc w:val="right"/>
      <w:pPr>
        <w:ind w:left="8640" w:hanging="180"/>
      </w:pPr>
      <w:rPr>
        <w:rFonts w:cs="Times New Roman"/>
      </w:rPr>
    </w:lvl>
  </w:abstractNum>
  <w:abstractNum w:abstractNumId="319" w15:restartNumberingAfterBreak="0">
    <w:nsid w:val="63B90B44"/>
    <w:multiLevelType w:val="hybridMultilevel"/>
    <w:tmpl w:val="B96AB8B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0" w15:restartNumberingAfterBreak="0">
    <w:nsid w:val="63C84E1E"/>
    <w:multiLevelType w:val="hybridMultilevel"/>
    <w:tmpl w:val="E9E81FB0"/>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21" w15:restartNumberingAfterBreak="0">
    <w:nsid w:val="643C2558"/>
    <w:multiLevelType w:val="hybridMultilevel"/>
    <w:tmpl w:val="B38A346C"/>
    <w:lvl w:ilvl="0" w:tplc="041B000F">
      <w:start w:val="1"/>
      <w:numFmt w:val="decimal"/>
      <w:lvlText w:val="%1."/>
      <w:lvlJc w:val="left"/>
      <w:pPr>
        <w:ind w:left="1080" w:hanging="360"/>
      </w:pPr>
      <w:rPr>
        <w:rFonts w:cs="Times New Roman"/>
        <w:b w:val="0"/>
        <w:i w:val="0"/>
      </w:rPr>
    </w:lvl>
    <w:lvl w:ilvl="1" w:tplc="20B064AC">
      <w:start w:val="1"/>
      <w:numFmt w:val="lowerLetter"/>
      <w:lvlText w:val="%2."/>
      <w:lvlJc w:val="left"/>
      <w:pPr>
        <w:ind w:left="1800" w:hanging="360"/>
      </w:pPr>
      <w:rPr>
        <w:rFonts w:cs="Times New Roman"/>
        <w:b w:val="0"/>
      </w:rPr>
    </w:lvl>
    <w:lvl w:ilvl="2" w:tplc="041B0011">
      <w:start w:val="1"/>
      <w:numFmt w:val="decimal"/>
      <w:lvlText w:val="%3)"/>
      <w:lvlJc w:val="lef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322" w15:restartNumberingAfterBreak="0">
    <w:nsid w:val="6467047B"/>
    <w:multiLevelType w:val="hybridMultilevel"/>
    <w:tmpl w:val="2AFA15F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3" w15:restartNumberingAfterBreak="0">
    <w:nsid w:val="6477729A"/>
    <w:multiLevelType w:val="hybridMultilevel"/>
    <w:tmpl w:val="924034F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4" w15:restartNumberingAfterBreak="0">
    <w:nsid w:val="648512FE"/>
    <w:multiLevelType w:val="hybridMultilevel"/>
    <w:tmpl w:val="B4C69156"/>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649C745D"/>
    <w:multiLevelType w:val="singleLevel"/>
    <w:tmpl w:val="04050017"/>
    <w:lvl w:ilvl="0">
      <w:start w:val="1"/>
      <w:numFmt w:val="lowerLetter"/>
      <w:lvlText w:val="%1)"/>
      <w:lvlJc w:val="left"/>
      <w:pPr>
        <w:tabs>
          <w:tab w:val="num" w:pos="360"/>
        </w:tabs>
        <w:ind w:left="360" w:hanging="360"/>
      </w:pPr>
      <w:rPr>
        <w:rFonts w:cs="Times New Roman"/>
      </w:rPr>
    </w:lvl>
  </w:abstractNum>
  <w:abstractNum w:abstractNumId="326" w15:restartNumberingAfterBreak="0">
    <w:nsid w:val="65A10F68"/>
    <w:multiLevelType w:val="hybridMultilevel"/>
    <w:tmpl w:val="9BEC370E"/>
    <w:lvl w:ilvl="0" w:tplc="8C3ED168">
      <w:start w:val="1"/>
      <w:numFmt w:val="lowerLetter"/>
      <w:lvlText w:val="%1)"/>
      <w:lvlJc w:val="left"/>
      <w:pPr>
        <w:ind w:left="1440" w:hanging="360"/>
      </w:pPr>
      <w:rPr>
        <w:rFonts w:ascii="Times New Roman" w:eastAsia="Times New Roman" w:hAnsi="Times New Roman" w:cs="Times New Roman"/>
        <w:b w:val="0"/>
        <w:i w:val="0"/>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7" w15:restartNumberingAfterBreak="0">
    <w:nsid w:val="65CD44CD"/>
    <w:multiLevelType w:val="hybridMultilevel"/>
    <w:tmpl w:val="FB48AD16"/>
    <w:lvl w:ilvl="0" w:tplc="96ACE564">
      <w:start w:val="1"/>
      <w:numFmt w:val="decimal"/>
      <w:lvlText w:val="%1."/>
      <w:lvlJc w:val="left"/>
      <w:pPr>
        <w:ind w:left="72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8" w15:restartNumberingAfterBreak="0">
    <w:nsid w:val="65E14708"/>
    <w:multiLevelType w:val="hybridMultilevel"/>
    <w:tmpl w:val="51CC531E"/>
    <w:lvl w:ilvl="0" w:tplc="2E56EE12">
      <w:start w:val="1"/>
      <w:numFmt w:val="decimal"/>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D9AE9E28">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9" w15:restartNumberingAfterBreak="0">
    <w:nsid w:val="66010AF8"/>
    <w:multiLevelType w:val="hybridMultilevel"/>
    <w:tmpl w:val="34AC162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0" w15:restartNumberingAfterBreak="0">
    <w:nsid w:val="666E43C0"/>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1" w15:restartNumberingAfterBreak="0">
    <w:nsid w:val="66CB57F5"/>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2" w15:restartNumberingAfterBreak="0">
    <w:nsid w:val="6708684F"/>
    <w:multiLevelType w:val="hybridMultilevel"/>
    <w:tmpl w:val="FD3EBFC6"/>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333" w15:restartNumberingAfterBreak="0">
    <w:nsid w:val="673406B0"/>
    <w:multiLevelType w:val="hybridMultilevel"/>
    <w:tmpl w:val="3B00CB80"/>
    <w:lvl w:ilvl="0" w:tplc="1E863E60">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334" w15:restartNumberingAfterBreak="0">
    <w:nsid w:val="678B19E9"/>
    <w:multiLevelType w:val="hybridMultilevel"/>
    <w:tmpl w:val="60F4F88E"/>
    <w:lvl w:ilvl="0" w:tplc="F33AABA6">
      <w:start w:val="1"/>
      <w:numFmt w:val="decimal"/>
      <w:lvlText w:val="%1."/>
      <w:lvlJc w:val="left"/>
      <w:pPr>
        <w:ind w:left="1080" w:hanging="360"/>
      </w:pPr>
      <w:rPr>
        <w:rFonts w:cs="Times New Roman"/>
        <w:b w:val="0"/>
        <w:i w:val="0"/>
      </w:rPr>
    </w:lvl>
    <w:lvl w:ilvl="1" w:tplc="D3DC3A32">
      <w:start w:val="1"/>
      <w:numFmt w:val="lowerLetter"/>
      <w:lvlText w:val="%2."/>
      <w:lvlJc w:val="left"/>
      <w:pPr>
        <w:ind w:left="1800" w:hanging="360"/>
      </w:pPr>
      <w:rPr>
        <w:rFonts w:cs="Times New Roman"/>
        <w:b w:val="0"/>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335" w15:restartNumberingAfterBreak="0">
    <w:nsid w:val="67BA088F"/>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36" w15:restartNumberingAfterBreak="0">
    <w:nsid w:val="68055E7D"/>
    <w:multiLevelType w:val="hybridMultilevel"/>
    <w:tmpl w:val="6E785F7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7" w15:restartNumberingAfterBreak="0">
    <w:nsid w:val="687926B4"/>
    <w:multiLevelType w:val="hybridMultilevel"/>
    <w:tmpl w:val="83A01586"/>
    <w:lvl w:ilvl="0" w:tplc="041B0011">
      <w:start w:val="1"/>
      <w:numFmt w:val="decimal"/>
      <w:lvlText w:val="%1)"/>
      <w:lvlJc w:val="left"/>
      <w:pPr>
        <w:ind w:left="720" w:hanging="360"/>
      </w:pPr>
      <w:rPr>
        <w:rFonts w:cs="Times New Roman"/>
      </w:rPr>
    </w:lvl>
    <w:lvl w:ilvl="1" w:tplc="041B0011">
      <w:start w:val="1"/>
      <w:numFmt w:val="decimal"/>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8" w15:restartNumberingAfterBreak="0">
    <w:nsid w:val="68793BD2"/>
    <w:multiLevelType w:val="hybridMultilevel"/>
    <w:tmpl w:val="4DD43B28"/>
    <w:lvl w:ilvl="0" w:tplc="041B000F">
      <w:start w:val="1"/>
      <w:numFmt w:val="decimal"/>
      <w:lvlText w:val="%1."/>
      <w:lvlJc w:val="left"/>
      <w:pPr>
        <w:ind w:left="780" w:hanging="360"/>
      </w:pPr>
      <w:rPr>
        <w:rFonts w:cs="Times New Roman"/>
      </w:rPr>
    </w:lvl>
    <w:lvl w:ilvl="1" w:tplc="041B0019" w:tentative="1">
      <w:start w:val="1"/>
      <w:numFmt w:val="lowerLetter"/>
      <w:lvlText w:val="%2."/>
      <w:lvlJc w:val="left"/>
      <w:pPr>
        <w:ind w:left="1500" w:hanging="360"/>
      </w:pPr>
      <w:rPr>
        <w:rFonts w:cs="Times New Roman"/>
      </w:rPr>
    </w:lvl>
    <w:lvl w:ilvl="2" w:tplc="041B001B" w:tentative="1">
      <w:start w:val="1"/>
      <w:numFmt w:val="lowerRoman"/>
      <w:lvlText w:val="%3."/>
      <w:lvlJc w:val="right"/>
      <w:pPr>
        <w:ind w:left="2220" w:hanging="180"/>
      </w:pPr>
      <w:rPr>
        <w:rFonts w:cs="Times New Roman"/>
      </w:rPr>
    </w:lvl>
    <w:lvl w:ilvl="3" w:tplc="041B000F" w:tentative="1">
      <w:start w:val="1"/>
      <w:numFmt w:val="decimal"/>
      <w:lvlText w:val="%4."/>
      <w:lvlJc w:val="left"/>
      <w:pPr>
        <w:ind w:left="2940" w:hanging="360"/>
      </w:pPr>
      <w:rPr>
        <w:rFonts w:cs="Times New Roman"/>
      </w:rPr>
    </w:lvl>
    <w:lvl w:ilvl="4" w:tplc="041B0019" w:tentative="1">
      <w:start w:val="1"/>
      <w:numFmt w:val="lowerLetter"/>
      <w:lvlText w:val="%5."/>
      <w:lvlJc w:val="left"/>
      <w:pPr>
        <w:ind w:left="3660" w:hanging="360"/>
      </w:pPr>
      <w:rPr>
        <w:rFonts w:cs="Times New Roman"/>
      </w:rPr>
    </w:lvl>
    <w:lvl w:ilvl="5" w:tplc="041B001B" w:tentative="1">
      <w:start w:val="1"/>
      <w:numFmt w:val="lowerRoman"/>
      <w:lvlText w:val="%6."/>
      <w:lvlJc w:val="right"/>
      <w:pPr>
        <w:ind w:left="4380" w:hanging="180"/>
      </w:pPr>
      <w:rPr>
        <w:rFonts w:cs="Times New Roman"/>
      </w:rPr>
    </w:lvl>
    <w:lvl w:ilvl="6" w:tplc="041B000F" w:tentative="1">
      <w:start w:val="1"/>
      <w:numFmt w:val="decimal"/>
      <w:lvlText w:val="%7."/>
      <w:lvlJc w:val="left"/>
      <w:pPr>
        <w:ind w:left="5100" w:hanging="360"/>
      </w:pPr>
      <w:rPr>
        <w:rFonts w:cs="Times New Roman"/>
      </w:rPr>
    </w:lvl>
    <w:lvl w:ilvl="7" w:tplc="041B0019" w:tentative="1">
      <w:start w:val="1"/>
      <w:numFmt w:val="lowerLetter"/>
      <w:lvlText w:val="%8."/>
      <w:lvlJc w:val="left"/>
      <w:pPr>
        <w:ind w:left="5820" w:hanging="360"/>
      </w:pPr>
      <w:rPr>
        <w:rFonts w:cs="Times New Roman"/>
      </w:rPr>
    </w:lvl>
    <w:lvl w:ilvl="8" w:tplc="041B001B" w:tentative="1">
      <w:start w:val="1"/>
      <w:numFmt w:val="lowerRoman"/>
      <w:lvlText w:val="%9."/>
      <w:lvlJc w:val="right"/>
      <w:pPr>
        <w:ind w:left="6540" w:hanging="180"/>
      </w:pPr>
      <w:rPr>
        <w:rFonts w:cs="Times New Roman"/>
      </w:rPr>
    </w:lvl>
  </w:abstractNum>
  <w:abstractNum w:abstractNumId="339" w15:restartNumberingAfterBreak="0">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0" w15:restartNumberingAfterBreak="0">
    <w:nsid w:val="68D16F5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1" w15:restartNumberingAfterBreak="0">
    <w:nsid w:val="68E8576B"/>
    <w:multiLevelType w:val="hybridMultilevel"/>
    <w:tmpl w:val="FE06E6C2"/>
    <w:lvl w:ilvl="0" w:tplc="544C7D66">
      <w:start w:val="1"/>
      <w:numFmt w:val="decimal"/>
      <w:lvlText w:val="%1."/>
      <w:lvlJc w:val="left"/>
      <w:pPr>
        <w:ind w:left="720" w:hanging="360"/>
      </w:pPr>
      <w:rPr>
        <w:rFonts w:cs="Times New Roman"/>
        <w:sz w:val="24"/>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2" w15:restartNumberingAfterBreak="0">
    <w:nsid w:val="68F95A3B"/>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3" w15:restartNumberingAfterBreak="0">
    <w:nsid w:val="69511974"/>
    <w:multiLevelType w:val="hybridMultilevel"/>
    <w:tmpl w:val="16FE4C94"/>
    <w:lvl w:ilvl="0" w:tplc="5820498E">
      <w:start w:val="1"/>
      <w:numFmt w:val="decimal"/>
      <w:lvlText w:val="%1."/>
      <w:lvlJc w:val="left"/>
      <w:pPr>
        <w:tabs>
          <w:tab w:val="num" w:pos="360"/>
        </w:tabs>
        <w:ind w:left="360" w:hanging="360"/>
      </w:pPr>
      <w:rPr>
        <w:rFonts w:cs="Times New Roman"/>
        <w:color w:val="auto"/>
      </w:rPr>
    </w:lvl>
    <w:lvl w:ilvl="1" w:tplc="041B0019">
      <w:start w:val="1"/>
      <w:numFmt w:val="lowerLetter"/>
      <w:lvlText w:val="%2."/>
      <w:lvlJc w:val="left"/>
      <w:pPr>
        <w:tabs>
          <w:tab w:val="num" w:pos="1080"/>
        </w:tabs>
        <w:ind w:left="1080" w:hanging="360"/>
      </w:pPr>
      <w:rPr>
        <w:rFonts w:cs="Times New Roman"/>
      </w:rPr>
    </w:lvl>
    <w:lvl w:ilvl="2" w:tplc="2C366E6E">
      <w:start w:val="1"/>
      <w:numFmt w:val="bullet"/>
      <w:lvlText w:val="-"/>
      <w:lvlJc w:val="left"/>
      <w:pPr>
        <w:tabs>
          <w:tab w:val="num" w:pos="1980"/>
        </w:tabs>
        <w:ind w:left="1980" w:hanging="360"/>
      </w:pPr>
      <w:rPr>
        <w:rFonts w:ascii="Arial" w:hAnsi="Arial"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344" w15:restartNumberingAfterBreak="0">
    <w:nsid w:val="695A744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5" w15:restartNumberingAfterBreak="0">
    <w:nsid w:val="6B0A2F56"/>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346" w15:restartNumberingAfterBreak="0">
    <w:nsid w:val="6B2D5D6E"/>
    <w:multiLevelType w:val="hybridMultilevel"/>
    <w:tmpl w:val="2E223A32"/>
    <w:lvl w:ilvl="0" w:tplc="041B000F">
      <w:start w:val="1"/>
      <w:numFmt w:val="decimal"/>
      <w:lvlText w:val="%1."/>
      <w:lvlJc w:val="left"/>
      <w:pPr>
        <w:ind w:left="36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7" w15:restartNumberingAfterBreak="0">
    <w:nsid w:val="6BDE7F46"/>
    <w:multiLevelType w:val="hybridMultilevel"/>
    <w:tmpl w:val="7142838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8" w15:restartNumberingAfterBreak="0">
    <w:nsid w:val="6CA40E28"/>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9" w15:restartNumberingAfterBreak="0">
    <w:nsid w:val="6D133838"/>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50" w15:restartNumberingAfterBreak="0">
    <w:nsid w:val="6D9C40BE"/>
    <w:multiLevelType w:val="hybridMultilevel"/>
    <w:tmpl w:val="A6EADAF8"/>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1" w15:restartNumberingAfterBreak="0">
    <w:nsid w:val="6DF81255"/>
    <w:multiLevelType w:val="hybridMultilevel"/>
    <w:tmpl w:val="2FE0EC58"/>
    <w:lvl w:ilvl="0" w:tplc="057CDBA6">
      <w:start w:val="1"/>
      <w:numFmt w:val="lowerLetter"/>
      <w:lvlText w:val="%1)"/>
      <w:lvlJc w:val="left"/>
      <w:pPr>
        <w:ind w:left="1770" w:hanging="360"/>
      </w:pPr>
      <w:rPr>
        <w:rFonts w:cs="Times New Roman" w:hint="default"/>
      </w:rPr>
    </w:lvl>
    <w:lvl w:ilvl="1" w:tplc="041B0019" w:tentative="1">
      <w:start w:val="1"/>
      <w:numFmt w:val="lowerLetter"/>
      <w:lvlText w:val="%2."/>
      <w:lvlJc w:val="left"/>
      <w:pPr>
        <w:ind w:left="2490" w:hanging="360"/>
      </w:pPr>
      <w:rPr>
        <w:rFonts w:cs="Times New Roman"/>
      </w:rPr>
    </w:lvl>
    <w:lvl w:ilvl="2" w:tplc="041B001B" w:tentative="1">
      <w:start w:val="1"/>
      <w:numFmt w:val="lowerRoman"/>
      <w:lvlText w:val="%3."/>
      <w:lvlJc w:val="right"/>
      <w:pPr>
        <w:ind w:left="3210" w:hanging="180"/>
      </w:pPr>
      <w:rPr>
        <w:rFonts w:cs="Times New Roman"/>
      </w:rPr>
    </w:lvl>
    <w:lvl w:ilvl="3" w:tplc="041B000F" w:tentative="1">
      <w:start w:val="1"/>
      <w:numFmt w:val="decimal"/>
      <w:lvlText w:val="%4."/>
      <w:lvlJc w:val="left"/>
      <w:pPr>
        <w:ind w:left="3930" w:hanging="360"/>
      </w:pPr>
      <w:rPr>
        <w:rFonts w:cs="Times New Roman"/>
      </w:rPr>
    </w:lvl>
    <w:lvl w:ilvl="4" w:tplc="041B0019" w:tentative="1">
      <w:start w:val="1"/>
      <w:numFmt w:val="lowerLetter"/>
      <w:lvlText w:val="%5."/>
      <w:lvlJc w:val="left"/>
      <w:pPr>
        <w:ind w:left="4650" w:hanging="360"/>
      </w:pPr>
      <w:rPr>
        <w:rFonts w:cs="Times New Roman"/>
      </w:rPr>
    </w:lvl>
    <w:lvl w:ilvl="5" w:tplc="041B001B" w:tentative="1">
      <w:start w:val="1"/>
      <w:numFmt w:val="lowerRoman"/>
      <w:lvlText w:val="%6."/>
      <w:lvlJc w:val="right"/>
      <w:pPr>
        <w:ind w:left="5370" w:hanging="180"/>
      </w:pPr>
      <w:rPr>
        <w:rFonts w:cs="Times New Roman"/>
      </w:rPr>
    </w:lvl>
    <w:lvl w:ilvl="6" w:tplc="041B000F" w:tentative="1">
      <w:start w:val="1"/>
      <w:numFmt w:val="decimal"/>
      <w:lvlText w:val="%7."/>
      <w:lvlJc w:val="left"/>
      <w:pPr>
        <w:ind w:left="6090" w:hanging="360"/>
      </w:pPr>
      <w:rPr>
        <w:rFonts w:cs="Times New Roman"/>
      </w:rPr>
    </w:lvl>
    <w:lvl w:ilvl="7" w:tplc="041B0019" w:tentative="1">
      <w:start w:val="1"/>
      <w:numFmt w:val="lowerLetter"/>
      <w:lvlText w:val="%8."/>
      <w:lvlJc w:val="left"/>
      <w:pPr>
        <w:ind w:left="6810" w:hanging="360"/>
      </w:pPr>
      <w:rPr>
        <w:rFonts w:cs="Times New Roman"/>
      </w:rPr>
    </w:lvl>
    <w:lvl w:ilvl="8" w:tplc="041B001B" w:tentative="1">
      <w:start w:val="1"/>
      <w:numFmt w:val="lowerRoman"/>
      <w:lvlText w:val="%9."/>
      <w:lvlJc w:val="right"/>
      <w:pPr>
        <w:ind w:left="7530" w:hanging="180"/>
      </w:pPr>
      <w:rPr>
        <w:rFonts w:cs="Times New Roman"/>
      </w:rPr>
    </w:lvl>
  </w:abstractNum>
  <w:abstractNum w:abstractNumId="352" w15:restartNumberingAfterBreak="0">
    <w:nsid w:val="6E0454FC"/>
    <w:multiLevelType w:val="hybridMultilevel"/>
    <w:tmpl w:val="8ACC1BB8"/>
    <w:lvl w:ilvl="0" w:tplc="1ACEB9F6">
      <w:start w:val="1"/>
      <w:numFmt w:val="decimal"/>
      <w:lvlText w:val="%1."/>
      <w:lvlJc w:val="left"/>
      <w:pPr>
        <w:ind w:left="1065" w:hanging="360"/>
      </w:pPr>
      <w:rPr>
        <w:rFonts w:cs="Times New Roman" w:hint="default"/>
      </w:rPr>
    </w:lvl>
    <w:lvl w:ilvl="1" w:tplc="041B0019" w:tentative="1">
      <w:start w:val="1"/>
      <w:numFmt w:val="lowerLetter"/>
      <w:lvlText w:val="%2."/>
      <w:lvlJc w:val="left"/>
      <w:pPr>
        <w:ind w:left="1785" w:hanging="360"/>
      </w:pPr>
      <w:rPr>
        <w:rFonts w:cs="Times New Roman"/>
      </w:rPr>
    </w:lvl>
    <w:lvl w:ilvl="2" w:tplc="041B001B" w:tentative="1">
      <w:start w:val="1"/>
      <w:numFmt w:val="lowerRoman"/>
      <w:lvlText w:val="%3."/>
      <w:lvlJc w:val="right"/>
      <w:pPr>
        <w:ind w:left="2505" w:hanging="180"/>
      </w:pPr>
      <w:rPr>
        <w:rFonts w:cs="Times New Roman"/>
      </w:rPr>
    </w:lvl>
    <w:lvl w:ilvl="3" w:tplc="041B000F" w:tentative="1">
      <w:start w:val="1"/>
      <w:numFmt w:val="decimal"/>
      <w:lvlText w:val="%4."/>
      <w:lvlJc w:val="left"/>
      <w:pPr>
        <w:ind w:left="3225" w:hanging="360"/>
      </w:pPr>
      <w:rPr>
        <w:rFonts w:cs="Times New Roman"/>
      </w:rPr>
    </w:lvl>
    <w:lvl w:ilvl="4" w:tplc="041B0019" w:tentative="1">
      <w:start w:val="1"/>
      <w:numFmt w:val="lowerLetter"/>
      <w:lvlText w:val="%5."/>
      <w:lvlJc w:val="left"/>
      <w:pPr>
        <w:ind w:left="3945" w:hanging="360"/>
      </w:pPr>
      <w:rPr>
        <w:rFonts w:cs="Times New Roman"/>
      </w:rPr>
    </w:lvl>
    <w:lvl w:ilvl="5" w:tplc="041B001B" w:tentative="1">
      <w:start w:val="1"/>
      <w:numFmt w:val="lowerRoman"/>
      <w:lvlText w:val="%6."/>
      <w:lvlJc w:val="right"/>
      <w:pPr>
        <w:ind w:left="4665" w:hanging="180"/>
      </w:pPr>
      <w:rPr>
        <w:rFonts w:cs="Times New Roman"/>
      </w:rPr>
    </w:lvl>
    <w:lvl w:ilvl="6" w:tplc="041B000F" w:tentative="1">
      <w:start w:val="1"/>
      <w:numFmt w:val="decimal"/>
      <w:lvlText w:val="%7."/>
      <w:lvlJc w:val="left"/>
      <w:pPr>
        <w:ind w:left="5385" w:hanging="360"/>
      </w:pPr>
      <w:rPr>
        <w:rFonts w:cs="Times New Roman"/>
      </w:rPr>
    </w:lvl>
    <w:lvl w:ilvl="7" w:tplc="041B0019" w:tentative="1">
      <w:start w:val="1"/>
      <w:numFmt w:val="lowerLetter"/>
      <w:lvlText w:val="%8."/>
      <w:lvlJc w:val="left"/>
      <w:pPr>
        <w:ind w:left="6105" w:hanging="360"/>
      </w:pPr>
      <w:rPr>
        <w:rFonts w:cs="Times New Roman"/>
      </w:rPr>
    </w:lvl>
    <w:lvl w:ilvl="8" w:tplc="041B001B" w:tentative="1">
      <w:start w:val="1"/>
      <w:numFmt w:val="lowerRoman"/>
      <w:lvlText w:val="%9."/>
      <w:lvlJc w:val="right"/>
      <w:pPr>
        <w:ind w:left="6825" w:hanging="180"/>
      </w:pPr>
      <w:rPr>
        <w:rFonts w:cs="Times New Roman"/>
      </w:rPr>
    </w:lvl>
  </w:abstractNum>
  <w:abstractNum w:abstractNumId="353" w15:restartNumberingAfterBreak="0">
    <w:nsid w:val="6ED24879"/>
    <w:multiLevelType w:val="hybridMultilevel"/>
    <w:tmpl w:val="0B6809AE"/>
    <w:lvl w:ilvl="0" w:tplc="55FAE224">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354" w15:restartNumberingAfterBreak="0">
    <w:nsid w:val="6F416876"/>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5" w15:restartNumberingAfterBreak="0">
    <w:nsid w:val="6F5432E3"/>
    <w:multiLevelType w:val="hybridMultilevel"/>
    <w:tmpl w:val="C01CA3B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6" w15:restartNumberingAfterBreak="0">
    <w:nsid w:val="6F9E4E17"/>
    <w:multiLevelType w:val="hybridMultilevel"/>
    <w:tmpl w:val="CACEC0AA"/>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7" w15:restartNumberingAfterBreak="0">
    <w:nsid w:val="6FE20538"/>
    <w:multiLevelType w:val="hybridMultilevel"/>
    <w:tmpl w:val="7142838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8" w15:restartNumberingAfterBreak="0">
    <w:nsid w:val="70151AF4"/>
    <w:multiLevelType w:val="hybridMultilevel"/>
    <w:tmpl w:val="A61AE60E"/>
    <w:lvl w:ilvl="0" w:tplc="C7B86DD2">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9" w15:restartNumberingAfterBreak="0">
    <w:nsid w:val="701C20B0"/>
    <w:multiLevelType w:val="hybridMultilevel"/>
    <w:tmpl w:val="CEBED13A"/>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0" w15:restartNumberingAfterBreak="0">
    <w:nsid w:val="706A54E9"/>
    <w:multiLevelType w:val="hybridMultilevel"/>
    <w:tmpl w:val="5D6C7832"/>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1" w15:restartNumberingAfterBreak="0">
    <w:nsid w:val="70B11933"/>
    <w:multiLevelType w:val="hybridMultilevel"/>
    <w:tmpl w:val="F4AE51A0"/>
    <w:lvl w:ilvl="0" w:tplc="CFD22054">
      <w:start w:val="1"/>
      <w:numFmt w:val="bullet"/>
      <w:lvlText w:val="•"/>
      <w:lvlJc w:val="left"/>
      <w:pPr>
        <w:tabs>
          <w:tab w:val="num" w:pos="720"/>
        </w:tabs>
        <w:ind w:left="720" w:hanging="360"/>
      </w:pPr>
      <w:rPr>
        <w:rFonts w:ascii="Times New Roman" w:hAnsi="Times New Roman" w:hint="default"/>
      </w:rPr>
    </w:lvl>
    <w:lvl w:ilvl="1" w:tplc="9E943C9A" w:tentative="1">
      <w:start w:val="1"/>
      <w:numFmt w:val="bullet"/>
      <w:lvlText w:val="•"/>
      <w:lvlJc w:val="left"/>
      <w:pPr>
        <w:tabs>
          <w:tab w:val="num" w:pos="1440"/>
        </w:tabs>
        <w:ind w:left="1440" w:hanging="360"/>
      </w:pPr>
      <w:rPr>
        <w:rFonts w:ascii="Times New Roman" w:hAnsi="Times New Roman" w:hint="default"/>
      </w:rPr>
    </w:lvl>
    <w:lvl w:ilvl="2" w:tplc="65F62248" w:tentative="1">
      <w:start w:val="1"/>
      <w:numFmt w:val="bullet"/>
      <w:lvlText w:val="•"/>
      <w:lvlJc w:val="left"/>
      <w:pPr>
        <w:tabs>
          <w:tab w:val="num" w:pos="2160"/>
        </w:tabs>
        <w:ind w:left="2160" w:hanging="360"/>
      </w:pPr>
      <w:rPr>
        <w:rFonts w:ascii="Times New Roman" w:hAnsi="Times New Roman" w:hint="default"/>
      </w:rPr>
    </w:lvl>
    <w:lvl w:ilvl="3" w:tplc="975ABCB8" w:tentative="1">
      <w:start w:val="1"/>
      <w:numFmt w:val="bullet"/>
      <w:lvlText w:val="•"/>
      <w:lvlJc w:val="left"/>
      <w:pPr>
        <w:tabs>
          <w:tab w:val="num" w:pos="2880"/>
        </w:tabs>
        <w:ind w:left="2880" w:hanging="360"/>
      </w:pPr>
      <w:rPr>
        <w:rFonts w:ascii="Times New Roman" w:hAnsi="Times New Roman" w:hint="default"/>
      </w:rPr>
    </w:lvl>
    <w:lvl w:ilvl="4" w:tplc="89D8CEF6" w:tentative="1">
      <w:start w:val="1"/>
      <w:numFmt w:val="bullet"/>
      <w:lvlText w:val="•"/>
      <w:lvlJc w:val="left"/>
      <w:pPr>
        <w:tabs>
          <w:tab w:val="num" w:pos="3600"/>
        </w:tabs>
        <w:ind w:left="3600" w:hanging="360"/>
      </w:pPr>
      <w:rPr>
        <w:rFonts w:ascii="Times New Roman" w:hAnsi="Times New Roman" w:hint="default"/>
      </w:rPr>
    </w:lvl>
    <w:lvl w:ilvl="5" w:tplc="2ED4F400" w:tentative="1">
      <w:start w:val="1"/>
      <w:numFmt w:val="bullet"/>
      <w:lvlText w:val="•"/>
      <w:lvlJc w:val="left"/>
      <w:pPr>
        <w:tabs>
          <w:tab w:val="num" w:pos="4320"/>
        </w:tabs>
        <w:ind w:left="4320" w:hanging="360"/>
      </w:pPr>
      <w:rPr>
        <w:rFonts w:ascii="Times New Roman" w:hAnsi="Times New Roman" w:hint="default"/>
      </w:rPr>
    </w:lvl>
    <w:lvl w:ilvl="6" w:tplc="4B021E0A" w:tentative="1">
      <w:start w:val="1"/>
      <w:numFmt w:val="bullet"/>
      <w:lvlText w:val="•"/>
      <w:lvlJc w:val="left"/>
      <w:pPr>
        <w:tabs>
          <w:tab w:val="num" w:pos="5040"/>
        </w:tabs>
        <w:ind w:left="5040" w:hanging="360"/>
      </w:pPr>
      <w:rPr>
        <w:rFonts w:ascii="Times New Roman" w:hAnsi="Times New Roman" w:hint="default"/>
      </w:rPr>
    </w:lvl>
    <w:lvl w:ilvl="7" w:tplc="E4F4EAC0" w:tentative="1">
      <w:start w:val="1"/>
      <w:numFmt w:val="bullet"/>
      <w:lvlText w:val="•"/>
      <w:lvlJc w:val="left"/>
      <w:pPr>
        <w:tabs>
          <w:tab w:val="num" w:pos="5760"/>
        </w:tabs>
        <w:ind w:left="5760" w:hanging="360"/>
      </w:pPr>
      <w:rPr>
        <w:rFonts w:ascii="Times New Roman" w:hAnsi="Times New Roman" w:hint="default"/>
      </w:rPr>
    </w:lvl>
    <w:lvl w:ilvl="8" w:tplc="6A025278" w:tentative="1">
      <w:start w:val="1"/>
      <w:numFmt w:val="bullet"/>
      <w:lvlText w:val="•"/>
      <w:lvlJc w:val="left"/>
      <w:pPr>
        <w:tabs>
          <w:tab w:val="num" w:pos="6480"/>
        </w:tabs>
        <w:ind w:left="6480" w:hanging="360"/>
      </w:pPr>
      <w:rPr>
        <w:rFonts w:ascii="Times New Roman" w:hAnsi="Times New Roman" w:hint="default"/>
      </w:rPr>
    </w:lvl>
  </w:abstractNum>
  <w:abstractNum w:abstractNumId="362" w15:restartNumberingAfterBreak="0">
    <w:nsid w:val="71286DBF"/>
    <w:multiLevelType w:val="hybridMultilevel"/>
    <w:tmpl w:val="F26CBACA"/>
    <w:lvl w:ilvl="0" w:tplc="FFFFFFFF">
      <w:start w:val="1"/>
      <w:numFmt w:val="upperLetter"/>
      <w:lvlText w:val="%1."/>
      <w:lvlJc w:val="left"/>
      <w:pPr>
        <w:tabs>
          <w:tab w:val="num" w:pos="720"/>
        </w:tabs>
        <w:ind w:left="720" w:hanging="360"/>
      </w:pPr>
      <w:rPr>
        <w:rFonts w:cs="Times New Roman" w:hint="default"/>
      </w:rPr>
    </w:lvl>
    <w:lvl w:ilvl="1" w:tplc="041B0017">
      <w:start w:val="1"/>
      <w:numFmt w:val="lowerLetter"/>
      <w:lvlText w:val="%2)"/>
      <w:lvlJc w:val="left"/>
      <w:pPr>
        <w:tabs>
          <w:tab w:val="num" w:pos="720"/>
        </w:tabs>
        <w:ind w:left="720" w:hanging="360"/>
      </w:pPr>
      <w:rPr>
        <w:rFonts w:cs="Times New Roman" w:hint="default"/>
        <w:color w:val="auto"/>
        <w:sz w:val="24"/>
        <w:szCs w:val="24"/>
      </w:rPr>
    </w:lvl>
    <w:lvl w:ilvl="2" w:tplc="FFFFFFFF">
      <w:start w:val="6"/>
      <w:numFmt w:val="decimal"/>
      <w:lvlText w:val="%3."/>
      <w:lvlJc w:val="left"/>
      <w:pPr>
        <w:tabs>
          <w:tab w:val="num" w:pos="360"/>
        </w:tabs>
        <w:ind w:left="360" w:hanging="360"/>
      </w:pPr>
      <w:rPr>
        <w:rFonts w:cs="Times New Roman" w:hint="default"/>
        <w:color w:val="auto"/>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3" w15:restartNumberingAfterBreak="0">
    <w:nsid w:val="716B5641"/>
    <w:multiLevelType w:val="hybridMultilevel"/>
    <w:tmpl w:val="D9B69706"/>
    <w:lvl w:ilvl="0" w:tplc="530C6558">
      <w:start w:val="1"/>
      <w:numFmt w:val="decimal"/>
      <w:lvlText w:val="%1."/>
      <w:lvlJc w:val="left"/>
      <w:pPr>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4" w15:restartNumberingAfterBreak="0">
    <w:nsid w:val="71D6728D"/>
    <w:multiLevelType w:val="hybridMultilevel"/>
    <w:tmpl w:val="F8C8BAFE"/>
    <w:lvl w:ilvl="0" w:tplc="9B14F07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365" w15:restartNumberingAfterBreak="0">
    <w:nsid w:val="71E11F87"/>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366" w15:restartNumberingAfterBreak="0">
    <w:nsid w:val="71F21215"/>
    <w:multiLevelType w:val="hybridMultilevel"/>
    <w:tmpl w:val="CA4A24BA"/>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7" w15:restartNumberingAfterBreak="0">
    <w:nsid w:val="72143628"/>
    <w:multiLevelType w:val="hybridMultilevel"/>
    <w:tmpl w:val="A0508F40"/>
    <w:lvl w:ilvl="0" w:tplc="FBC65F5E">
      <w:start w:val="1"/>
      <w:numFmt w:val="bullet"/>
      <w:lvlText w:val="•"/>
      <w:lvlJc w:val="left"/>
      <w:pPr>
        <w:tabs>
          <w:tab w:val="num" w:pos="720"/>
        </w:tabs>
        <w:ind w:left="720" w:hanging="360"/>
      </w:pPr>
      <w:rPr>
        <w:rFonts w:ascii="Times New Roman" w:hAnsi="Times New Roman" w:hint="default"/>
      </w:rPr>
    </w:lvl>
    <w:lvl w:ilvl="1" w:tplc="F0406BE6" w:tentative="1">
      <w:start w:val="1"/>
      <w:numFmt w:val="bullet"/>
      <w:lvlText w:val="•"/>
      <w:lvlJc w:val="left"/>
      <w:pPr>
        <w:tabs>
          <w:tab w:val="num" w:pos="1440"/>
        </w:tabs>
        <w:ind w:left="1440" w:hanging="360"/>
      </w:pPr>
      <w:rPr>
        <w:rFonts w:ascii="Times New Roman" w:hAnsi="Times New Roman" w:hint="default"/>
      </w:rPr>
    </w:lvl>
    <w:lvl w:ilvl="2" w:tplc="B4AE20B8" w:tentative="1">
      <w:start w:val="1"/>
      <w:numFmt w:val="bullet"/>
      <w:lvlText w:val="•"/>
      <w:lvlJc w:val="left"/>
      <w:pPr>
        <w:tabs>
          <w:tab w:val="num" w:pos="2160"/>
        </w:tabs>
        <w:ind w:left="2160" w:hanging="360"/>
      </w:pPr>
      <w:rPr>
        <w:rFonts w:ascii="Times New Roman" w:hAnsi="Times New Roman" w:hint="default"/>
      </w:rPr>
    </w:lvl>
    <w:lvl w:ilvl="3" w:tplc="7B90BFB2" w:tentative="1">
      <w:start w:val="1"/>
      <w:numFmt w:val="bullet"/>
      <w:lvlText w:val="•"/>
      <w:lvlJc w:val="left"/>
      <w:pPr>
        <w:tabs>
          <w:tab w:val="num" w:pos="2880"/>
        </w:tabs>
        <w:ind w:left="2880" w:hanging="360"/>
      </w:pPr>
      <w:rPr>
        <w:rFonts w:ascii="Times New Roman" w:hAnsi="Times New Roman" w:hint="default"/>
      </w:rPr>
    </w:lvl>
    <w:lvl w:ilvl="4" w:tplc="A4805C8C" w:tentative="1">
      <w:start w:val="1"/>
      <w:numFmt w:val="bullet"/>
      <w:lvlText w:val="•"/>
      <w:lvlJc w:val="left"/>
      <w:pPr>
        <w:tabs>
          <w:tab w:val="num" w:pos="3600"/>
        </w:tabs>
        <w:ind w:left="3600" w:hanging="360"/>
      </w:pPr>
      <w:rPr>
        <w:rFonts w:ascii="Times New Roman" w:hAnsi="Times New Roman" w:hint="default"/>
      </w:rPr>
    </w:lvl>
    <w:lvl w:ilvl="5" w:tplc="E57AF82E" w:tentative="1">
      <w:start w:val="1"/>
      <w:numFmt w:val="bullet"/>
      <w:lvlText w:val="•"/>
      <w:lvlJc w:val="left"/>
      <w:pPr>
        <w:tabs>
          <w:tab w:val="num" w:pos="4320"/>
        </w:tabs>
        <w:ind w:left="4320" w:hanging="360"/>
      </w:pPr>
      <w:rPr>
        <w:rFonts w:ascii="Times New Roman" w:hAnsi="Times New Roman" w:hint="default"/>
      </w:rPr>
    </w:lvl>
    <w:lvl w:ilvl="6" w:tplc="826852D2" w:tentative="1">
      <w:start w:val="1"/>
      <w:numFmt w:val="bullet"/>
      <w:lvlText w:val="•"/>
      <w:lvlJc w:val="left"/>
      <w:pPr>
        <w:tabs>
          <w:tab w:val="num" w:pos="5040"/>
        </w:tabs>
        <w:ind w:left="5040" w:hanging="360"/>
      </w:pPr>
      <w:rPr>
        <w:rFonts w:ascii="Times New Roman" w:hAnsi="Times New Roman" w:hint="default"/>
      </w:rPr>
    </w:lvl>
    <w:lvl w:ilvl="7" w:tplc="C0A88D66" w:tentative="1">
      <w:start w:val="1"/>
      <w:numFmt w:val="bullet"/>
      <w:lvlText w:val="•"/>
      <w:lvlJc w:val="left"/>
      <w:pPr>
        <w:tabs>
          <w:tab w:val="num" w:pos="5760"/>
        </w:tabs>
        <w:ind w:left="5760" w:hanging="360"/>
      </w:pPr>
      <w:rPr>
        <w:rFonts w:ascii="Times New Roman" w:hAnsi="Times New Roman" w:hint="default"/>
      </w:rPr>
    </w:lvl>
    <w:lvl w:ilvl="8" w:tplc="22D6EC9C" w:tentative="1">
      <w:start w:val="1"/>
      <w:numFmt w:val="bullet"/>
      <w:lvlText w:val="•"/>
      <w:lvlJc w:val="left"/>
      <w:pPr>
        <w:tabs>
          <w:tab w:val="num" w:pos="6480"/>
        </w:tabs>
        <w:ind w:left="6480" w:hanging="360"/>
      </w:pPr>
      <w:rPr>
        <w:rFonts w:ascii="Times New Roman" w:hAnsi="Times New Roman" w:hint="default"/>
      </w:rPr>
    </w:lvl>
  </w:abstractNum>
  <w:abstractNum w:abstractNumId="368" w15:restartNumberingAfterBreak="0">
    <w:nsid w:val="722A0385"/>
    <w:multiLevelType w:val="hybridMultilevel"/>
    <w:tmpl w:val="7ACA000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9" w15:restartNumberingAfterBreak="0">
    <w:nsid w:val="72556C62"/>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370" w15:restartNumberingAfterBreak="0">
    <w:nsid w:val="72A0333E"/>
    <w:multiLevelType w:val="hybridMultilevel"/>
    <w:tmpl w:val="40F20BFA"/>
    <w:lvl w:ilvl="0" w:tplc="E732EA54">
      <w:start w:val="1"/>
      <w:numFmt w:val="decimal"/>
      <w:lvlText w:val="%1."/>
      <w:lvlJc w:val="left"/>
      <w:pPr>
        <w:ind w:left="3240" w:hanging="360"/>
      </w:pPr>
      <w:rPr>
        <w:rFonts w:cs="Times New Roman"/>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1" w15:restartNumberingAfterBreak="0">
    <w:nsid w:val="73107679"/>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2" w15:restartNumberingAfterBreak="0">
    <w:nsid w:val="73221F34"/>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73" w15:restartNumberingAfterBreak="0">
    <w:nsid w:val="74262B4C"/>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4" w15:restartNumberingAfterBreak="0">
    <w:nsid w:val="743A172F"/>
    <w:multiLevelType w:val="hybridMultilevel"/>
    <w:tmpl w:val="364EB38E"/>
    <w:lvl w:ilvl="0" w:tplc="041B0017">
      <w:start w:val="1"/>
      <w:numFmt w:val="lowerLetter"/>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5" w15:restartNumberingAfterBreak="0">
    <w:nsid w:val="74831540"/>
    <w:multiLevelType w:val="hybridMultilevel"/>
    <w:tmpl w:val="A2A4FBFA"/>
    <w:lvl w:ilvl="0" w:tplc="041B0017">
      <w:start w:val="1"/>
      <w:numFmt w:val="lowerLetter"/>
      <w:lvlText w:val="%1)"/>
      <w:lvlJc w:val="left"/>
      <w:pPr>
        <w:ind w:left="1069" w:hanging="360"/>
      </w:pPr>
      <w:rPr>
        <w:rFonts w:cs="Times New Roman"/>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76" w15:restartNumberingAfterBreak="0">
    <w:nsid w:val="74C320C0"/>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7" w15:restartNumberingAfterBreak="0">
    <w:nsid w:val="75200CC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8" w15:restartNumberingAfterBreak="0">
    <w:nsid w:val="75593406"/>
    <w:multiLevelType w:val="hybridMultilevel"/>
    <w:tmpl w:val="B2E0CD2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9" w15:restartNumberingAfterBreak="0">
    <w:nsid w:val="757438A2"/>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0" w15:restartNumberingAfterBreak="0">
    <w:nsid w:val="75B20FE9"/>
    <w:multiLevelType w:val="hybridMultilevel"/>
    <w:tmpl w:val="3354A5A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1" w15:restartNumberingAfterBreak="0">
    <w:nsid w:val="769E4F2E"/>
    <w:multiLevelType w:val="hybridMultilevel"/>
    <w:tmpl w:val="7142838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2" w15:restartNumberingAfterBreak="0">
    <w:nsid w:val="76E4623D"/>
    <w:multiLevelType w:val="hybridMultilevel"/>
    <w:tmpl w:val="781AF8F8"/>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83" w15:restartNumberingAfterBreak="0">
    <w:nsid w:val="77235951"/>
    <w:multiLevelType w:val="hybridMultilevel"/>
    <w:tmpl w:val="70749AD8"/>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4" w15:restartNumberingAfterBreak="0">
    <w:nsid w:val="776A6020"/>
    <w:multiLevelType w:val="hybridMultilevel"/>
    <w:tmpl w:val="25FA4CC0"/>
    <w:lvl w:ilvl="0" w:tplc="041B000F">
      <w:start w:val="1"/>
      <w:numFmt w:val="decimal"/>
      <w:lvlText w:val="%1."/>
      <w:lvlJc w:val="left"/>
      <w:pPr>
        <w:ind w:left="720" w:hanging="360"/>
      </w:pPr>
      <w:rPr>
        <w:rFonts w:cs="Times New Roman"/>
      </w:rPr>
    </w:lvl>
    <w:lvl w:ilvl="1" w:tplc="BE56894C">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5" w15:restartNumberingAfterBreak="0">
    <w:nsid w:val="7789169D"/>
    <w:multiLevelType w:val="hybridMultilevel"/>
    <w:tmpl w:val="7F461F3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6" w15:restartNumberingAfterBreak="0">
    <w:nsid w:val="7792765B"/>
    <w:multiLevelType w:val="hybridMultilevel"/>
    <w:tmpl w:val="A600BB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779608F5"/>
    <w:multiLevelType w:val="hybridMultilevel"/>
    <w:tmpl w:val="EED60F4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8" w15:restartNumberingAfterBreak="0">
    <w:nsid w:val="77C460BB"/>
    <w:multiLevelType w:val="hybridMultilevel"/>
    <w:tmpl w:val="62C49776"/>
    <w:lvl w:ilvl="0" w:tplc="041B0017">
      <w:start w:val="1"/>
      <w:numFmt w:val="lowerLetter"/>
      <w:lvlText w:val="%1)"/>
      <w:lvlJc w:val="left"/>
      <w:pPr>
        <w:ind w:left="1494" w:hanging="360"/>
      </w:pPr>
      <w:rPr>
        <w:rFonts w:cs="Times New Roman" w:hint="default"/>
      </w:rPr>
    </w:lvl>
    <w:lvl w:ilvl="1" w:tplc="041B0003" w:tentative="1">
      <w:start w:val="1"/>
      <w:numFmt w:val="bullet"/>
      <w:lvlText w:val="o"/>
      <w:lvlJc w:val="left"/>
      <w:pPr>
        <w:ind w:left="2214" w:hanging="360"/>
      </w:pPr>
      <w:rPr>
        <w:rFonts w:ascii="Courier New" w:hAnsi="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389" w15:restartNumberingAfterBreak="0">
    <w:nsid w:val="77C81716"/>
    <w:multiLevelType w:val="hybridMultilevel"/>
    <w:tmpl w:val="FD3EBFC6"/>
    <w:lvl w:ilvl="0" w:tplc="041B0017">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390" w15:restartNumberingAfterBreak="0">
    <w:nsid w:val="77D0468F"/>
    <w:multiLevelType w:val="hybridMultilevel"/>
    <w:tmpl w:val="2E7C920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1" w15:restartNumberingAfterBreak="0">
    <w:nsid w:val="79C13EB4"/>
    <w:multiLevelType w:val="hybridMultilevel"/>
    <w:tmpl w:val="6D5CE082"/>
    <w:lvl w:ilvl="0" w:tplc="041B000F">
      <w:start w:val="1"/>
      <w:numFmt w:val="decimal"/>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2" w15:restartNumberingAfterBreak="0">
    <w:nsid w:val="7A2478F1"/>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3" w15:restartNumberingAfterBreak="0">
    <w:nsid w:val="7B397C1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394" w15:restartNumberingAfterBreak="0">
    <w:nsid w:val="7B454933"/>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5" w15:restartNumberingAfterBreak="0">
    <w:nsid w:val="7BD03F1A"/>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6" w15:restartNumberingAfterBreak="0">
    <w:nsid w:val="7C4A051C"/>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7" w15:restartNumberingAfterBreak="0">
    <w:nsid w:val="7C4C552A"/>
    <w:multiLevelType w:val="hybridMultilevel"/>
    <w:tmpl w:val="B768898C"/>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98" w15:restartNumberingAfterBreak="0">
    <w:nsid w:val="7CA04B75"/>
    <w:multiLevelType w:val="hybridMultilevel"/>
    <w:tmpl w:val="3ACACA48"/>
    <w:lvl w:ilvl="0" w:tplc="041B0017">
      <w:start w:val="1"/>
      <w:numFmt w:val="lowerLetter"/>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399" w15:restartNumberingAfterBreak="0">
    <w:nsid w:val="7CD67AE9"/>
    <w:multiLevelType w:val="hybridMultilevel"/>
    <w:tmpl w:val="4856998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443E4DF2">
      <w:start w:val="1"/>
      <w:numFmt w:val="lowerLetter"/>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0" w15:restartNumberingAfterBreak="0">
    <w:nsid w:val="7CE07F51"/>
    <w:multiLevelType w:val="hybridMultilevel"/>
    <w:tmpl w:val="5522501E"/>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1" w15:restartNumberingAfterBreak="0">
    <w:nsid w:val="7D186827"/>
    <w:multiLevelType w:val="hybridMultilevel"/>
    <w:tmpl w:val="BEF2DDF0"/>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2" w15:restartNumberingAfterBreak="0">
    <w:nsid w:val="7D405415"/>
    <w:multiLevelType w:val="hybridMultilevel"/>
    <w:tmpl w:val="1D20B8D0"/>
    <w:lvl w:ilvl="0" w:tplc="041B000F">
      <w:start w:val="1"/>
      <w:numFmt w:val="decimal"/>
      <w:lvlText w:val="%1."/>
      <w:lvlJc w:val="left"/>
      <w:pPr>
        <w:ind w:left="720" w:hanging="360"/>
      </w:pPr>
      <w:rPr>
        <w:rFonts w:cs="Times New Roman"/>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3" w15:restartNumberingAfterBreak="0">
    <w:nsid w:val="7DBA0F58"/>
    <w:multiLevelType w:val="hybridMultilevel"/>
    <w:tmpl w:val="2F16BAB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4" w15:restartNumberingAfterBreak="0">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05" w15:restartNumberingAfterBreak="0">
    <w:nsid w:val="7E125E6B"/>
    <w:multiLevelType w:val="hybridMultilevel"/>
    <w:tmpl w:val="7FECE74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6" w15:restartNumberingAfterBreak="0">
    <w:nsid w:val="7E1A77C7"/>
    <w:multiLevelType w:val="hybridMultilevel"/>
    <w:tmpl w:val="B768898C"/>
    <w:lvl w:ilvl="0" w:tplc="041B000F">
      <w:start w:val="1"/>
      <w:numFmt w:val="decimal"/>
      <w:lvlText w:val="%1."/>
      <w:lvlJc w:val="left"/>
      <w:pPr>
        <w:ind w:left="502"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7" w15:restartNumberingAfterBreak="0">
    <w:nsid w:val="7E7C2C21"/>
    <w:multiLevelType w:val="hybridMultilevel"/>
    <w:tmpl w:val="FCC0F10C"/>
    <w:lvl w:ilvl="0" w:tplc="56F09CE0">
      <w:start w:val="1"/>
      <w:numFmt w:val="decimal"/>
      <w:lvlText w:val="%1."/>
      <w:lvlJc w:val="left"/>
      <w:pPr>
        <w:ind w:left="720" w:hanging="360"/>
      </w:pPr>
      <w:rPr>
        <w:rFonts w:cs="Times New Roman"/>
        <w:i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8" w15:restartNumberingAfterBreak="0">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9" w15:restartNumberingAfterBreak="0">
    <w:nsid w:val="7EBD7002"/>
    <w:multiLevelType w:val="multilevel"/>
    <w:tmpl w:val="AEE4031E"/>
    <w:lvl w:ilvl="0">
      <w:start w:val="3"/>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10" w15:restartNumberingAfterBreak="0">
    <w:nsid w:val="7F8271D3"/>
    <w:multiLevelType w:val="hybridMultilevel"/>
    <w:tmpl w:val="0DAE1324"/>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339"/>
  </w:num>
  <w:num w:numId="4">
    <w:abstractNumId w:val="100"/>
  </w:num>
  <w:num w:numId="5">
    <w:abstractNumId w:val="302"/>
  </w:num>
  <w:num w:numId="6">
    <w:abstractNumId w:val="156"/>
  </w:num>
  <w:num w:numId="7">
    <w:abstractNumId w:val="200"/>
  </w:num>
  <w:num w:numId="8">
    <w:abstractNumId w:val="104"/>
  </w:num>
  <w:num w:numId="9">
    <w:abstractNumId w:val="13"/>
  </w:num>
  <w:num w:numId="10">
    <w:abstractNumId w:val="399"/>
  </w:num>
  <w:num w:numId="11">
    <w:abstractNumId w:val="57"/>
  </w:num>
  <w:num w:numId="12">
    <w:abstractNumId w:val="322"/>
  </w:num>
  <w:num w:numId="13">
    <w:abstractNumId w:val="80"/>
  </w:num>
  <w:num w:numId="14">
    <w:abstractNumId w:val="188"/>
  </w:num>
  <w:num w:numId="15">
    <w:abstractNumId w:val="56"/>
  </w:num>
  <w:num w:numId="16">
    <w:abstractNumId w:val="55"/>
  </w:num>
  <w:num w:numId="17">
    <w:abstractNumId w:val="105"/>
  </w:num>
  <w:num w:numId="18">
    <w:abstractNumId w:val="320"/>
  </w:num>
  <w:num w:numId="19">
    <w:abstractNumId w:val="272"/>
  </w:num>
  <w:num w:numId="20">
    <w:abstractNumId w:val="293"/>
  </w:num>
  <w:num w:numId="21">
    <w:abstractNumId w:val="388"/>
  </w:num>
  <w:num w:numId="22">
    <w:abstractNumId w:val="34"/>
  </w:num>
  <w:num w:numId="23">
    <w:abstractNumId w:val="52"/>
  </w:num>
  <w:num w:numId="24">
    <w:abstractNumId w:val="145"/>
  </w:num>
  <w:num w:numId="25">
    <w:abstractNumId w:val="3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7"/>
  </w:num>
  <w:num w:numId="27">
    <w:abstractNumId w:val="106"/>
  </w:num>
  <w:num w:numId="28">
    <w:abstractNumId w:val="268"/>
  </w:num>
  <w:num w:numId="29">
    <w:abstractNumId w:val="203"/>
  </w:num>
  <w:num w:numId="30">
    <w:abstractNumId w:val="201"/>
  </w:num>
  <w:num w:numId="31">
    <w:abstractNumId w:val="298"/>
  </w:num>
  <w:num w:numId="32">
    <w:abstractNumId w:val="85"/>
  </w:num>
  <w:num w:numId="33">
    <w:abstractNumId w:val="249"/>
  </w:num>
  <w:num w:numId="34">
    <w:abstractNumId w:val="352"/>
  </w:num>
  <w:num w:numId="35">
    <w:abstractNumId w:val="153"/>
  </w:num>
  <w:num w:numId="36">
    <w:abstractNumId w:val="351"/>
  </w:num>
  <w:num w:numId="37">
    <w:abstractNumId w:val="180"/>
  </w:num>
  <w:num w:numId="38">
    <w:abstractNumId w:val="326"/>
  </w:num>
  <w:num w:numId="39">
    <w:abstractNumId w:val="279"/>
  </w:num>
  <w:num w:numId="40">
    <w:abstractNumId w:val="22"/>
  </w:num>
  <w:num w:numId="41">
    <w:abstractNumId w:val="364"/>
  </w:num>
  <w:num w:numId="42">
    <w:abstractNumId w:val="31"/>
  </w:num>
  <w:num w:numId="43">
    <w:abstractNumId w:val="408"/>
  </w:num>
  <w:num w:numId="44">
    <w:abstractNumId w:val="69"/>
  </w:num>
  <w:num w:numId="45">
    <w:abstractNumId w:val="404"/>
  </w:num>
  <w:num w:numId="46">
    <w:abstractNumId w:val="353"/>
  </w:num>
  <w:num w:numId="47">
    <w:abstractNumId w:val="199"/>
  </w:num>
  <w:num w:numId="48">
    <w:abstractNumId w:val="126"/>
  </w:num>
  <w:num w:numId="49">
    <w:abstractNumId w:val="259"/>
  </w:num>
  <w:num w:numId="50">
    <w:abstractNumId w:val="122"/>
  </w:num>
  <w:num w:numId="51">
    <w:abstractNumId w:val="2"/>
  </w:num>
  <w:num w:numId="52">
    <w:abstractNumId w:val="121"/>
  </w:num>
  <w:num w:numId="53">
    <w:abstractNumId w:val="333"/>
  </w:num>
  <w:num w:numId="54">
    <w:abstractNumId w:val="208"/>
  </w:num>
  <w:num w:numId="55">
    <w:abstractNumId w:val="362"/>
  </w:num>
  <w:num w:numId="5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1"/>
  </w:num>
  <w:num w:numId="58">
    <w:abstractNumId w:val="10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97"/>
  </w:num>
  <w:num w:numId="62">
    <w:abstractNumId w:val="334"/>
  </w:num>
  <w:num w:numId="63">
    <w:abstractNumId w:val="49"/>
  </w:num>
  <w:num w:numId="64">
    <w:abstractNumId w:val="73"/>
  </w:num>
  <w:num w:numId="65">
    <w:abstractNumId w:val="3"/>
  </w:num>
  <w:num w:numId="66">
    <w:abstractNumId w:val="275"/>
  </w:num>
  <w:num w:numId="67">
    <w:abstractNumId w:val="77"/>
  </w:num>
  <w:num w:numId="68">
    <w:abstractNumId w:val="19"/>
  </w:num>
  <w:num w:numId="69">
    <w:abstractNumId w:val="187"/>
  </w:num>
  <w:num w:numId="70">
    <w:abstractNumId w:val="234"/>
  </w:num>
  <w:num w:numId="71">
    <w:abstractNumId w:val="131"/>
  </w:num>
  <w:num w:numId="72">
    <w:abstractNumId w:val="93"/>
  </w:num>
  <w:num w:numId="73">
    <w:abstractNumId w:val="62"/>
  </w:num>
  <w:num w:numId="74">
    <w:abstractNumId w:val="176"/>
  </w:num>
  <w:num w:numId="75">
    <w:abstractNumId w:val="368"/>
  </w:num>
  <w:num w:numId="76">
    <w:abstractNumId w:val="291"/>
  </w:num>
  <w:num w:numId="77">
    <w:abstractNumId w:val="323"/>
  </w:num>
  <w:num w:numId="78">
    <w:abstractNumId w:val="66"/>
  </w:num>
  <w:num w:numId="79">
    <w:abstractNumId w:val="341"/>
  </w:num>
  <w:num w:numId="80">
    <w:abstractNumId w:val="90"/>
  </w:num>
  <w:num w:numId="81">
    <w:abstractNumId w:val="30"/>
  </w:num>
  <w:num w:numId="82">
    <w:abstractNumId w:val="391"/>
  </w:num>
  <w:num w:numId="83">
    <w:abstractNumId w:val="11"/>
  </w:num>
  <w:num w:numId="84">
    <w:abstractNumId w:val="218"/>
  </w:num>
  <w:num w:numId="85">
    <w:abstractNumId w:val="33"/>
  </w:num>
  <w:num w:numId="86">
    <w:abstractNumId w:val="340"/>
  </w:num>
  <w:num w:numId="87">
    <w:abstractNumId w:val="245"/>
  </w:num>
  <w:num w:numId="88">
    <w:abstractNumId w:val="299"/>
  </w:num>
  <w:num w:numId="89">
    <w:abstractNumId w:val="166"/>
  </w:num>
  <w:num w:numId="90">
    <w:abstractNumId w:val="382"/>
  </w:num>
  <w:num w:numId="91">
    <w:abstractNumId w:val="342"/>
  </w:num>
  <w:num w:numId="92">
    <w:abstractNumId w:val="29"/>
  </w:num>
  <w:num w:numId="93">
    <w:abstractNumId w:val="225"/>
  </w:num>
  <w:num w:numId="94">
    <w:abstractNumId w:val="129"/>
  </w:num>
  <w:num w:numId="95">
    <w:abstractNumId w:val="124"/>
  </w:num>
  <w:num w:numId="96">
    <w:abstractNumId w:val="292"/>
  </w:num>
  <w:num w:numId="97">
    <w:abstractNumId w:val="5"/>
  </w:num>
  <w:num w:numId="98">
    <w:abstractNumId w:val="277"/>
  </w:num>
  <w:num w:numId="99">
    <w:abstractNumId w:val="63"/>
  </w:num>
  <w:num w:numId="100">
    <w:abstractNumId w:val="354"/>
  </w:num>
  <w:num w:numId="101">
    <w:abstractNumId w:val="396"/>
  </w:num>
  <w:num w:numId="102">
    <w:abstractNumId w:val="360"/>
  </w:num>
  <w:num w:numId="103">
    <w:abstractNumId w:val="190"/>
  </w:num>
  <w:num w:numId="104">
    <w:abstractNumId w:val="392"/>
  </w:num>
  <w:num w:numId="105">
    <w:abstractNumId w:val="332"/>
  </w:num>
  <w:num w:numId="106">
    <w:abstractNumId w:val="264"/>
  </w:num>
  <w:num w:numId="107">
    <w:abstractNumId w:val="149"/>
  </w:num>
  <w:num w:numId="108">
    <w:abstractNumId w:val="265"/>
  </w:num>
  <w:num w:numId="109">
    <w:abstractNumId w:val="295"/>
  </w:num>
  <w:num w:numId="110">
    <w:abstractNumId w:val="262"/>
  </w:num>
  <w:num w:numId="111">
    <w:abstractNumId w:val="17"/>
  </w:num>
  <w:num w:numId="112">
    <w:abstractNumId w:val="83"/>
  </w:num>
  <w:num w:numId="113">
    <w:abstractNumId w:val="46"/>
  </w:num>
  <w:num w:numId="114">
    <w:abstractNumId w:val="76"/>
  </w:num>
  <w:num w:numId="115">
    <w:abstractNumId w:val="68"/>
  </w:num>
  <w:num w:numId="116">
    <w:abstractNumId w:val="296"/>
  </w:num>
  <w:num w:numId="117">
    <w:abstractNumId w:val="281"/>
  </w:num>
  <w:num w:numId="118">
    <w:abstractNumId w:val="10"/>
  </w:num>
  <w:num w:numId="119">
    <w:abstractNumId w:val="271"/>
  </w:num>
  <w:num w:numId="120">
    <w:abstractNumId w:val="376"/>
  </w:num>
  <w:num w:numId="121">
    <w:abstractNumId w:val="395"/>
  </w:num>
  <w:num w:numId="122">
    <w:abstractNumId w:val="372"/>
  </w:num>
  <w:num w:numId="123">
    <w:abstractNumId w:val="309"/>
  </w:num>
  <w:num w:numId="124">
    <w:abstractNumId w:val="24"/>
  </w:num>
  <w:num w:numId="125">
    <w:abstractNumId w:val="308"/>
  </w:num>
  <w:num w:numId="126">
    <w:abstractNumId w:val="274"/>
  </w:num>
  <w:num w:numId="127">
    <w:abstractNumId w:val="70"/>
  </w:num>
  <w:num w:numId="128">
    <w:abstractNumId w:val="132"/>
  </w:num>
  <w:num w:numId="129">
    <w:abstractNumId w:val="84"/>
  </w:num>
  <w:num w:numId="130">
    <w:abstractNumId w:val="206"/>
  </w:num>
  <w:num w:numId="131">
    <w:abstractNumId w:val="1"/>
  </w:num>
  <w:num w:numId="132">
    <w:abstractNumId w:val="189"/>
  </w:num>
  <w:num w:numId="133">
    <w:abstractNumId w:val="86"/>
  </w:num>
  <w:num w:numId="134">
    <w:abstractNumId w:val="144"/>
  </w:num>
  <w:num w:numId="135">
    <w:abstractNumId w:val="402"/>
  </w:num>
  <w:num w:numId="136">
    <w:abstractNumId w:val="379"/>
  </w:num>
  <w:num w:numId="137">
    <w:abstractNumId w:val="307"/>
  </w:num>
  <w:num w:numId="138">
    <w:abstractNumId w:val="160"/>
  </w:num>
  <w:num w:numId="139">
    <w:abstractNumId w:val="348"/>
  </w:num>
  <w:num w:numId="140">
    <w:abstractNumId w:val="223"/>
  </w:num>
  <w:num w:numId="141">
    <w:abstractNumId w:val="119"/>
  </w:num>
  <w:num w:numId="142">
    <w:abstractNumId w:val="335"/>
  </w:num>
  <w:num w:numId="143">
    <w:abstractNumId w:val="95"/>
  </w:num>
  <w:num w:numId="144">
    <w:abstractNumId w:val="209"/>
  </w:num>
  <w:num w:numId="145">
    <w:abstractNumId w:val="78"/>
  </w:num>
  <w:num w:numId="146">
    <w:abstractNumId w:val="103"/>
  </w:num>
  <w:num w:numId="147">
    <w:abstractNumId w:val="375"/>
  </w:num>
  <w:num w:numId="148">
    <w:abstractNumId w:val="312"/>
  </w:num>
  <w:num w:numId="149">
    <w:abstractNumId w:val="8"/>
  </w:num>
  <w:num w:numId="150">
    <w:abstractNumId w:val="164"/>
  </w:num>
  <w:num w:numId="151">
    <w:abstractNumId w:val="133"/>
  </w:num>
  <w:num w:numId="152">
    <w:abstractNumId w:val="138"/>
  </w:num>
  <w:num w:numId="153">
    <w:abstractNumId w:val="216"/>
  </w:num>
  <w:num w:numId="154">
    <w:abstractNumId w:val="177"/>
  </w:num>
  <w:num w:numId="155">
    <w:abstractNumId w:val="288"/>
  </w:num>
  <w:num w:numId="156">
    <w:abstractNumId w:val="261"/>
  </w:num>
  <w:num w:numId="157">
    <w:abstractNumId w:val="371"/>
  </w:num>
  <w:num w:numId="158">
    <w:abstractNumId w:val="221"/>
  </w:num>
  <w:num w:numId="159">
    <w:abstractNumId w:val="26"/>
  </w:num>
  <w:num w:numId="160">
    <w:abstractNumId w:val="243"/>
  </w:num>
  <w:num w:numId="161">
    <w:abstractNumId w:val="159"/>
  </w:num>
  <w:num w:numId="162">
    <w:abstractNumId w:val="99"/>
  </w:num>
  <w:num w:numId="163">
    <w:abstractNumId w:val="283"/>
  </w:num>
  <w:num w:numId="164">
    <w:abstractNumId w:val="102"/>
  </w:num>
  <w:num w:numId="165">
    <w:abstractNumId w:val="101"/>
  </w:num>
  <w:num w:numId="166">
    <w:abstractNumId w:val="276"/>
  </w:num>
  <w:num w:numId="167">
    <w:abstractNumId w:val="165"/>
  </w:num>
  <w:num w:numId="168">
    <w:abstractNumId w:val="161"/>
  </w:num>
  <w:num w:numId="169">
    <w:abstractNumId w:val="148"/>
  </w:num>
  <w:num w:numId="170">
    <w:abstractNumId w:val="256"/>
  </w:num>
  <w:num w:numId="171">
    <w:abstractNumId w:val="273"/>
  </w:num>
  <w:num w:numId="172">
    <w:abstractNumId w:val="290"/>
  </w:num>
  <w:num w:numId="173">
    <w:abstractNumId w:val="331"/>
  </w:num>
  <w:num w:numId="174">
    <w:abstractNumId w:val="47"/>
  </w:num>
  <w:num w:numId="175">
    <w:abstractNumId w:val="349"/>
  </w:num>
  <w:num w:numId="176">
    <w:abstractNumId w:val="91"/>
  </w:num>
  <w:num w:numId="177">
    <w:abstractNumId w:val="139"/>
  </w:num>
  <w:num w:numId="178">
    <w:abstractNumId w:val="88"/>
  </w:num>
  <w:num w:numId="179">
    <w:abstractNumId w:val="54"/>
  </w:num>
  <w:num w:numId="180">
    <w:abstractNumId w:val="236"/>
  </w:num>
  <w:num w:numId="181">
    <w:abstractNumId w:val="365"/>
  </w:num>
  <w:num w:numId="182">
    <w:abstractNumId w:val="230"/>
  </w:num>
  <w:num w:numId="183">
    <w:abstractNumId w:val="21"/>
  </w:num>
  <w:num w:numId="184">
    <w:abstractNumId w:val="301"/>
  </w:num>
  <w:num w:numId="185">
    <w:abstractNumId w:val="154"/>
  </w:num>
  <w:num w:numId="186">
    <w:abstractNumId w:val="370"/>
  </w:num>
  <w:num w:numId="187">
    <w:abstractNumId w:val="39"/>
  </w:num>
  <w:num w:numId="188">
    <w:abstractNumId w:val="345"/>
  </w:num>
  <w:num w:numId="189">
    <w:abstractNumId w:val="314"/>
  </w:num>
  <w:num w:numId="190">
    <w:abstractNumId w:val="369"/>
  </w:num>
  <w:num w:numId="191">
    <w:abstractNumId w:val="393"/>
  </w:num>
  <w:num w:numId="192">
    <w:abstractNumId w:val="58"/>
  </w:num>
  <w:num w:numId="193">
    <w:abstractNumId w:val="250"/>
  </w:num>
  <w:num w:numId="194">
    <w:abstractNumId w:val="210"/>
  </w:num>
  <w:num w:numId="195">
    <w:abstractNumId w:val="227"/>
  </w:num>
  <w:num w:numId="196">
    <w:abstractNumId w:val="222"/>
  </w:num>
  <w:num w:numId="197">
    <w:abstractNumId w:val="286"/>
  </w:num>
  <w:num w:numId="198">
    <w:abstractNumId w:val="171"/>
  </w:num>
  <w:num w:numId="199">
    <w:abstractNumId w:val="125"/>
  </w:num>
  <w:num w:numId="200">
    <w:abstractNumId w:val="108"/>
  </w:num>
  <w:num w:numId="201">
    <w:abstractNumId w:val="215"/>
  </w:num>
  <w:num w:numId="202">
    <w:abstractNumId w:val="403"/>
  </w:num>
  <w:num w:numId="203">
    <w:abstractNumId w:val="32"/>
  </w:num>
  <w:num w:numId="204">
    <w:abstractNumId w:val="214"/>
  </w:num>
  <w:num w:numId="205">
    <w:abstractNumId w:val="110"/>
  </w:num>
  <w:num w:numId="206">
    <w:abstractNumId w:val="269"/>
  </w:num>
  <w:num w:numId="207">
    <w:abstractNumId w:val="246"/>
  </w:num>
  <w:num w:numId="208">
    <w:abstractNumId w:val="134"/>
  </w:num>
  <w:num w:numId="209">
    <w:abstractNumId w:val="380"/>
  </w:num>
  <w:num w:numId="210">
    <w:abstractNumId w:val="42"/>
  </w:num>
  <w:num w:numId="211">
    <w:abstractNumId w:val="358"/>
  </w:num>
  <w:num w:numId="212">
    <w:abstractNumId w:val="191"/>
  </w:num>
  <w:num w:numId="213">
    <w:abstractNumId w:val="44"/>
  </w:num>
  <w:num w:numId="214">
    <w:abstractNumId w:val="50"/>
  </w:num>
  <w:num w:numId="215">
    <w:abstractNumId w:val="211"/>
  </w:num>
  <w:num w:numId="216">
    <w:abstractNumId w:val="115"/>
  </w:num>
  <w:num w:numId="217">
    <w:abstractNumId w:val="253"/>
  </w:num>
  <w:num w:numId="218">
    <w:abstractNumId w:val="303"/>
  </w:num>
  <w:num w:numId="219">
    <w:abstractNumId w:val="217"/>
  </w:num>
  <w:num w:numId="220">
    <w:abstractNumId w:val="363"/>
  </w:num>
  <w:num w:numId="221">
    <w:abstractNumId w:val="116"/>
  </w:num>
  <w:num w:numId="222">
    <w:abstractNumId w:val="401"/>
  </w:num>
  <w:num w:numId="223">
    <w:abstractNumId w:val="406"/>
  </w:num>
  <w:num w:numId="224">
    <w:abstractNumId w:val="205"/>
  </w:num>
  <w:num w:numId="225">
    <w:abstractNumId w:val="238"/>
  </w:num>
  <w:num w:numId="226">
    <w:abstractNumId w:val="71"/>
  </w:num>
  <w:num w:numId="227">
    <w:abstractNumId w:val="158"/>
  </w:num>
  <w:num w:numId="228">
    <w:abstractNumId w:val="321"/>
  </w:num>
  <w:num w:numId="229">
    <w:abstractNumId w:val="337"/>
  </w:num>
  <w:num w:numId="230">
    <w:abstractNumId w:val="173"/>
  </w:num>
  <w:num w:numId="231">
    <w:abstractNumId w:val="184"/>
  </w:num>
  <w:num w:numId="232">
    <w:abstractNumId w:val="82"/>
  </w:num>
  <w:num w:numId="233">
    <w:abstractNumId w:val="255"/>
  </w:num>
  <w:num w:numId="234">
    <w:abstractNumId w:val="242"/>
  </w:num>
  <w:num w:numId="235">
    <w:abstractNumId w:val="226"/>
  </w:num>
  <w:num w:numId="236">
    <w:abstractNumId w:val="92"/>
  </w:num>
  <w:num w:numId="237">
    <w:abstractNumId w:val="387"/>
  </w:num>
  <w:num w:numId="238">
    <w:abstractNumId w:val="263"/>
  </w:num>
  <w:num w:numId="239">
    <w:abstractNumId w:val="356"/>
  </w:num>
  <w:num w:numId="240">
    <w:abstractNumId w:val="74"/>
  </w:num>
  <w:num w:numId="241">
    <w:abstractNumId w:val="196"/>
  </w:num>
  <w:num w:numId="242">
    <w:abstractNumId w:val="97"/>
  </w:num>
  <w:num w:numId="243">
    <w:abstractNumId w:val="169"/>
  </w:num>
  <w:num w:numId="244">
    <w:abstractNumId w:val="109"/>
  </w:num>
  <w:num w:numId="245">
    <w:abstractNumId w:val="344"/>
  </w:num>
  <w:num w:numId="246">
    <w:abstractNumId w:val="28"/>
  </w:num>
  <w:num w:numId="247">
    <w:abstractNumId w:val="117"/>
  </w:num>
  <w:num w:numId="248">
    <w:abstractNumId w:val="313"/>
  </w:num>
  <w:num w:numId="249">
    <w:abstractNumId w:val="15"/>
  </w:num>
  <w:num w:numId="250">
    <w:abstractNumId w:val="287"/>
  </w:num>
  <w:num w:numId="251">
    <w:abstractNumId w:val="186"/>
  </w:num>
  <w:num w:numId="252">
    <w:abstractNumId w:val="231"/>
  </w:num>
  <w:num w:numId="253">
    <w:abstractNumId w:val="14"/>
  </w:num>
  <w:num w:numId="254">
    <w:abstractNumId w:val="240"/>
  </w:num>
  <w:num w:numId="255">
    <w:abstractNumId w:val="374"/>
  </w:num>
  <w:num w:numId="256">
    <w:abstractNumId w:val="16"/>
  </w:num>
  <w:num w:numId="257">
    <w:abstractNumId w:val="195"/>
  </w:num>
  <w:num w:numId="258">
    <w:abstractNumId w:val="207"/>
  </w:num>
  <w:num w:numId="259">
    <w:abstractNumId w:val="143"/>
  </w:num>
  <w:num w:numId="260">
    <w:abstractNumId w:val="146"/>
  </w:num>
  <w:num w:numId="261">
    <w:abstractNumId w:val="98"/>
  </w:num>
  <w:num w:numId="262">
    <w:abstractNumId w:val="324"/>
  </w:num>
  <w:num w:numId="263">
    <w:abstractNumId w:val="59"/>
  </w:num>
  <w:num w:numId="264">
    <w:abstractNumId w:val="304"/>
  </w:num>
  <w:num w:numId="265">
    <w:abstractNumId w:val="294"/>
  </w:num>
  <w:num w:numId="266">
    <w:abstractNumId w:val="150"/>
  </w:num>
  <w:num w:numId="267">
    <w:abstractNumId w:val="147"/>
  </w:num>
  <w:num w:numId="268">
    <w:abstractNumId w:val="2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212"/>
  </w:num>
  <w:num w:numId="270">
    <w:abstractNumId w:val="123"/>
  </w:num>
  <w:num w:numId="271">
    <w:abstractNumId w:val="27"/>
  </w:num>
  <w:num w:numId="272">
    <w:abstractNumId w:val="65"/>
  </w:num>
  <w:num w:numId="273">
    <w:abstractNumId w:val="151"/>
  </w:num>
  <w:num w:numId="274">
    <w:abstractNumId w:val="405"/>
  </w:num>
  <w:num w:numId="275">
    <w:abstractNumId w:val="327"/>
  </w:num>
  <w:num w:numId="276">
    <w:abstractNumId w:val="7"/>
  </w:num>
  <w:num w:numId="277">
    <w:abstractNumId w:val="3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394"/>
  </w:num>
  <w:num w:numId="279">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3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3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257"/>
    <w:lvlOverride w:ilvl="0">
      <w:startOverride w:val="1"/>
    </w:lvlOverride>
    <w:lvlOverride w:ilvl="1"/>
    <w:lvlOverride w:ilvl="2"/>
    <w:lvlOverride w:ilvl="3"/>
    <w:lvlOverride w:ilvl="4"/>
    <w:lvlOverride w:ilvl="5"/>
    <w:lvlOverride w:ilvl="6"/>
    <w:lvlOverride w:ilvl="7"/>
    <w:lvlOverride w:ilvl="8"/>
  </w:num>
  <w:num w:numId="289">
    <w:abstractNumId w:val="75"/>
  </w:num>
  <w:num w:numId="290">
    <w:abstractNumId w:val="43"/>
    <w:lvlOverride w:ilvl="0">
      <w:startOverride w:val="1"/>
    </w:lvlOverride>
    <w:lvlOverride w:ilvl="1"/>
    <w:lvlOverride w:ilvl="2"/>
    <w:lvlOverride w:ilvl="3"/>
    <w:lvlOverride w:ilvl="4"/>
    <w:lvlOverride w:ilvl="5"/>
    <w:lvlOverride w:ilvl="6"/>
    <w:lvlOverride w:ilvl="7"/>
    <w:lvlOverride w:ilvl="8"/>
  </w:num>
  <w:num w:numId="291">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3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3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25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17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48"/>
  </w:num>
  <w:num w:numId="300">
    <w:abstractNumId w:val="12"/>
  </w:num>
  <w:num w:numId="301">
    <w:abstractNumId w:val="377"/>
  </w:num>
  <w:num w:numId="302">
    <w:abstractNumId w:val="9"/>
  </w:num>
  <w:num w:numId="303">
    <w:abstractNumId w:val="233"/>
  </w:num>
  <w:num w:numId="304">
    <w:abstractNumId w:val="347"/>
  </w:num>
  <w:num w:numId="305">
    <w:abstractNumId w:val="6"/>
  </w:num>
  <w:num w:numId="306">
    <w:abstractNumId w:val="29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112"/>
  </w:num>
  <w:num w:numId="308">
    <w:abstractNumId w:val="400"/>
  </w:num>
  <w:num w:numId="309">
    <w:abstractNumId w:val="81"/>
  </w:num>
  <w:num w:numId="310">
    <w:abstractNumId w:val="359"/>
  </w:num>
  <w:num w:numId="311">
    <w:abstractNumId w:val="248"/>
  </w:num>
  <w:num w:numId="312">
    <w:abstractNumId w:val="137"/>
  </w:num>
  <w:num w:numId="313">
    <w:abstractNumId w:val="270"/>
  </w:num>
  <w:num w:numId="314">
    <w:abstractNumId w:val="316"/>
  </w:num>
  <w:num w:numId="315">
    <w:abstractNumId w:val="36"/>
  </w:num>
  <w:num w:numId="316">
    <w:abstractNumId w:val="94"/>
  </w:num>
  <w:num w:numId="317">
    <w:abstractNumId w:val="118"/>
  </w:num>
  <w:num w:numId="318">
    <w:abstractNumId w:val="142"/>
  </w:num>
  <w:num w:numId="319">
    <w:abstractNumId w:val="4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383"/>
  </w:num>
  <w:num w:numId="325">
    <w:abstractNumId w:val="23"/>
  </w:num>
  <w:num w:numId="326">
    <w:abstractNumId w:val="174"/>
  </w:num>
  <w:num w:numId="327">
    <w:abstractNumId w:val="170"/>
  </w:num>
  <w:num w:numId="328">
    <w:abstractNumId w:val="111"/>
  </w:num>
  <w:num w:numId="329">
    <w:abstractNumId w:val="381"/>
  </w:num>
  <w:num w:numId="330">
    <w:abstractNumId w:val="172"/>
  </w:num>
  <w:num w:numId="331">
    <w:abstractNumId w:val="96"/>
  </w:num>
  <w:num w:numId="332">
    <w:abstractNumId w:val="378"/>
  </w:num>
  <w:num w:numId="333">
    <w:abstractNumId w:val="67"/>
  </w:num>
  <w:num w:numId="334">
    <w:abstractNumId w:val="315"/>
  </w:num>
  <w:num w:numId="335">
    <w:abstractNumId w:val="357"/>
  </w:num>
  <w:num w:numId="336">
    <w:abstractNumId w:val="410"/>
  </w:num>
  <w:num w:numId="337">
    <w:abstractNumId w:val="136"/>
  </w:num>
  <w:num w:numId="338">
    <w:abstractNumId w:val="346"/>
  </w:num>
  <w:num w:numId="339">
    <w:abstractNumId w:val="193"/>
  </w:num>
  <w:num w:numId="340">
    <w:abstractNumId w:val="18"/>
  </w:num>
  <w:num w:numId="341">
    <w:abstractNumId w:val="306"/>
  </w:num>
  <w:num w:numId="342">
    <w:abstractNumId w:val="280"/>
  </w:num>
  <w:num w:numId="343">
    <w:abstractNumId w:val="35"/>
  </w:num>
  <w:num w:numId="344">
    <w:abstractNumId w:val="72"/>
  </w:num>
  <w:num w:numId="345">
    <w:abstractNumId w:val="113"/>
  </w:num>
  <w:num w:numId="346">
    <w:abstractNumId w:val="167"/>
  </w:num>
  <w:num w:numId="347">
    <w:abstractNumId w:val="163"/>
  </w:num>
  <w:num w:numId="348">
    <w:abstractNumId w:val="366"/>
  </w:num>
  <w:num w:numId="349">
    <w:abstractNumId w:val="152"/>
  </w:num>
  <w:num w:numId="350">
    <w:abstractNumId w:val="181"/>
  </w:num>
  <w:num w:numId="351">
    <w:abstractNumId w:val="244"/>
  </w:num>
  <w:num w:numId="352">
    <w:abstractNumId w:val="38"/>
  </w:num>
  <w:num w:numId="353">
    <w:abstractNumId w:val="168"/>
  </w:num>
  <w:num w:numId="354">
    <w:abstractNumId w:val="289"/>
  </w:num>
  <w:num w:numId="355">
    <w:abstractNumId w:val="43"/>
  </w:num>
  <w:num w:numId="356">
    <w:abstractNumId w:val="317"/>
  </w:num>
  <w:num w:numId="357">
    <w:abstractNumId w:val="338"/>
  </w:num>
  <w:num w:numId="3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79"/>
  </w:num>
  <w:num w:numId="360">
    <w:abstractNumId w:val="247"/>
  </w:num>
  <w:num w:numId="361">
    <w:abstractNumId w:val="350"/>
  </w:num>
  <w:num w:numId="362">
    <w:abstractNumId w:val="141"/>
  </w:num>
  <w:num w:numId="363">
    <w:abstractNumId w:val="361"/>
  </w:num>
  <w:num w:numId="364">
    <w:abstractNumId w:val="183"/>
  </w:num>
  <w:num w:numId="365">
    <w:abstractNumId w:val="162"/>
  </w:num>
  <w:num w:numId="366">
    <w:abstractNumId w:val="53"/>
  </w:num>
  <w:num w:numId="367">
    <w:abstractNumId w:val="224"/>
  </w:num>
  <w:num w:numId="368">
    <w:abstractNumId w:val="79"/>
  </w:num>
  <w:num w:numId="36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237"/>
  </w:num>
  <w:num w:numId="371">
    <w:abstractNumId w:val="157"/>
  </w:num>
  <w:num w:numId="372">
    <w:abstractNumId w:val="282"/>
  </w:num>
  <w:num w:numId="373">
    <w:abstractNumId w:val="185"/>
  </w:num>
  <w:num w:numId="374">
    <w:abstractNumId w:val="336"/>
  </w:num>
  <w:num w:numId="375">
    <w:abstractNumId w:val="260"/>
  </w:num>
  <w:num w:numId="376">
    <w:abstractNumId w:val="325"/>
  </w:num>
  <w:num w:numId="377">
    <w:abstractNumId w:val="41"/>
  </w:num>
  <w:num w:numId="378">
    <w:abstractNumId w:val="51"/>
  </w:num>
  <w:num w:numId="379">
    <w:abstractNumId w:val="135"/>
  </w:num>
  <w:num w:numId="380">
    <w:abstractNumId w:val="343"/>
  </w:num>
  <w:num w:numId="381">
    <w:abstractNumId w:val="130"/>
  </w:num>
  <w:num w:numId="382">
    <w:abstractNumId w:val="343"/>
  </w:num>
  <w:num w:numId="383">
    <w:abstractNumId w:val="367"/>
  </w:num>
  <w:num w:numId="384">
    <w:abstractNumId w:val="319"/>
  </w:num>
  <w:num w:numId="385">
    <w:abstractNumId w:val="318"/>
  </w:num>
  <w:num w:numId="386">
    <w:abstractNumId w:val="305"/>
  </w:num>
  <w:num w:numId="387">
    <w:abstractNumId w:val="25"/>
  </w:num>
  <w:num w:numId="388">
    <w:abstractNumId w:val="219"/>
  </w:num>
  <w:num w:numId="389">
    <w:abstractNumId w:val="61"/>
  </w:num>
  <w:num w:numId="390">
    <w:abstractNumId w:val="258"/>
  </w:num>
  <w:num w:numId="391">
    <w:abstractNumId w:val="239"/>
  </w:num>
  <w:num w:numId="392">
    <w:abstractNumId w:val="89"/>
  </w:num>
  <w:num w:numId="393">
    <w:abstractNumId w:val="384"/>
  </w:num>
  <w:num w:numId="394">
    <w:abstractNumId w:val="220"/>
  </w:num>
  <w:num w:numId="395">
    <w:abstractNumId w:val="127"/>
  </w:num>
  <w:num w:numId="396">
    <w:abstractNumId w:val="266"/>
  </w:num>
  <w:num w:numId="39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0">
    <w:abstractNumId w:val="330"/>
  </w:num>
  <w:num w:numId="401">
    <w:abstractNumId w:val="194"/>
  </w:num>
  <w:num w:numId="402">
    <w:abstractNumId w:val="128"/>
  </w:num>
  <w:num w:numId="403">
    <w:abstractNumId w:val="114"/>
  </w:num>
  <w:num w:numId="404">
    <w:abstractNumId w:val="204"/>
  </w:num>
  <w:num w:numId="405">
    <w:abstractNumId w:val="202"/>
  </w:num>
  <w:num w:numId="406">
    <w:abstractNumId w:val="64"/>
  </w:num>
  <w:num w:numId="407">
    <w:abstractNumId w:val="329"/>
  </w:num>
  <w:num w:numId="408">
    <w:abstractNumId w:val="385"/>
  </w:num>
  <w:num w:numId="409">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285"/>
  </w:num>
  <w:num w:numId="411">
    <w:abstractNumId w:val="4"/>
  </w:num>
  <w:num w:numId="412">
    <w:abstractNumId w:val="310"/>
  </w:num>
  <w:num w:numId="413">
    <w:abstractNumId w:val="178"/>
  </w:num>
  <w:num w:numId="414">
    <w:abstractNumId w:val="267"/>
  </w:num>
  <w:num w:numId="415">
    <w:abstractNumId w:val="386"/>
  </w:num>
  <w:num w:numId="416">
    <w:abstractNumId w:val="409"/>
  </w:num>
  <w:num w:numId="417">
    <w:abstractNumId w:val="155"/>
  </w:num>
  <w:num w:numId="41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abstractNumId w:val="60"/>
  </w:num>
  <w:num w:numId="420">
    <w:abstractNumId w:val="251"/>
  </w:num>
  <w:num w:numId="421">
    <w:abstractNumId w:val="87"/>
  </w:num>
  <w:numIdMacAtCleanup w:val="4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3E8"/>
    <w:rsid w:val="000009D8"/>
    <w:rsid w:val="00000CA6"/>
    <w:rsid w:val="00001B31"/>
    <w:rsid w:val="00003538"/>
    <w:rsid w:val="0000401A"/>
    <w:rsid w:val="0000543D"/>
    <w:rsid w:val="00005476"/>
    <w:rsid w:val="00005FB1"/>
    <w:rsid w:val="00006698"/>
    <w:rsid w:val="00011C3A"/>
    <w:rsid w:val="00013039"/>
    <w:rsid w:val="00013B3B"/>
    <w:rsid w:val="000141F4"/>
    <w:rsid w:val="00014565"/>
    <w:rsid w:val="000165D1"/>
    <w:rsid w:val="00016CC6"/>
    <w:rsid w:val="000203B7"/>
    <w:rsid w:val="000203BF"/>
    <w:rsid w:val="000206B3"/>
    <w:rsid w:val="00022703"/>
    <w:rsid w:val="000232F9"/>
    <w:rsid w:val="00023C1C"/>
    <w:rsid w:val="0002534D"/>
    <w:rsid w:val="00026EA5"/>
    <w:rsid w:val="00031256"/>
    <w:rsid w:val="00031EAF"/>
    <w:rsid w:val="000322C3"/>
    <w:rsid w:val="000324E5"/>
    <w:rsid w:val="00032D32"/>
    <w:rsid w:val="00033A7C"/>
    <w:rsid w:val="00034669"/>
    <w:rsid w:val="00035D4C"/>
    <w:rsid w:val="00036908"/>
    <w:rsid w:val="00036B49"/>
    <w:rsid w:val="00037F9F"/>
    <w:rsid w:val="000401B1"/>
    <w:rsid w:val="00040536"/>
    <w:rsid w:val="000409BC"/>
    <w:rsid w:val="00040AF4"/>
    <w:rsid w:val="000418BA"/>
    <w:rsid w:val="0004314B"/>
    <w:rsid w:val="00043851"/>
    <w:rsid w:val="00043F2B"/>
    <w:rsid w:val="0004631B"/>
    <w:rsid w:val="0004683B"/>
    <w:rsid w:val="00047245"/>
    <w:rsid w:val="0005078E"/>
    <w:rsid w:val="000509B9"/>
    <w:rsid w:val="00050D36"/>
    <w:rsid w:val="00051EE3"/>
    <w:rsid w:val="0005246A"/>
    <w:rsid w:val="00053E98"/>
    <w:rsid w:val="00055DFF"/>
    <w:rsid w:val="000612FB"/>
    <w:rsid w:val="000622ED"/>
    <w:rsid w:val="00062D27"/>
    <w:rsid w:val="00063483"/>
    <w:rsid w:val="00064717"/>
    <w:rsid w:val="000647CD"/>
    <w:rsid w:val="00064DFE"/>
    <w:rsid w:val="00064EF4"/>
    <w:rsid w:val="000659CD"/>
    <w:rsid w:val="00066A3D"/>
    <w:rsid w:val="0006736A"/>
    <w:rsid w:val="000712F1"/>
    <w:rsid w:val="000718A0"/>
    <w:rsid w:val="00072EFF"/>
    <w:rsid w:val="00073299"/>
    <w:rsid w:val="00074944"/>
    <w:rsid w:val="00076317"/>
    <w:rsid w:val="0007661E"/>
    <w:rsid w:val="0007711A"/>
    <w:rsid w:val="00077804"/>
    <w:rsid w:val="000820AC"/>
    <w:rsid w:val="000823FA"/>
    <w:rsid w:val="00082668"/>
    <w:rsid w:val="00082F74"/>
    <w:rsid w:val="000832DD"/>
    <w:rsid w:val="00084FD2"/>
    <w:rsid w:val="000851A6"/>
    <w:rsid w:val="0008678A"/>
    <w:rsid w:val="00086AE3"/>
    <w:rsid w:val="000874CC"/>
    <w:rsid w:val="000900DC"/>
    <w:rsid w:val="00090AF4"/>
    <w:rsid w:val="00090E63"/>
    <w:rsid w:val="00090E80"/>
    <w:rsid w:val="00091091"/>
    <w:rsid w:val="00092CB2"/>
    <w:rsid w:val="00093ECD"/>
    <w:rsid w:val="000947DB"/>
    <w:rsid w:val="00095406"/>
    <w:rsid w:val="000975DB"/>
    <w:rsid w:val="000A0323"/>
    <w:rsid w:val="000A0CD7"/>
    <w:rsid w:val="000A1DF0"/>
    <w:rsid w:val="000A2A83"/>
    <w:rsid w:val="000A2E65"/>
    <w:rsid w:val="000A523D"/>
    <w:rsid w:val="000A61CE"/>
    <w:rsid w:val="000A6583"/>
    <w:rsid w:val="000A6768"/>
    <w:rsid w:val="000A68DA"/>
    <w:rsid w:val="000A6A1E"/>
    <w:rsid w:val="000A70B4"/>
    <w:rsid w:val="000B18B1"/>
    <w:rsid w:val="000B33F0"/>
    <w:rsid w:val="000B683F"/>
    <w:rsid w:val="000B7BD6"/>
    <w:rsid w:val="000B7E99"/>
    <w:rsid w:val="000C156E"/>
    <w:rsid w:val="000C353C"/>
    <w:rsid w:val="000C5C83"/>
    <w:rsid w:val="000C614B"/>
    <w:rsid w:val="000C634C"/>
    <w:rsid w:val="000C73E0"/>
    <w:rsid w:val="000C761F"/>
    <w:rsid w:val="000C7724"/>
    <w:rsid w:val="000D0906"/>
    <w:rsid w:val="000D20BF"/>
    <w:rsid w:val="000D2A99"/>
    <w:rsid w:val="000D39F8"/>
    <w:rsid w:val="000D59C7"/>
    <w:rsid w:val="000E1145"/>
    <w:rsid w:val="000E1806"/>
    <w:rsid w:val="000E1D70"/>
    <w:rsid w:val="000E236F"/>
    <w:rsid w:val="000E254C"/>
    <w:rsid w:val="000E286B"/>
    <w:rsid w:val="000E384D"/>
    <w:rsid w:val="000E4158"/>
    <w:rsid w:val="000E48D6"/>
    <w:rsid w:val="000E4D62"/>
    <w:rsid w:val="000E541E"/>
    <w:rsid w:val="000E5A36"/>
    <w:rsid w:val="000E6078"/>
    <w:rsid w:val="000E6473"/>
    <w:rsid w:val="000F104E"/>
    <w:rsid w:val="000F12A0"/>
    <w:rsid w:val="000F171C"/>
    <w:rsid w:val="000F3CFF"/>
    <w:rsid w:val="000F3F03"/>
    <w:rsid w:val="000F48B1"/>
    <w:rsid w:val="000F4B36"/>
    <w:rsid w:val="000F7D38"/>
    <w:rsid w:val="000F7E20"/>
    <w:rsid w:val="00100313"/>
    <w:rsid w:val="00100548"/>
    <w:rsid w:val="00100619"/>
    <w:rsid w:val="00100AAB"/>
    <w:rsid w:val="00100C1B"/>
    <w:rsid w:val="001024C9"/>
    <w:rsid w:val="0010305E"/>
    <w:rsid w:val="00103C0C"/>
    <w:rsid w:val="001043DA"/>
    <w:rsid w:val="001047E6"/>
    <w:rsid w:val="00104EFC"/>
    <w:rsid w:val="001059BB"/>
    <w:rsid w:val="00105FBA"/>
    <w:rsid w:val="0010628D"/>
    <w:rsid w:val="00106E93"/>
    <w:rsid w:val="00107E98"/>
    <w:rsid w:val="00110145"/>
    <w:rsid w:val="00110934"/>
    <w:rsid w:val="00110A63"/>
    <w:rsid w:val="00112F8A"/>
    <w:rsid w:val="00113AA3"/>
    <w:rsid w:val="00115082"/>
    <w:rsid w:val="001177B2"/>
    <w:rsid w:val="001178C6"/>
    <w:rsid w:val="00117B54"/>
    <w:rsid w:val="00120B66"/>
    <w:rsid w:val="001215D0"/>
    <w:rsid w:val="0012163A"/>
    <w:rsid w:val="00122C6F"/>
    <w:rsid w:val="001272C2"/>
    <w:rsid w:val="00127599"/>
    <w:rsid w:val="00127FAA"/>
    <w:rsid w:val="00127FBA"/>
    <w:rsid w:val="00127FCF"/>
    <w:rsid w:val="00130810"/>
    <w:rsid w:val="001323BC"/>
    <w:rsid w:val="001349BB"/>
    <w:rsid w:val="00134B4C"/>
    <w:rsid w:val="001361B8"/>
    <w:rsid w:val="0013689D"/>
    <w:rsid w:val="00136FC4"/>
    <w:rsid w:val="0013702F"/>
    <w:rsid w:val="0013742D"/>
    <w:rsid w:val="00140E59"/>
    <w:rsid w:val="00140FE3"/>
    <w:rsid w:val="00145E20"/>
    <w:rsid w:val="00147A20"/>
    <w:rsid w:val="001517B0"/>
    <w:rsid w:val="001538C5"/>
    <w:rsid w:val="00153B8D"/>
    <w:rsid w:val="001541DD"/>
    <w:rsid w:val="0015521A"/>
    <w:rsid w:val="00155C9E"/>
    <w:rsid w:val="00155E0D"/>
    <w:rsid w:val="001563D9"/>
    <w:rsid w:val="00157ECA"/>
    <w:rsid w:val="001626CB"/>
    <w:rsid w:val="0016391C"/>
    <w:rsid w:val="00163A9F"/>
    <w:rsid w:val="001650B5"/>
    <w:rsid w:val="00166A77"/>
    <w:rsid w:val="00170B1A"/>
    <w:rsid w:val="0017155C"/>
    <w:rsid w:val="001716A1"/>
    <w:rsid w:val="00171BA0"/>
    <w:rsid w:val="00171D7B"/>
    <w:rsid w:val="001723F5"/>
    <w:rsid w:val="00172982"/>
    <w:rsid w:val="0017309C"/>
    <w:rsid w:val="001736C2"/>
    <w:rsid w:val="00173C2B"/>
    <w:rsid w:val="0017572F"/>
    <w:rsid w:val="001769A1"/>
    <w:rsid w:val="001773B0"/>
    <w:rsid w:val="00182856"/>
    <w:rsid w:val="00182DE1"/>
    <w:rsid w:val="00182FD7"/>
    <w:rsid w:val="00183529"/>
    <w:rsid w:val="00183672"/>
    <w:rsid w:val="0018381D"/>
    <w:rsid w:val="001840C9"/>
    <w:rsid w:val="001856B0"/>
    <w:rsid w:val="001866B9"/>
    <w:rsid w:val="001939EF"/>
    <w:rsid w:val="001956EE"/>
    <w:rsid w:val="001A08B6"/>
    <w:rsid w:val="001A2595"/>
    <w:rsid w:val="001A2B60"/>
    <w:rsid w:val="001A2D08"/>
    <w:rsid w:val="001A2D18"/>
    <w:rsid w:val="001A3324"/>
    <w:rsid w:val="001A4921"/>
    <w:rsid w:val="001A5308"/>
    <w:rsid w:val="001A75B5"/>
    <w:rsid w:val="001B01FD"/>
    <w:rsid w:val="001B0F36"/>
    <w:rsid w:val="001B36B6"/>
    <w:rsid w:val="001B4BE4"/>
    <w:rsid w:val="001B506B"/>
    <w:rsid w:val="001B68B0"/>
    <w:rsid w:val="001B691C"/>
    <w:rsid w:val="001B709E"/>
    <w:rsid w:val="001B7D1F"/>
    <w:rsid w:val="001C002B"/>
    <w:rsid w:val="001C197C"/>
    <w:rsid w:val="001C1E41"/>
    <w:rsid w:val="001C232D"/>
    <w:rsid w:val="001C2FE7"/>
    <w:rsid w:val="001C32BD"/>
    <w:rsid w:val="001C37CA"/>
    <w:rsid w:val="001C3983"/>
    <w:rsid w:val="001C3B9F"/>
    <w:rsid w:val="001C4524"/>
    <w:rsid w:val="001C4721"/>
    <w:rsid w:val="001C5340"/>
    <w:rsid w:val="001C6862"/>
    <w:rsid w:val="001C7067"/>
    <w:rsid w:val="001C792C"/>
    <w:rsid w:val="001D010C"/>
    <w:rsid w:val="001D0869"/>
    <w:rsid w:val="001D12E0"/>
    <w:rsid w:val="001D1450"/>
    <w:rsid w:val="001D1A88"/>
    <w:rsid w:val="001D1B43"/>
    <w:rsid w:val="001D37B0"/>
    <w:rsid w:val="001D42E6"/>
    <w:rsid w:val="001D4582"/>
    <w:rsid w:val="001D5B93"/>
    <w:rsid w:val="001D5BCB"/>
    <w:rsid w:val="001D5DF8"/>
    <w:rsid w:val="001D6710"/>
    <w:rsid w:val="001E0C79"/>
    <w:rsid w:val="001E0CA8"/>
    <w:rsid w:val="001E10D4"/>
    <w:rsid w:val="001E3421"/>
    <w:rsid w:val="001E40A8"/>
    <w:rsid w:val="001E5F6D"/>
    <w:rsid w:val="001E6F33"/>
    <w:rsid w:val="001E7922"/>
    <w:rsid w:val="001F1092"/>
    <w:rsid w:val="001F129B"/>
    <w:rsid w:val="001F1BD4"/>
    <w:rsid w:val="001F355F"/>
    <w:rsid w:val="002011EA"/>
    <w:rsid w:val="00201773"/>
    <w:rsid w:val="0020336C"/>
    <w:rsid w:val="00203D78"/>
    <w:rsid w:val="002068AA"/>
    <w:rsid w:val="00206B90"/>
    <w:rsid w:val="0020706F"/>
    <w:rsid w:val="0021166C"/>
    <w:rsid w:val="00212C91"/>
    <w:rsid w:val="00212D54"/>
    <w:rsid w:val="002157DF"/>
    <w:rsid w:val="00215C71"/>
    <w:rsid w:val="00217768"/>
    <w:rsid w:val="00220432"/>
    <w:rsid w:val="00220AE3"/>
    <w:rsid w:val="00220AF8"/>
    <w:rsid w:val="00221C41"/>
    <w:rsid w:val="00221E8A"/>
    <w:rsid w:val="00223683"/>
    <w:rsid w:val="00224EAD"/>
    <w:rsid w:val="00224F8A"/>
    <w:rsid w:val="00226058"/>
    <w:rsid w:val="002267D2"/>
    <w:rsid w:val="00227685"/>
    <w:rsid w:val="002305B9"/>
    <w:rsid w:val="00231E80"/>
    <w:rsid w:val="0023261D"/>
    <w:rsid w:val="00232D4B"/>
    <w:rsid w:val="002333B7"/>
    <w:rsid w:val="00233961"/>
    <w:rsid w:val="00233D5E"/>
    <w:rsid w:val="0023484F"/>
    <w:rsid w:val="00235FA2"/>
    <w:rsid w:val="002416F8"/>
    <w:rsid w:val="0024412C"/>
    <w:rsid w:val="002446FC"/>
    <w:rsid w:val="002452F9"/>
    <w:rsid w:val="0024551C"/>
    <w:rsid w:val="002458C7"/>
    <w:rsid w:val="00245F8B"/>
    <w:rsid w:val="00246293"/>
    <w:rsid w:val="00246DBA"/>
    <w:rsid w:val="002505DB"/>
    <w:rsid w:val="00250FB8"/>
    <w:rsid w:val="002515F9"/>
    <w:rsid w:val="00254816"/>
    <w:rsid w:val="00255174"/>
    <w:rsid w:val="0025559B"/>
    <w:rsid w:val="00255EDB"/>
    <w:rsid w:val="00256F44"/>
    <w:rsid w:val="00257269"/>
    <w:rsid w:val="002575CE"/>
    <w:rsid w:val="002576AF"/>
    <w:rsid w:val="00260377"/>
    <w:rsid w:val="002608EF"/>
    <w:rsid w:val="00261685"/>
    <w:rsid w:val="00262BB8"/>
    <w:rsid w:val="00263B02"/>
    <w:rsid w:val="002657D2"/>
    <w:rsid w:val="00266AF0"/>
    <w:rsid w:val="0027060E"/>
    <w:rsid w:val="002709E8"/>
    <w:rsid w:val="00270FB9"/>
    <w:rsid w:val="002724E9"/>
    <w:rsid w:val="00272783"/>
    <w:rsid w:val="00274005"/>
    <w:rsid w:val="00276026"/>
    <w:rsid w:val="002765EE"/>
    <w:rsid w:val="00276B5C"/>
    <w:rsid w:val="00277055"/>
    <w:rsid w:val="002800A5"/>
    <w:rsid w:val="002801FF"/>
    <w:rsid w:val="00280654"/>
    <w:rsid w:val="00281C87"/>
    <w:rsid w:val="002822F6"/>
    <w:rsid w:val="0028265C"/>
    <w:rsid w:val="0028326F"/>
    <w:rsid w:val="00283980"/>
    <w:rsid w:val="00285839"/>
    <w:rsid w:val="00290695"/>
    <w:rsid w:val="00290F56"/>
    <w:rsid w:val="002910AB"/>
    <w:rsid w:val="002923EC"/>
    <w:rsid w:val="00293AAF"/>
    <w:rsid w:val="00294899"/>
    <w:rsid w:val="002949D4"/>
    <w:rsid w:val="00295119"/>
    <w:rsid w:val="00295379"/>
    <w:rsid w:val="0029758F"/>
    <w:rsid w:val="002A18CA"/>
    <w:rsid w:val="002A1BDA"/>
    <w:rsid w:val="002A521D"/>
    <w:rsid w:val="002A65F5"/>
    <w:rsid w:val="002A793B"/>
    <w:rsid w:val="002B1440"/>
    <w:rsid w:val="002B2727"/>
    <w:rsid w:val="002B30B5"/>
    <w:rsid w:val="002B314A"/>
    <w:rsid w:val="002B386E"/>
    <w:rsid w:val="002B60CD"/>
    <w:rsid w:val="002B720C"/>
    <w:rsid w:val="002B722F"/>
    <w:rsid w:val="002B7E0D"/>
    <w:rsid w:val="002C05B2"/>
    <w:rsid w:val="002C0BED"/>
    <w:rsid w:val="002C0F95"/>
    <w:rsid w:val="002C2DF2"/>
    <w:rsid w:val="002C4C8B"/>
    <w:rsid w:val="002C51C9"/>
    <w:rsid w:val="002C5CC5"/>
    <w:rsid w:val="002C6507"/>
    <w:rsid w:val="002C6514"/>
    <w:rsid w:val="002C7176"/>
    <w:rsid w:val="002C7590"/>
    <w:rsid w:val="002C7F3E"/>
    <w:rsid w:val="002D35D5"/>
    <w:rsid w:val="002D40A7"/>
    <w:rsid w:val="002D4430"/>
    <w:rsid w:val="002D51B2"/>
    <w:rsid w:val="002D6CBC"/>
    <w:rsid w:val="002D7456"/>
    <w:rsid w:val="002D7FF2"/>
    <w:rsid w:val="002E1478"/>
    <w:rsid w:val="002E198C"/>
    <w:rsid w:val="002E24C3"/>
    <w:rsid w:val="002E2F5F"/>
    <w:rsid w:val="002E3909"/>
    <w:rsid w:val="002E4359"/>
    <w:rsid w:val="002E4CDE"/>
    <w:rsid w:val="002E51D7"/>
    <w:rsid w:val="002E6BFF"/>
    <w:rsid w:val="002F0FAA"/>
    <w:rsid w:val="002F18AA"/>
    <w:rsid w:val="002F1E31"/>
    <w:rsid w:val="002F3613"/>
    <w:rsid w:val="002F600A"/>
    <w:rsid w:val="002F763B"/>
    <w:rsid w:val="00300DCF"/>
    <w:rsid w:val="00301105"/>
    <w:rsid w:val="003020B8"/>
    <w:rsid w:val="00303A2D"/>
    <w:rsid w:val="00304959"/>
    <w:rsid w:val="00305CCD"/>
    <w:rsid w:val="00305D71"/>
    <w:rsid w:val="003063D7"/>
    <w:rsid w:val="00306B0F"/>
    <w:rsid w:val="00306F23"/>
    <w:rsid w:val="003076FE"/>
    <w:rsid w:val="00307767"/>
    <w:rsid w:val="00307F99"/>
    <w:rsid w:val="00310591"/>
    <w:rsid w:val="00311C90"/>
    <w:rsid w:val="003120E4"/>
    <w:rsid w:val="00314F59"/>
    <w:rsid w:val="00315C51"/>
    <w:rsid w:val="00316337"/>
    <w:rsid w:val="00316569"/>
    <w:rsid w:val="00316ED0"/>
    <w:rsid w:val="00317707"/>
    <w:rsid w:val="00320515"/>
    <w:rsid w:val="00321E75"/>
    <w:rsid w:val="0032289B"/>
    <w:rsid w:val="003228C9"/>
    <w:rsid w:val="00322B00"/>
    <w:rsid w:val="00325785"/>
    <w:rsid w:val="00325E5C"/>
    <w:rsid w:val="00326E7E"/>
    <w:rsid w:val="00327A83"/>
    <w:rsid w:val="00330044"/>
    <w:rsid w:val="00330C1F"/>
    <w:rsid w:val="00331D9B"/>
    <w:rsid w:val="00332581"/>
    <w:rsid w:val="00333A38"/>
    <w:rsid w:val="00333F4F"/>
    <w:rsid w:val="00334F78"/>
    <w:rsid w:val="0033507F"/>
    <w:rsid w:val="00340593"/>
    <w:rsid w:val="00340770"/>
    <w:rsid w:val="00341477"/>
    <w:rsid w:val="003425F6"/>
    <w:rsid w:val="00342CF6"/>
    <w:rsid w:val="00343A03"/>
    <w:rsid w:val="003443AF"/>
    <w:rsid w:val="00345254"/>
    <w:rsid w:val="00346FC0"/>
    <w:rsid w:val="003538AB"/>
    <w:rsid w:val="0035413F"/>
    <w:rsid w:val="0035436C"/>
    <w:rsid w:val="00354FBA"/>
    <w:rsid w:val="003569B9"/>
    <w:rsid w:val="00356A5B"/>
    <w:rsid w:val="003608EC"/>
    <w:rsid w:val="0036164A"/>
    <w:rsid w:val="00361A63"/>
    <w:rsid w:val="00363CFA"/>
    <w:rsid w:val="0036463A"/>
    <w:rsid w:val="003667DA"/>
    <w:rsid w:val="003673B7"/>
    <w:rsid w:val="00367AAF"/>
    <w:rsid w:val="0037016C"/>
    <w:rsid w:val="0037051F"/>
    <w:rsid w:val="00370AC2"/>
    <w:rsid w:val="00371592"/>
    <w:rsid w:val="003720AA"/>
    <w:rsid w:val="00372889"/>
    <w:rsid w:val="00373358"/>
    <w:rsid w:val="00373CA2"/>
    <w:rsid w:val="00376028"/>
    <w:rsid w:val="00376E7B"/>
    <w:rsid w:val="00377D4D"/>
    <w:rsid w:val="00384497"/>
    <w:rsid w:val="003851C7"/>
    <w:rsid w:val="00385D6F"/>
    <w:rsid w:val="00386AC6"/>
    <w:rsid w:val="00386BE1"/>
    <w:rsid w:val="003870B7"/>
    <w:rsid w:val="003900EC"/>
    <w:rsid w:val="00390112"/>
    <w:rsid w:val="003909D6"/>
    <w:rsid w:val="0039101A"/>
    <w:rsid w:val="003919EE"/>
    <w:rsid w:val="00392B16"/>
    <w:rsid w:val="00393D67"/>
    <w:rsid w:val="003942E9"/>
    <w:rsid w:val="003943FB"/>
    <w:rsid w:val="00394938"/>
    <w:rsid w:val="00395CE5"/>
    <w:rsid w:val="00397308"/>
    <w:rsid w:val="00397735"/>
    <w:rsid w:val="00397C39"/>
    <w:rsid w:val="003A026D"/>
    <w:rsid w:val="003A1261"/>
    <w:rsid w:val="003A2618"/>
    <w:rsid w:val="003A2AE2"/>
    <w:rsid w:val="003A2CED"/>
    <w:rsid w:val="003A3228"/>
    <w:rsid w:val="003A3A8D"/>
    <w:rsid w:val="003A3CE5"/>
    <w:rsid w:val="003A50A7"/>
    <w:rsid w:val="003A7C64"/>
    <w:rsid w:val="003B0250"/>
    <w:rsid w:val="003B0F6B"/>
    <w:rsid w:val="003B1847"/>
    <w:rsid w:val="003B2753"/>
    <w:rsid w:val="003B3794"/>
    <w:rsid w:val="003B49AF"/>
    <w:rsid w:val="003B54B9"/>
    <w:rsid w:val="003B5EA5"/>
    <w:rsid w:val="003B7874"/>
    <w:rsid w:val="003C0AD6"/>
    <w:rsid w:val="003C144C"/>
    <w:rsid w:val="003C15FE"/>
    <w:rsid w:val="003C1D27"/>
    <w:rsid w:val="003C2371"/>
    <w:rsid w:val="003C3BC7"/>
    <w:rsid w:val="003C3C23"/>
    <w:rsid w:val="003C55AF"/>
    <w:rsid w:val="003C588F"/>
    <w:rsid w:val="003C62F7"/>
    <w:rsid w:val="003C6586"/>
    <w:rsid w:val="003C6B73"/>
    <w:rsid w:val="003C6F0C"/>
    <w:rsid w:val="003C7448"/>
    <w:rsid w:val="003C7DA6"/>
    <w:rsid w:val="003D05DB"/>
    <w:rsid w:val="003D1D6F"/>
    <w:rsid w:val="003D23AC"/>
    <w:rsid w:val="003D4388"/>
    <w:rsid w:val="003D4A37"/>
    <w:rsid w:val="003D77B1"/>
    <w:rsid w:val="003D7A27"/>
    <w:rsid w:val="003E0296"/>
    <w:rsid w:val="003E1CDE"/>
    <w:rsid w:val="003E20E8"/>
    <w:rsid w:val="003E24C6"/>
    <w:rsid w:val="003E3040"/>
    <w:rsid w:val="003E3051"/>
    <w:rsid w:val="003E414F"/>
    <w:rsid w:val="003E53FD"/>
    <w:rsid w:val="003E5E8A"/>
    <w:rsid w:val="003E758E"/>
    <w:rsid w:val="003F04DC"/>
    <w:rsid w:val="003F1275"/>
    <w:rsid w:val="003F39FC"/>
    <w:rsid w:val="003F3C6E"/>
    <w:rsid w:val="003F4D6F"/>
    <w:rsid w:val="003F670C"/>
    <w:rsid w:val="003F69FF"/>
    <w:rsid w:val="003F778A"/>
    <w:rsid w:val="003F7DD0"/>
    <w:rsid w:val="00400B58"/>
    <w:rsid w:val="00401CEC"/>
    <w:rsid w:val="00401D55"/>
    <w:rsid w:val="00404FEE"/>
    <w:rsid w:val="00407883"/>
    <w:rsid w:val="0041040C"/>
    <w:rsid w:val="004108DB"/>
    <w:rsid w:val="0041132B"/>
    <w:rsid w:val="004119B1"/>
    <w:rsid w:val="00412237"/>
    <w:rsid w:val="00412CA6"/>
    <w:rsid w:val="00412FD4"/>
    <w:rsid w:val="00415947"/>
    <w:rsid w:val="00416B96"/>
    <w:rsid w:val="00416FEC"/>
    <w:rsid w:val="00417F80"/>
    <w:rsid w:val="00420D7A"/>
    <w:rsid w:val="00421499"/>
    <w:rsid w:val="00421517"/>
    <w:rsid w:val="00421B02"/>
    <w:rsid w:val="00422769"/>
    <w:rsid w:val="004227C4"/>
    <w:rsid w:val="00422A97"/>
    <w:rsid w:val="00423D84"/>
    <w:rsid w:val="00424F06"/>
    <w:rsid w:val="004255FB"/>
    <w:rsid w:val="004257F5"/>
    <w:rsid w:val="0043055E"/>
    <w:rsid w:val="0043089F"/>
    <w:rsid w:val="00430C9B"/>
    <w:rsid w:val="0043214B"/>
    <w:rsid w:val="004362E6"/>
    <w:rsid w:val="00436BFA"/>
    <w:rsid w:val="00437BEE"/>
    <w:rsid w:val="00437E43"/>
    <w:rsid w:val="0044132F"/>
    <w:rsid w:val="0044329B"/>
    <w:rsid w:val="00443541"/>
    <w:rsid w:val="00443739"/>
    <w:rsid w:val="004456D4"/>
    <w:rsid w:val="00445F97"/>
    <w:rsid w:val="004466CE"/>
    <w:rsid w:val="00447E2D"/>
    <w:rsid w:val="00450D3D"/>
    <w:rsid w:val="00451A2B"/>
    <w:rsid w:val="0045286B"/>
    <w:rsid w:val="00455844"/>
    <w:rsid w:val="00455AB3"/>
    <w:rsid w:val="00460B42"/>
    <w:rsid w:val="00460F21"/>
    <w:rsid w:val="00462291"/>
    <w:rsid w:val="00462D90"/>
    <w:rsid w:val="00463681"/>
    <w:rsid w:val="004637AA"/>
    <w:rsid w:val="00464039"/>
    <w:rsid w:val="0046504B"/>
    <w:rsid w:val="00465A66"/>
    <w:rsid w:val="00465B83"/>
    <w:rsid w:val="004715F8"/>
    <w:rsid w:val="00471F4F"/>
    <w:rsid w:val="0047322B"/>
    <w:rsid w:val="00473244"/>
    <w:rsid w:val="00473DD1"/>
    <w:rsid w:val="0047400F"/>
    <w:rsid w:val="00474DA0"/>
    <w:rsid w:val="00476116"/>
    <w:rsid w:val="00476400"/>
    <w:rsid w:val="00477086"/>
    <w:rsid w:val="00481079"/>
    <w:rsid w:val="00481982"/>
    <w:rsid w:val="00481D7B"/>
    <w:rsid w:val="0048347B"/>
    <w:rsid w:val="00484A9D"/>
    <w:rsid w:val="00484C97"/>
    <w:rsid w:val="00484FC1"/>
    <w:rsid w:val="00485F0F"/>
    <w:rsid w:val="00485FC7"/>
    <w:rsid w:val="00486158"/>
    <w:rsid w:val="00486462"/>
    <w:rsid w:val="0048712C"/>
    <w:rsid w:val="004875AF"/>
    <w:rsid w:val="00487880"/>
    <w:rsid w:val="0049054E"/>
    <w:rsid w:val="00494822"/>
    <w:rsid w:val="004972F3"/>
    <w:rsid w:val="004A221F"/>
    <w:rsid w:val="004A3B5B"/>
    <w:rsid w:val="004A3C6A"/>
    <w:rsid w:val="004A5213"/>
    <w:rsid w:val="004A5484"/>
    <w:rsid w:val="004A7447"/>
    <w:rsid w:val="004B086E"/>
    <w:rsid w:val="004B2836"/>
    <w:rsid w:val="004B4497"/>
    <w:rsid w:val="004B7665"/>
    <w:rsid w:val="004B793F"/>
    <w:rsid w:val="004C228D"/>
    <w:rsid w:val="004C5010"/>
    <w:rsid w:val="004C5926"/>
    <w:rsid w:val="004C5F6F"/>
    <w:rsid w:val="004C6AA8"/>
    <w:rsid w:val="004C6EB7"/>
    <w:rsid w:val="004D01DE"/>
    <w:rsid w:val="004D2E7C"/>
    <w:rsid w:val="004D399D"/>
    <w:rsid w:val="004D3D07"/>
    <w:rsid w:val="004D4EBB"/>
    <w:rsid w:val="004D64CC"/>
    <w:rsid w:val="004D6938"/>
    <w:rsid w:val="004D6BC8"/>
    <w:rsid w:val="004D7815"/>
    <w:rsid w:val="004D7A30"/>
    <w:rsid w:val="004E0189"/>
    <w:rsid w:val="004E096B"/>
    <w:rsid w:val="004E0CD6"/>
    <w:rsid w:val="004E28FA"/>
    <w:rsid w:val="004E35FE"/>
    <w:rsid w:val="004E3967"/>
    <w:rsid w:val="004E57CD"/>
    <w:rsid w:val="004E6C7F"/>
    <w:rsid w:val="004F36BB"/>
    <w:rsid w:val="004F3EC7"/>
    <w:rsid w:val="004F4B8E"/>
    <w:rsid w:val="004F4F08"/>
    <w:rsid w:val="004F550D"/>
    <w:rsid w:val="004F700A"/>
    <w:rsid w:val="004F75A4"/>
    <w:rsid w:val="00501708"/>
    <w:rsid w:val="00501848"/>
    <w:rsid w:val="005018F2"/>
    <w:rsid w:val="00501CAA"/>
    <w:rsid w:val="00502A29"/>
    <w:rsid w:val="00503CFC"/>
    <w:rsid w:val="00504D29"/>
    <w:rsid w:val="00505C3A"/>
    <w:rsid w:val="00506F27"/>
    <w:rsid w:val="0051034E"/>
    <w:rsid w:val="005107AD"/>
    <w:rsid w:val="00510CDA"/>
    <w:rsid w:val="00511E1B"/>
    <w:rsid w:val="00513AFB"/>
    <w:rsid w:val="0051760A"/>
    <w:rsid w:val="00517B1D"/>
    <w:rsid w:val="00517B34"/>
    <w:rsid w:val="005220AE"/>
    <w:rsid w:val="00522211"/>
    <w:rsid w:val="005224E2"/>
    <w:rsid w:val="0052337A"/>
    <w:rsid w:val="005238B2"/>
    <w:rsid w:val="005239A6"/>
    <w:rsid w:val="005241B8"/>
    <w:rsid w:val="005243B9"/>
    <w:rsid w:val="005279E2"/>
    <w:rsid w:val="0053066F"/>
    <w:rsid w:val="00530C13"/>
    <w:rsid w:val="0053115A"/>
    <w:rsid w:val="00533EB0"/>
    <w:rsid w:val="00534445"/>
    <w:rsid w:val="0053588C"/>
    <w:rsid w:val="00535A71"/>
    <w:rsid w:val="00536911"/>
    <w:rsid w:val="00536A8B"/>
    <w:rsid w:val="0053742D"/>
    <w:rsid w:val="00537E96"/>
    <w:rsid w:val="00540841"/>
    <w:rsid w:val="00540A84"/>
    <w:rsid w:val="00543479"/>
    <w:rsid w:val="005470DD"/>
    <w:rsid w:val="00547155"/>
    <w:rsid w:val="005475B5"/>
    <w:rsid w:val="00547EBC"/>
    <w:rsid w:val="005527E2"/>
    <w:rsid w:val="005531C5"/>
    <w:rsid w:val="00553293"/>
    <w:rsid w:val="00553A7C"/>
    <w:rsid w:val="00553D3A"/>
    <w:rsid w:val="00553FBB"/>
    <w:rsid w:val="0055554F"/>
    <w:rsid w:val="0055624B"/>
    <w:rsid w:val="00556398"/>
    <w:rsid w:val="005563AE"/>
    <w:rsid w:val="00556762"/>
    <w:rsid w:val="0055701C"/>
    <w:rsid w:val="00557CE5"/>
    <w:rsid w:val="00560D07"/>
    <w:rsid w:val="005625AC"/>
    <w:rsid w:val="00562EC5"/>
    <w:rsid w:val="00564E0E"/>
    <w:rsid w:val="00566C02"/>
    <w:rsid w:val="005700C0"/>
    <w:rsid w:val="0057023A"/>
    <w:rsid w:val="00570289"/>
    <w:rsid w:val="005706E4"/>
    <w:rsid w:val="005711BB"/>
    <w:rsid w:val="00572488"/>
    <w:rsid w:val="00572773"/>
    <w:rsid w:val="00573E4C"/>
    <w:rsid w:val="00573E84"/>
    <w:rsid w:val="0057476E"/>
    <w:rsid w:val="00576A53"/>
    <w:rsid w:val="00577A63"/>
    <w:rsid w:val="0058398F"/>
    <w:rsid w:val="005841B2"/>
    <w:rsid w:val="00584ECC"/>
    <w:rsid w:val="0058711E"/>
    <w:rsid w:val="0058724D"/>
    <w:rsid w:val="005874D3"/>
    <w:rsid w:val="00587584"/>
    <w:rsid w:val="00587B58"/>
    <w:rsid w:val="00592EA0"/>
    <w:rsid w:val="00594275"/>
    <w:rsid w:val="005947A4"/>
    <w:rsid w:val="00594B46"/>
    <w:rsid w:val="00595C09"/>
    <w:rsid w:val="00597E25"/>
    <w:rsid w:val="005A033D"/>
    <w:rsid w:val="005A1A1E"/>
    <w:rsid w:val="005A247A"/>
    <w:rsid w:val="005A5BEE"/>
    <w:rsid w:val="005A5CFE"/>
    <w:rsid w:val="005A6F5E"/>
    <w:rsid w:val="005B28D3"/>
    <w:rsid w:val="005B2AB9"/>
    <w:rsid w:val="005B2DEB"/>
    <w:rsid w:val="005B3355"/>
    <w:rsid w:val="005B407B"/>
    <w:rsid w:val="005B4ECE"/>
    <w:rsid w:val="005B4F8F"/>
    <w:rsid w:val="005B55E4"/>
    <w:rsid w:val="005B572B"/>
    <w:rsid w:val="005B5BB5"/>
    <w:rsid w:val="005B645E"/>
    <w:rsid w:val="005B6917"/>
    <w:rsid w:val="005B72FB"/>
    <w:rsid w:val="005C0542"/>
    <w:rsid w:val="005C0DFF"/>
    <w:rsid w:val="005C3B73"/>
    <w:rsid w:val="005C4AB7"/>
    <w:rsid w:val="005C4E86"/>
    <w:rsid w:val="005C6CF5"/>
    <w:rsid w:val="005D01F4"/>
    <w:rsid w:val="005D09F7"/>
    <w:rsid w:val="005D0FE6"/>
    <w:rsid w:val="005D1036"/>
    <w:rsid w:val="005D2BEA"/>
    <w:rsid w:val="005D555C"/>
    <w:rsid w:val="005D6953"/>
    <w:rsid w:val="005E074D"/>
    <w:rsid w:val="005E5FB6"/>
    <w:rsid w:val="005E60EF"/>
    <w:rsid w:val="005E61C1"/>
    <w:rsid w:val="005E7791"/>
    <w:rsid w:val="005E77D5"/>
    <w:rsid w:val="005F05AF"/>
    <w:rsid w:val="005F075A"/>
    <w:rsid w:val="005F09D3"/>
    <w:rsid w:val="005F22B0"/>
    <w:rsid w:val="005F2845"/>
    <w:rsid w:val="005F33B5"/>
    <w:rsid w:val="005F3CCA"/>
    <w:rsid w:val="005F3F78"/>
    <w:rsid w:val="005F45CC"/>
    <w:rsid w:val="005F4DB5"/>
    <w:rsid w:val="005F5266"/>
    <w:rsid w:val="005F6197"/>
    <w:rsid w:val="005F6869"/>
    <w:rsid w:val="005F7A35"/>
    <w:rsid w:val="005F7F6D"/>
    <w:rsid w:val="00600D13"/>
    <w:rsid w:val="0060362D"/>
    <w:rsid w:val="006039DE"/>
    <w:rsid w:val="0060488F"/>
    <w:rsid w:val="00604BB4"/>
    <w:rsid w:val="00605AEA"/>
    <w:rsid w:val="00606312"/>
    <w:rsid w:val="0060763B"/>
    <w:rsid w:val="00611DA9"/>
    <w:rsid w:val="00612607"/>
    <w:rsid w:val="00614A7C"/>
    <w:rsid w:val="0061521B"/>
    <w:rsid w:val="00615B17"/>
    <w:rsid w:val="0061614D"/>
    <w:rsid w:val="00616A4F"/>
    <w:rsid w:val="00617B94"/>
    <w:rsid w:val="00623857"/>
    <w:rsid w:val="006241C5"/>
    <w:rsid w:val="006241E6"/>
    <w:rsid w:val="006242FC"/>
    <w:rsid w:val="00624CAA"/>
    <w:rsid w:val="00625031"/>
    <w:rsid w:val="006255D5"/>
    <w:rsid w:val="00625864"/>
    <w:rsid w:val="00625DEA"/>
    <w:rsid w:val="00625FA8"/>
    <w:rsid w:val="0063175F"/>
    <w:rsid w:val="0063232A"/>
    <w:rsid w:val="006326DB"/>
    <w:rsid w:val="006330A6"/>
    <w:rsid w:val="0063486A"/>
    <w:rsid w:val="0063492E"/>
    <w:rsid w:val="00634F3D"/>
    <w:rsid w:val="00635E4C"/>
    <w:rsid w:val="006405B1"/>
    <w:rsid w:val="00642317"/>
    <w:rsid w:val="0064282C"/>
    <w:rsid w:val="00642BA9"/>
    <w:rsid w:val="00643CE1"/>
    <w:rsid w:val="006468ED"/>
    <w:rsid w:val="00650BA9"/>
    <w:rsid w:val="00650BAA"/>
    <w:rsid w:val="006510AD"/>
    <w:rsid w:val="0065304D"/>
    <w:rsid w:val="00654198"/>
    <w:rsid w:val="00654615"/>
    <w:rsid w:val="00654D5E"/>
    <w:rsid w:val="006557FC"/>
    <w:rsid w:val="00655AA4"/>
    <w:rsid w:val="0065631F"/>
    <w:rsid w:val="00657222"/>
    <w:rsid w:val="0066066B"/>
    <w:rsid w:val="00660BC3"/>
    <w:rsid w:val="006612B9"/>
    <w:rsid w:val="00663970"/>
    <w:rsid w:val="00664031"/>
    <w:rsid w:val="00664983"/>
    <w:rsid w:val="00664D27"/>
    <w:rsid w:val="00665C79"/>
    <w:rsid w:val="00666B7B"/>
    <w:rsid w:val="006676F3"/>
    <w:rsid w:val="00667E4B"/>
    <w:rsid w:val="00667F68"/>
    <w:rsid w:val="006708A1"/>
    <w:rsid w:val="00671564"/>
    <w:rsid w:val="00671AD2"/>
    <w:rsid w:val="0067221E"/>
    <w:rsid w:val="00672342"/>
    <w:rsid w:val="00673252"/>
    <w:rsid w:val="00674177"/>
    <w:rsid w:val="00674ED0"/>
    <w:rsid w:val="0067553D"/>
    <w:rsid w:val="00677B54"/>
    <w:rsid w:val="006803A0"/>
    <w:rsid w:val="006820D9"/>
    <w:rsid w:val="006825B9"/>
    <w:rsid w:val="00682682"/>
    <w:rsid w:val="00682D0A"/>
    <w:rsid w:val="00682D8C"/>
    <w:rsid w:val="00682EB1"/>
    <w:rsid w:val="0068335A"/>
    <w:rsid w:val="006839B4"/>
    <w:rsid w:val="0068460E"/>
    <w:rsid w:val="00692228"/>
    <w:rsid w:val="00692429"/>
    <w:rsid w:val="006929A4"/>
    <w:rsid w:val="00692F1A"/>
    <w:rsid w:val="0069368D"/>
    <w:rsid w:val="00693C5E"/>
    <w:rsid w:val="006941A0"/>
    <w:rsid w:val="00695C53"/>
    <w:rsid w:val="0069799D"/>
    <w:rsid w:val="006A04AE"/>
    <w:rsid w:val="006A0531"/>
    <w:rsid w:val="006A23DA"/>
    <w:rsid w:val="006A26B0"/>
    <w:rsid w:val="006A4DDE"/>
    <w:rsid w:val="006A59AA"/>
    <w:rsid w:val="006A5CCC"/>
    <w:rsid w:val="006A5F79"/>
    <w:rsid w:val="006A6481"/>
    <w:rsid w:val="006B0710"/>
    <w:rsid w:val="006B1073"/>
    <w:rsid w:val="006B163F"/>
    <w:rsid w:val="006B1E36"/>
    <w:rsid w:val="006B20E7"/>
    <w:rsid w:val="006B21CC"/>
    <w:rsid w:val="006B2B6A"/>
    <w:rsid w:val="006B5723"/>
    <w:rsid w:val="006B778F"/>
    <w:rsid w:val="006C06D1"/>
    <w:rsid w:val="006C07BB"/>
    <w:rsid w:val="006C1C05"/>
    <w:rsid w:val="006C2CF2"/>
    <w:rsid w:val="006C3B50"/>
    <w:rsid w:val="006C42C3"/>
    <w:rsid w:val="006C5004"/>
    <w:rsid w:val="006C50C7"/>
    <w:rsid w:val="006C6864"/>
    <w:rsid w:val="006C7E6A"/>
    <w:rsid w:val="006D08CF"/>
    <w:rsid w:val="006D0974"/>
    <w:rsid w:val="006D0B1E"/>
    <w:rsid w:val="006D0B29"/>
    <w:rsid w:val="006D1259"/>
    <w:rsid w:val="006D20EC"/>
    <w:rsid w:val="006D4930"/>
    <w:rsid w:val="006D4FC5"/>
    <w:rsid w:val="006D73ED"/>
    <w:rsid w:val="006D756C"/>
    <w:rsid w:val="006D75BF"/>
    <w:rsid w:val="006D7E32"/>
    <w:rsid w:val="006E0090"/>
    <w:rsid w:val="006E0204"/>
    <w:rsid w:val="006E0CE6"/>
    <w:rsid w:val="006E1FFF"/>
    <w:rsid w:val="006E35CB"/>
    <w:rsid w:val="006E47AC"/>
    <w:rsid w:val="006E488A"/>
    <w:rsid w:val="006E4AC7"/>
    <w:rsid w:val="006E4E1D"/>
    <w:rsid w:val="006E606A"/>
    <w:rsid w:val="006E78C3"/>
    <w:rsid w:val="006F1788"/>
    <w:rsid w:val="006F1EDF"/>
    <w:rsid w:val="006F3B93"/>
    <w:rsid w:val="006F3C0A"/>
    <w:rsid w:val="006F4458"/>
    <w:rsid w:val="006F5ABB"/>
    <w:rsid w:val="006F6B80"/>
    <w:rsid w:val="00701BF8"/>
    <w:rsid w:val="007020D7"/>
    <w:rsid w:val="00702BB3"/>
    <w:rsid w:val="0070333D"/>
    <w:rsid w:val="00703CA6"/>
    <w:rsid w:val="00703E58"/>
    <w:rsid w:val="00704702"/>
    <w:rsid w:val="00706848"/>
    <w:rsid w:val="007105F8"/>
    <w:rsid w:val="00710D8E"/>
    <w:rsid w:val="00711DDC"/>
    <w:rsid w:val="007122E3"/>
    <w:rsid w:val="00713EB4"/>
    <w:rsid w:val="007151C9"/>
    <w:rsid w:val="00716422"/>
    <w:rsid w:val="0071677F"/>
    <w:rsid w:val="00717045"/>
    <w:rsid w:val="00720014"/>
    <w:rsid w:val="0072030F"/>
    <w:rsid w:val="00721E3E"/>
    <w:rsid w:val="00721F46"/>
    <w:rsid w:val="007221F9"/>
    <w:rsid w:val="00723B2E"/>
    <w:rsid w:val="00723B75"/>
    <w:rsid w:val="00724393"/>
    <w:rsid w:val="00724C46"/>
    <w:rsid w:val="007255A2"/>
    <w:rsid w:val="00726CCE"/>
    <w:rsid w:val="00731FDF"/>
    <w:rsid w:val="0073222D"/>
    <w:rsid w:val="007324D5"/>
    <w:rsid w:val="00732B42"/>
    <w:rsid w:val="00733281"/>
    <w:rsid w:val="00734DAE"/>
    <w:rsid w:val="00734F81"/>
    <w:rsid w:val="00736062"/>
    <w:rsid w:val="00736AC0"/>
    <w:rsid w:val="0073723B"/>
    <w:rsid w:val="0074047D"/>
    <w:rsid w:val="007416E4"/>
    <w:rsid w:val="00742BA9"/>
    <w:rsid w:val="00742DC5"/>
    <w:rsid w:val="00744889"/>
    <w:rsid w:val="00744A3C"/>
    <w:rsid w:val="007454D6"/>
    <w:rsid w:val="007464FF"/>
    <w:rsid w:val="00747E5D"/>
    <w:rsid w:val="00747F8B"/>
    <w:rsid w:val="007502AD"/>
    <w:rsid w:val="00751213"/>
    <w:rsid w:val="007520AF"/>
    <w:rsid w:val="00752350"/>
    <w:rsid w:val="0075306F"/>
    <w:rsid w:val="00753B20"/>
    <w:rsid w:val="007543FA"/>
    <w:rsid w:val="00756296"/>
    <w:rsid w:val="00756CDA"/>
    <w:rsid w:val="00756F62"/>
    <w:rsid w:val="0076096E"/>
    <w:rsid w:val="00760B8C"/>
    <w:rsid w:val="0076109B"/>
    <w:rsid w:val="00761325"/>
    <w:rsid w:val="00761C2A"/>
    <w:rsid w:val="00763BA9"/>
    <w:rsid w:val="007647A3"/>
    <w:rsid w:val="00764D0E"/>
    <w:rsid w:val="007651C9"/>
    <w:rsid w:val="007652B9"/>
    <w:rsid w:val="007655B1"/>
    <w:rsid w:val="0076572D"/>
    <w:rsid w:val="00766DB4"/>
    <w:rsid w:val="007675E0"/>
    <w:rsid w:val="007708C1"/>
    <w:rsid w:val="00770E60"/>
    <w:rsid w:val="00772CDC"/>
    <w:rsid w:val="00773343"/>
    <w:rsid w:val="00773876"/>
    <w:rsid w:val="00775096"/>
    <w:rsid w:val="00775CCE"/>
    <w:rsid w:val="00776C3A"/>
    <w:rsid w:val="007772BB"/>
    <w:rsid w:val="00780532"/>
    <w:rsid w:val="00780749"/>
    <w:rsid w:val="00780A68"/>
    <w:rsid w:val="00780D97"/>
    <w:rsid w:val="00781BBA"/>
    <w:rsid w:val="00781C23"/>
    <w:rsid w:val="007821C4"/>
    <w:rsid w:val="00783E19"/>
    <w:rsid w:val="007843F2"/>
    <w:rsid w:val="007844C1"/>
    <w:rsid w:val="0078478E"/>
    <w:rsid w:val="00786989"/>
    <w:rsid w:val="00787B01"/>
    <w:rsid w:val="007903E3"/>
    <w:rsid w:val="00791532"/>
    <w:rsid w:val="00791E2D"/>
    <w:rsid w:val="00793472"/>
    <w:rsid w:val="00794C04"/>
    <w:rsid w:val="00796F1C"/>
    <w:rsid w:val="0079703E"/>
    <w:rsid w:val="00797401"/>
    <w:rsid w:val="007A00B7"/>
    <w:rsid w:val="007A0898"/>
    <w:rsid w:val="007A1E8B"/>
    <w:rsid w:val="007A373F"/>
    <w:rsid w:val="007A46AE"/>
    <w:rsid w:val="007A580C"/>
    <w:rsid w:val="007A5942"/>
    <w:rsid w:val="007A7963"/>
    <w:rsid w:val="007B053B"/>
    <w:rsid w:val="007B0CDC"/>
    <w:rsid w:val="007B0E75"/>
    <w:rsid w:val="007B15A3"/>
    <w:rsid w:val="007B194E"/>
    <w:rsid w:val="007B3984"/>
    <w:rsid w:val="007B45EF"/>
    <w:rsid w:val="007B4EC6"/>
    <w:rsid w:val="007B5102"/>
    <w:rsid w:val="007C1F69"/>
    <w:rsid w:val="007C2B94"/>
    <w:rsid w:val="007C2CE4"/>
    <w:rsid w:val="007C3326"/>
    <w:rsid w:val="007C552B"/>
    <w:rsid w:val="007C5D50"/>
    <w:rsid w:val="007C6114"/>
    <w:rsid w:val="007C6951"/>
    <w:rsid w:val="007C7D70"/>
    <w:rsid w:val="007D0719"/>
    <w:rsid w:val="007D0E00"/>
    <w:rsid w:val="007D0E8E"/>
    <w:rsid w:val="007D1897"/>
    <w:rsid w:val="007D1B12"/>
    <w:rsid w:val="007D1C24"/>
    <w:rsid w:val="007D20A0"/>
    <w:rsid w:val="007D2425"/>
    <w:rsid w:val="007D292D"/>
    <w:rsid w:val="007D38DF"/>
    <w:rsid w:val="007D4699"/>
    <w:rsid w:val="007D71D0"/>
    <w:rsid w:val="007D7393"/>
    <w:rsid w:val="007D7752"/>
    <w:rsid w:val="007E00F3"/>
    <w:rsid w:val="007E01CF"/>
    <w:rsid w:val="007E04E4"/>
    <w:rsid w:val="007E05D5"/>
    <w:rsid w:val="007E1490"/>
    <w:rsid w:val="007E4476"/>
    <w:rsid w:val="007E4B2B"/>
    <w:rsid w:val="007E4E1F"/>
    <w:rsid w:val="007E52F2"/>
    <w:rsid w:val="007E66C8"/>
    <w:rsid w:val="007F20D0"/>
    <w:rsid w:val="007F3628"/>
    <w:rsid w:val="007F5042"/>
    <w:rsid w:val="007F5516"/>
    <w:rsid w:val="007F5734"/>
    <w:rsid w:val="007F7EA6"/>
    <w:rsid w:val="00802367"/>
    <w:rsid w:val="00803B7E"/>
    <w:rsid w:val="00803C14"/>
    <w:rsid w:val="00804F85"/>
    <w:rsid w:val="00805A45"/>
    <w:rsid w:val="00805B47"/>
    <w:rsid w:val="00806A33"/>
    <w:rsid w:val="00806AEE"/>
    <w:rsid w:val="00807014"/>
    <w:rsid w:val="008077EA"/>
    <w:rsid w:val="00807B9F"/>
    <w:rsid w:val="00807C7B"/>
    <w:rsid w:val="008108C8"/>
    <w:rsid w:val="00811577"/>
    <w:rsid w:val="008119AA"/>
    <w:rsid w:val="008119B9"/>
    <w:rsid w:val="0081211E"/>
    <w:rsid w:val="0081288F"/>
    <w:rsid w:val="008130A2"/>
    <w:rsid w:val="008130F1"/>
    <w:rsid w:val="00813946"/>
    <w:rsid w:val="00813A03"/>
    <w:rsid w:val="008142B6"/>
    <w:rsid w:val="0081530C"/>
    <w:rsid w:val="00815970"/>
    <w:rsid w:val="00815A64"/>
    <w:rsid w:val="00815C8B"/>
    <w:rsid w:val="00823788"/>
    <w:rsid w:val="008239A4"/>
    <w:rsid w:val="00825EC8"/>
    <w:rsid w:val="00826CA1"/>
    <w:rsid w:val="00827F61"/>
    <w:rsid w:val="008317E3"/>
    <w:rsid w:val="008318CC"/>
    <w:rsid w:val="00834CE9"/>
    <w:rsid w:val="008350FD"/>
    <w:rsid w:val="00835266"/>
    <w:rsid w:val="0083546A"/>
    <w:rsid w:val="008354B4"/>
    <w:rsid w:val="008361E7"/>
    <w:rsid w:val="008363F7"/>
    <w:rsid w:val="00837DFE"/>
    <w:rsid w:val="0084144B"/>
    <w:rsid w:val="00841464"/>
    <w:rsid w:val="00841474"/>
    <w:rsid w:val="00841BF5"/>
    <w:rsid w:val="008429F2"/>
    <w:rsid w:val="008430F2"/>
    <w:rsid w:val="00843817"/>
    <w:rsid w:val="0084384E"/>
    <w:rsid w:val="00843C6E"/>
    <w:rsid w:val="00843D43"/>
    <w:rsid w:val="00844C0A"/>
    <w:rsid w:val="008452CB"/>
    <w:rsid w:val="00845BA5"/>
    <w:rsid w:val="008462A4"/>
    <w:rsid w:val="00846808"/>
    <w:rsid w:val="0085023A"/>
    <w:rsid w:val="00850962"/>
    <w:rsid w:val="008520E6"/>
    <w:rsid w:val="00852284"/>
    <w:rsid w:val="00853685"/>
    <w:rsid w:val="008553D9"/>
    <w:rsid w:val="0085669C"/>
    <w:rsid w:val="00856E16"/>
    <w:rsid w:val="00857216"/>
    <w:rsid w:val="00857ACE"/>
    <w:rsid w:val="00857B65"/>
    <w:rsid w:val="00857D31"/>
    <w:rsid w:val="00860AE6"/>
    <w:rsid w:val="008619DD"/>
    <w:rsid w:val="0086315D"/>
    <w:rsid w:val="00863DCC"/>
    <w:rsid w:val="00864E27"/>
    <w:rsid w:val="00865814"/>
    <w:rsid w:val="008675E7"/>
    <w:rsid w:val="00870883"/>
    <w:rsid w:val="00870A0F"/>
    <w:rsid w:val="00870B61"/>
    <w:rsid w:val="00871B36"/>
    <w:rsid w:val="0087390E"/>
    <w:rsid w:val="00874DC6"/>
    <w:rsid w:val="00875045"/>
    <w:rsid w:val="00876618"/>
    <w:rsid w:val="008803B6"/>
    <w:rsid w:val="0088076C"/>
    <w:rsid w:val="00880EC1"/>
    <w:rsid w:val="00881B16"/>
    <w:rsid w:val="00881D84"/>
    <w:rsid w:val="00882F3C"/>
    <w:rsid w:val="00883EF0"/>
    <w:rsid w:val="0088404B"/>
    <w:rsid w:val="00887348"/>
    <w:rsid w:val="00887541"/>
    <w:rsid w:val="00887623"/>
    <w:rsid w:val="008906DC"/>
    <w:rsid w:val="00891183"/>
    <w:rsid w:val="0089120A"/>
    <w:rsid w:val="008919A8"/>
    <w:rsid w:val="008933F1"/>
    <w:rsid w:val="00893512"/>
    <w:rsid w:val="008935C3"/>
    <w:rsid w:val="00893E61"/>
    <w:rsid w:val="0089458A"/>
    <w:rsid w:val="00894A65"/>
    <w:rsid w:val="008958D2"/>
    <w:rsid w:val="00896578"/>
    <w:rsid w:val="008A0127"/>
    <w:rsid w:val="008A2386"/>
    <w:rsid w:val="008A2885"/>
    <w:rsid w:val="008A2D27"/>
    <w:rsid w:val="008A2E4F"/>
    <w:rsid w:val="008A2E61"/>
    <w:rsid w:val="008A4213"/>
    <w:rsid w:val="008A6040"/>
    <w:rsid w:val="008A679A"/>
    <w:rsid w:val="008A67A6"/>
    <w:rsid w:val="008B2CD4"/>
    <w:rsid w:val="008B3978"/>
    <w:rsid w:val="008B403A"/>
    <w:rsid w:val="008B4AD3"/>
    <w:rsid w:val="008B5ADF"/>
    <w:rsid w:val="008B6CAA"/>
    <w:rsid w:val="008B7562"/>
    <w:rsid w:val="008B7D1F"/>
    <w:rsid w:val="008C2015"/>
    <w:rsid w:val="008C334E"/>
    <w:rsid w:val="008C3434"/>
    <w:rsid w:val="008C36CB"/>
    <w:rsid w:val="008C479E"/>
    <w:rsid w:val="008C4A62"/>
    <w:rsid w:val="008C5647"/>
    <w:rsid w:val="008C5B89"/>
    <w:rsid w:val="008C67D8"/>
    <w:rsid w:val="008C6D17"/>
    <w:rsid w:val="008C75A0"/>
    <w:rsid w:val="008D1729"/>
    <w:rsid w:val="008D1AA1"/>
    <w:rsid w:val="008D24EF"/>
    <w:rsid w:val="008D28B0"/>
    <w:rsid w:val="008D3CBF"/>
    <w:rsid w:val="008D52A5"/>
    <w:rsid w:val="008D5A0C"/>
    <w:rsid w:val="008D7E5A"/>
    <w:rsid w:val="008E00C3"/>
    <w:rsid w:val="008E01DC"/>
    <w:rsid w:val="008E1814"/>
    <w:rsid w:val="008E1B96"/>
    <w:rsid w:val="008E29D2"/>
    <w:rsid w:val="008E2E8F"/>
    <w:rsid w:val="008E31F4"/>
    <w:rsid w:val="008E32EA"/>
    <w:rsid w:val="008E54B4"/>
    <w:rsid w:val="008E60B8"/>
    <w:rsid w:val="008E61B8"/>
    <w:rsid w:val="008E676A"/>
    <w:rsid w:val="008E676B"/>
    <w:rsid w:val="008F004F"/>
    <w:rsid w:val="008F0969"/>
    <w:rsid w:val="008F0F3A"/>
    <w:rsid w:val="008F2968"/>
    <w:rsid w:val="008F4D56"/>
    <w:rsid w:val="008F526A"/>
    <w:rsid w:val="008F541A"/>
    <w:rsid w:val="008F5BEE"/>
    <w:rsid w:val="008F6B1D"/>
    <w:rsid w:val="008F6B4E"/>
    <w:rsid w:val="008F6E58"/>
    <w:rsid w:val="008F6FB4"/>
    <w:rsid w:val="00900169"/>
    <w:rsid w:val="00902829"/>
    <w:rsid w:val="00903718"/>
    <w:rsid w:val="00904235"/>
    <w:rsid w:val="00904B67"/>
    <w:rsid w:val="009058FC"/>
    <w:rsid w:val="0090609E"/>
    <w:rsid w:val="00906738"/>
    <w:rsid w:val="00906913"/>
    <w:rsid w:val="009078F6"/>
    <w:rsid w:val="00907EE1"/>
    <w:rsid w:val="00910368"/>
    <w:rsid w:val="00910AA4"/>
    <w:rsid w:val="009112ED"/>
    <w:rsid w:val="00912275"/>
    <w:rsid w:val="00912687"/>
    <w:rsid w:val="00913329"/>
    <w:rsid w:val="00913352"/>
    <w:rsid w:val="00913468"/>
    <w:rsid w:val="009153FA"/>
    <w:rsid w:val="00921418"/>
    <w:rsid w:val="00922669"/>
    <w:rsid w:val="00922ACA"/>
    <w:rsid w:val="00922C62"/>
    <w:rsid w:val="00922F7A"/>
    <w:rsid w:val="009243AC"/>
    <w:rsid w:val="009245E6"/>
    <w:rsid w:val="00925AD8"/>
    <w:rsid w:val="0092730B"/>
    <w:rsid w:val="00927C4D"/>
    <w:rsid w:val="0093059E"/>
    <w:rsid w:val="009313D0"/>
    <w:rsid w:val="0093167C"/>
    <w:rsid w:val="00932A90"/>
    <w:rsid w:val="00934925"/>
    <w:rsid w:val="00934FCF"/>
    <w:rsid w:val="0093571B"/>
    <w:rsid w:val="00935F66"/>
    <w:rsid w:val="00936AB3"/>
    <w:rsid w:val="00937F31"/>
    <w:rsid w:val="009407C8"/>
    <w:rsid w:val="0094199C"/>
    <w:rsid w:val="00942F11"/>
    <w:rsid w:val="00943C75"/>
    <w:rsid w:val="00944164"/>
    <w:rsid w:val="00944F1E"/>
    <w:rsid w:val="0094557C"/>
    <w:rsid w:val="00946874"/>
    <w:rsid w:val="0095115F"/>
    <w:rsid w:val="009511F0"/>
    <w:rsid w:val="00952567"/>
    <w:rsid w:val="009535DA"/>
    <w:rsid w:val="00953734"/>
    <w:rsid w:val="009549C1"/>
    <w:rsid w:val="00954CE9"/>
    <w:rsid w:val="00954ED8"/>
    <w:rsid w:val="00956261"/>
    <w:rsid w:val="00956846"/>
    <w:rsid w:val="00957A14"/>
    <w:rsid w:val="00957F10"/>
    <w:rsid w:val="0096165D"/>
    <w:rsid w:val="00962180"/>
    <w:rsid w:val="0096393F"/>
    <w:rsid w:val="00964F4A"/>
    <w:rsid w:val="0096712F"/>
    <w:rsid w:val="00970543"/>
    <w:rsid w:val="00970ABD"/>
    <w:rsid w:val="00970E31"/>
    <w:rsid w:val="00972A2A"/>
    <w:rsid w:val="009735EC"/>
    <w:rsid w:val="00975615"/>
    <w:rsid w:val="00975D4B"/>
    <w:rsid w:val="0097605E"/>
    <w:rsid w:val="00977128"/>
    <w:rsid w:val="00977C0B"/>
    <w:rsid w:val="00983C85"/>
    <w:rsid w:val="00984A57"/>
    <w:rsid w:val="0098554E"/>
    <w:rsid w:val="0098559F"/>
    <w:rsid w:val="00985B3E"/>
    <w:rsid w:val="00986435"/>
    <w:rsid w:val="00987C2B"/>
    <w:rsid w:val="00990546"/>
    <w:rsid w:val="0099118B"/>
    <w:rsid w:val="00991DC9"/>
    <w:rsid w:val="00992EE3"/>
    <w:rsid w:val="00993E3B"/>
    <w:rsid w:val="00994E86"/>
    <w:rsid w:val="0099707E"/>
    <w:rsid w:val="00997CB0"/>
    <w:rsid w:val="009A4212"/>
    <w:rsid w:val="009A663F"/>
    <w:rsid w:val="009A6FCC"/>
    <w:rsid w:val="009A7726"/>
    <w:rsid w:val="009A7FA5"/>
    <w:rsid w:val="009B0A5A"/>
    <w:rsid w:val="009B0F7F"/>
    <w:rsid w:val="009B4F26"/>
    <w:rsid w:val="009B5AC6"/>
    <w:rsid w:val="009B5FDF"/>
    <w:rsid w:val="009B7E65"/>
    <w:rsid w:val="009C09C2"/>
    <w:rsid w:val="009C3CC9"/>
    <w:rsid w:val="009C4774"/>
    <w:rsid w:val="009C47E8"/>
    <w:rsid w:val="009C68FA"/>
    <w:rsid w:val="009C7138"/>
    <w:rsid w:val="009C717E"/>
    <w:rsid w:val="009D0812"/>
    <w:rsid w:val="009D08AC"/>
    <w:rsid w:val="009D12D8"/>
    <w:rsid w:val="009D14B2"/>
    <w:rsid w:val="009D1B67"/>
    <w:rsid w:val="009D27EA"/>
    <w:rsid w:val="009D2ADB"/>
    <w:rsid w:val="009D2FF6"/>
    <w:rsid w:val="009D3789"/>
    <w:rsid w:val="009D5FD7"/>
    <w:rsid w:val="009D6DF9"/>
    <w:rsid w:val="009D6FAC"/>
    <w:rsid w:val="009D7275"/>
    <w:rsid w:val="009E11A7"/>
    <w:rsid w:val="009E187D"/>
    <w:rsid w:val="009E3284"/>
    <w:rsid w:val="009E525C"/>
    <w:rsid w:val="009E56E7"/>
    <w:rsid w:val="009E63E8"/>
    <w:rsid w:val="009F05F1"/>
    <w:rsid w:val="009F1EAD"/>
    <w:rsid w:val="009F2F18"/>
    <w:rsid w:val="009F339E"/>
    <w:rsid w:val="009F6821"/>
    <w:rsid w:val="009F68AA"/>
    <w:rsid w:val="009F6E1D"/>
    <w:rsid w:val="009F79B9"/>
    <w:rsid w:val="009F7D61"/>
    <w:rsid w:val="00A008DE"/>
    <w:rsid w:val="00A01519"/>
    <w:rsid w:val="00A01843"/>
    <w:rsid w:val="00A0234D"/>
    <w:rsid w:val="00A02733"/>
    <w:rsid w:val="00A051DB"/>
    <w:rsid w:val="00A061F1"/>
    <w:rsid w:val="00A06322"/>
    <w:rsid w:val="00A07153"/>
    <w:rsid w:val="00A075BE"/>
    <w:rsid w:val="00A12C4F"/>
    <w:rsid w:val="00A13E26"/>
    <w:rsid w:val="00A14FAA"/>
    <w:rsid w:val="00A1572B"/>
    <w:rsid w:val="00A16605"/>
    <w:rsid w:val="00A16FDE"/>
    <w:rsid w:val="00A17E37"/>
    <w:rsid w:val="00A22687"/>
    <w:rsid w:val="00A2306A"/>
    <w:rsid w:val="00A23CC6"/>
    <w:rsid w:val="00A24594"/>
    <w:rsid w:val="00A24D34"/>
    <w:rsid w:val="00A25090"/>
    <w:rsid w:val="00A25913"/>
    <w:rsid w:val="00A2629E"/>
    <w:rsid w:val="00A262ED"/>
    <w:rsid w:val="00A27AEB"/>
    <w:rsid w:val="00A27C47"/>
    <w:rsid w:val="00A3034D"/>
    <w:rsid w:val="00A30C60"/>
    <w:rsid w:val="00A353D3"/>
    <w:rsid w:val="00A35848"/>
    <w:rsid w:val="00A35FB0"/>
    <w:rsid w:val="00A362D3"/>
    <w:rsid w:val="00A3684A"/>
    <w:rsid w:val="00A3725E"/>
    <w:rsid w:val="00A37EEF"/>
    <w:rsid w:val="00A41B97"/>
    <w:rsid w:val="00A4267B"/>
    <w:rsid w:val="00A42950"/>
    <w:rsid w:val="00A453A8"/>
    <w:rsid w:val="00A456F1"/>
    <w:rsid w:val="00A4642A"/>
    <w:rsid w:val="00A468C7"/>
    <w:rsid w:val="00A4745A"/>
    <w:rsid w:val="00A47F6E"/>
    <w:rsid w:val="00A506D8"/>
    <w:rsid w:val="00A50F9A"/>
    <w:rsid w:val="00A51B45"/>
    <w:rsid w:val="00A51BC7"/>
    <w:rsid w:val="00A51E21"/>
    <w:rsid w:val="00A52705"/>
    <w:rsid w:val="00A53819"/>
    <w:rsid w:val="00A5395D"/>
    <w:rsid w:val="00A53A00"/>
    <w:rsid w:val="00A53D0B"/>
    <w:rsid w:val="00A53D63"/>
    <w:rsid w:val="00A565D1"/>
    <w:rsid w:val="00A567D4"/>
    <w:rsid w:val="00A56FF2"/>
    <w:rsid w:val="00A61042"/>
    <w:rsid w:val="00A62881"/>
    <w:rsid w:val="00A639B7"/>
    <w:rsid w:val="00A65D86"/>
    <w:rsid w:val="00A67897"/>
    <w:rsid w:val="00A71464"/>
    <w:rsid w:val="00A732FB"/>
    <w:rsid w:val="00A74332"/>
    <w:rsid w:val="00A74626"/>
    <w:rsid w:val="00A7472F"/>
    <w:rsid w:val="00A74D67"/>
    <w:rsid w:val="00A81A10"/>
    <w:rsid w:val="00A81C5E"/>
    <w:rsid w:val="00A8219F"/>
    <w:rsid w:val="00A825AC"/>
    <w:rsid w:val="00A82C45"/>
    <w:rsid w:val="00A83695"/>
    <w:rsid w:val="00A83A51"/>
    <w:rsid w:val="00A84C26"/>
    <w:rsid w:val="00A859E6"/>
    <w:rsid w:val="00A867CE"/>
    <w:rsid w:val="00A90290"/>
    <w:rsid w:val="00A90637"/>
    <w:rsid w:val="00A90E12"/>
    <w:rsid w:val="00A91BD9"/>
    <w:rsid w:val="00A920E3"/>
    <w:rsid w:val="00A94623"/>
    <w:rsid w:val="00A949CE"/>
    <w:rsid w:val="00A9530C"/>
    <w:rsid w:val="00A95761"/>
    <w:rsid w:val="00A96331"/>
    <w:rsid w:val="00A96B29"/>
    <w:rsid w:val="00A96EBE"/>
    <w:rsid w:val="00A97DCA"/>
    <w:rsid w:val="00AA088E"/>
    <w:rsid w:val="00AA247D"/>
    <w:rsid w:val="00AA3F51"/>
    <w:rsid w:val="00AA4DE1"/>
    <w:rsid w:val="00AA578B"/>
    <w:rsid w:val="00AA69BB"/>
    <w:rsid w:val="00AA6B19"/>
    <w:rsid w:val="00AA6D42"/>
    <w:rsid w:val="00AA7136"/>
    <w:rsid w:val="00AA7286"/>
    <w:rsid w:val="00AA7C32"/>
    <w:rsid w:val="00AB1230"/>
    <w:rsid w:val="00AB2435"/>
    <w:rsid w:val="00AB2B44"/>
    <w:rsid w:val="00AB2DCC"/>
    <w:rsid w:val="00AB2E95"/>
    <w:rsid w:val="00AB4052"/>
    <w:rsid w:val="00AB7854"/>
    <w:rsid w:val="00AB78C0"/>
    <w:rsid w:val="00AC071D"/>
    <w:rsid w:val="00AC1BC6"/>
    <w:rsid w:val="00AC1BE4"/>
    <w:rsid w:val="00AC1C9C"/>
    <w:rsid w:val="00AC2030"/>
    <w:rsid w:val="00AC25A3"/>
    <w:rsid w:val="00AC3767"/>
    <w:rsid w:val="00AC4B12"/>
    <w:rsid w:val="00AC4D5C"/>
    <w:rsid w:val="00AC51E0"/>
    <w:rsid w:val="00AC75D1"/>
    <w:rsid w:val="00AD0745"/>
    <w:rsid w:val="00AD1B11"/>
    <w:rsid w:val="00AD1CCE"/>
    <w:rsid w:val="00AD1D80"/>
    <w:rsid w:val="00AD3B1A"/>
    <w:rsid w:val="00AD420A"/>
    <w:rsid w:val="00AD4D42"/>
    <w:rsid w:val="00AD5656"/>
    <w:rsid w:val="00AD593C"/>
    <w:rsid w:val="00AD629F"/>
    <w:rsid w:val="00AD705F"/>
    <w:rsid w:val="00AD73AC"/>
    <w:rsid w:val="00AD7893"/>
    <w:rsid w:val="00AE0137"/>
    <w:rsid w:val="00AE0F2A"/>
    <w:rsid w:val="00AE1464"/>
    <w:rsid w:val="00AE20F8"/>
    <w:rsid w:val="00AE2A84"/>
    <w:rsid w:val="00AE34F1"/>
    <w:rsid w:val="00AE36CC"/>
    <w:rsid w:val="00AE4B1D"/>
    <w:rsid w:val="00AE4DDD"/>
    <w:rsid w:val="00AE547C"/>
    <w:rsid w:val="00AE5573"/>
    <w:rsid w:val="00AE5A25"/>
    <w:rsid w:val="00AE6D89"/>
    <w:rsid w:val="00AE6DC0"/>
    <w:rsid w:val="00AE7577"/>
    <w:rsid w:val="00AE7867"/>
    <w:rsid w:val="00AF03C8"/>
    <w:rsid w:val="00AF0BE2"/>
    <w:rsid w:val="00AF0CD9"/>
    <w:rsid w:val="00AF1BF1"/>
    <w:rsid w:val="00AF2804"/>
    <w:rsid w:val="00AF4615"/>
    <w:rsid w:val="00AF4933"/>
    <w:rsid w:val="00AF5F54"/>
    <w:rsid w:val="00AF5FEB"/>
    <w:rsid w:val="00AF6DA6"/>
    <w:rsid w:val="00B02048"/>
    <w:rsid w:val="00B024EF"/>
    <w:rsid w:val="00B025F7"/>
    <w:rsid w:val="00B0297B"/>
    <w:rsid w:val="00B02B1E"/>
    <w:rsid w:val="00B03A23"/>
    <w:rsid w:val="00B03B89"/>
    <w:rsid w:val="00B042AB"/>
    <w:rsid w:val="00B04675"/>
    <w:rsid w:val="00B04D96"/>
    <w:rsid w:val="00B05AB8"/>
    <w:rsid w:val="00B069AB"/>
    <w:rsid w:val="00B104C4"/>
    <w:rsid w:val="00B10D3F"/>
    <w:rsid w:val="00B1155D"/>
    <w:rsid w:val="00B125D3"/>
    <w:rsid w:val="00B128EA"/>
    <w:rsid w:val="00B12A55"/>
    <w:rsid w:val="00B14E3B"/>
    <w:rsid w:val="00B154B0"/>
    <w:rsid w:val="00B15B0A"/>
    <w:rsid w:val="00B1673E"/>
    <w:rsid w:val="00B174E9"/>
    <w:rsid w:val="00B210A6"/>
    <w:rsid w:val="00B210B9"/>
    <w:rsid w:val="00B21C5F"/>
    <w:rsid w:val="00B21F0A"/>
    <w:rsid w:val="00B2290D"/>
    <w:rsid w:val="00B22AE1"/>
    <w:rsid w:val="00B22D62"/>
    <w:rsid w:val="00B24B22"/>
    <w:rsid w:val="00B26A31"/>
    <w:rsid w:val="00B3118E"/>
    <w:rsid w:val="00B31279"/>
    <w:rsid w:val="00B314D4"/>
    <w:rsid w:val="00B31E33"/>
    <w:rsid w:val="00B32E7D"/>
    <w:rsid w:val="00B33E91"/>
    <w:rsid w:val="00B343DD"/>
    <w:rsid w:val="00B357E4"/>
    <w:rsid w:val="00B3584E"/>
    <w:rsid w:val="00B3593B"/>
    <w:rsid w:val="00B368EA"/>
    <w:rsid w:val="00B36B5F"/>
    <w:rsid w:val="00B37D72"/>
    <w:rsid w:val="00B37FAE"/>
    <w:rsid w:val="00B40585"/>
    <w:rsid w:val="00B40BEA"/>
    <w:rsid w:val="00B441A9"/>
    <w:rsid w:val="00B45BC9"/>
    <w:rsid w:val="00B45C88"/>
    <w:rsid w:val="00B463C1"/>
    <w:rsid w:val="00B46F8B"/>
    <w:rsid w:val="00B47B6D"/>
    <w:rsid w:val="00B47E58"/>
    <w:rsid w:val="00B5005C"/>
    <w:rsid w:val="00B5142E"/>
    <w:rsid w:val="00B5173D"/>
    <w:rsid w:val="00B52439"/>
    <w:rsid w:val="00B5314C"/>
    <w:rsid w:val="00B53F8C"/>
    <w:rsid w:val="00B55714"/>
    <w:rsid w:val="00B56C4F"/>
    <w:rsid w:val="00B571C6"/>
    <w:rsid w:val="00B60C3F"/>
    <w:rsid w:val="00B614C3"/>
    <w:rsid w:val="00B61557"/>
    <w:rsid w:val="00B628AD"/>
    <w:rsid w:val="00B650E5"/>
    <w:rsid w:val="00B6510C"/>
    <w:rsid w:val="00B65E72"/>
    <w:rsid w:val="00B65FA0"/>
    <w:rsid w:val="00B66F49"/>
    <w:rsid w:val="00B704F6"/>
    <w:rsid w:val="00B70A6A"/>
    <w:rsid w:val="00B7284F"/>
    <w:rsid w:val="00B72C3C"/>
    <w:rsid w:val="00B73092"/>
    <w:rsid w:val="00B733AE"/>
    <w:rsid w:val="00B736DC"/>
    <w:rsid w:val="00B73E06"/>
    <w:rsid w:val="00B744AA"/>
    <w:rsid w:val="00B74B4E"/>
    <w:rsid w:val="00B74D7F"/>
    <w:rsid w:val="00B751A3"/>
    <w:rsid w:val="00B75B6A"/>
    <w:rsid w:val="00B75EDF"/>
    <w:rsid w:val="00B771DE"/>
    <w:rsid w:val="00B77CE1"/>
    <w:rsid w:val="00B80C21"/>
    <w:rsid w:val="00B80C60"/>
    <w:rsid w:val="00B82B2B"/>
    <w:rsid w:val="00B83B46"/>
    <w:rsid w:val="00B83DE6"/>
    <w:rsid w:val="00B83EA2"/>
    <w:rsid w:val="00B84909"/>
    <w:rsid w:val="00B8597C"/>
    <w:rsid w:val="00B87428"/>
    <w:rsid w:val="00B9035D"/>
    <w:rsid w:val="00B917F3"/>
    <w:rsid w:val="00B91EA2"/>
    <w:rsid w:val="00B91EB9"/>
    <w:rsid w:val="00B957D3"/>
    <w:rsid w:val="00B95965"/>
    <w:rsid w:val="00B9604E"/>
    <w:rsid w:val="00B96084"/>
    <w:rsid w:val="00B9703B"/>
    <w:rsid w:val="00B971D8"/>
    <w:rsid w:val="00BA2CA8"/>
    <w:rsid w:val="00BA3181"/>
    <w:rsid w:val="00BA368D"/>
    <w:rsid w:val="00BA4268"/>
    <w:rsid w:val="00BA4471"/>
    <w:rsid w:val="00BA4EB8"/>
    <w:rsid w:val="00BA5C6D"/>
    <w:rsid w:val="00BA6502"/>
    <w:rsid w:val="00BA68B8"/>
    <w:rsid w:val="00BA6CAE"/>
    <w:rsid w:val="00BA786F"/>
    <w:rsid w:val="00BA791E"/>
    <w:rsid w:val="00BB0509"/>
    <w:rsid w:val="00BB0E53"/>
    <w:rsid w:val="00BB13D2"/>
    <w:rsid w:val="00BB13F2"/>
    <w:rsid w:val="00BB44CE"/>
    <w:rsid w:val="00BB45A7"/>
    <w:rsid w:val="00BB48FF"/>
    <w:rsid w:val="00BB639D"/>
    <w:rsid w:val="00BB6EFC"/>
    <w:rsid w:val="00BC0763"/>
    <w:rsid w:val="00BC0787"/>
    <w:rsid w:val="00BC1D27"/>
    <w:rsid w:val="00BC4026"/>
    <w:rsid w:val="00BC4DA1"/>
    <w:rsid w:val="00BC5F86"/>
    <w:rsid w:val="00BC707A"/>
    <w:rsid w:val="00BC73EE"/>
    <w:rsid w:val="00BC76D9"/>
    <w:rsid w:val="00BD1217"/>
    <w:rsid w:val="00BD1E3D"/>
    <w:rsid w:val="00BD21F5"/>
    <w:rsid w:val="00BD2807"/>
    <w:rsid w:val="00BD3BE0"/>
    <w:rsid w:val="00BD4A99"/>
    <w:rsid w:val="00BD5FD5"/>
    <w:rsid w:val="00BD657E"/>
    <w:rsid w:val="00BE00A3"/>
    <w:rsid w:val="00BE014D"/>
    <w:rsid w:val="00BE0181"/>
    <w:rsid w:val="00BE1B61"/>
    <w:rsid w:val="00BE351D"/>
    <w:rsid w:val="00BE3FBA"/>
    <w:rsid w:val="00BE42CF"/>
    <w:rsid w:val="00BE65A2"/>
    <w:rsid w:val="00BE702B"/>
    <w:rsid w:val="00BF0F42"/>
    <w:rsid w:val="00BF106A"/>
    <w:rsid w:val="00BF2107"/>
    <w:rsid w:val="00BF24BA"/>
    <w:rsid w:val="00BF3289"/>
    <w:rsid w:val="00BF4564"/>
    <w:rsid w:val="00BF4EA4"/>
    <w:rsid w:val="00BF5A96"/>
    <w:rsid w:val="00BF6123"/>
    <w:rsid w:val="00BF653C"/>
    <w:rsid w:val="00BF77D3"/>
    <w:rsid w:val="00C00207"/>
    <w:rsid w:val="00C002A8"/>
    <w:rsid w:val="00C00CF6"/>
    <w:rsid w:val="00C012DC"/>
    <w:rsid w:val="00C01D34"/>
    <w:rsid w:val="00C03CE9"/>
    <w:rsid w:val="00C03D40"/>
    <w:rsid w:val="00C042D8"/>
    <w:rsid w:val="00C04414"/>
    <w:rsid w:val="00C04A4D"/>
    <w:rsid w:val="00C057CA"/>
    <w:rsid w:val="00C06067"/>
    <w:rsid w:val="00C073A1"/>
    <w:rsid w:val="00C07624"/>
    <w:rsid w:val="00C10700"/>
    <w:rsid w:val="00C10E64"/>
    <w:rsid w:val="00C11ACB"/>
    <w:rsid w:val="00C12A17"/>
    <w:rsid w:val="00C13998"/>
    <w:rsid w:val="00C139C6"/>
    <w:rsid w:val="00C13D13"/>
    <w:rsid w:val="00C1415F"/>
    <w:rsid w:val="00C141C6"/>
    <w:rsid w:val="00C14CF4"/>
    <w:rsid w:val="00C17ACB"/>
    <w:rsid w:val="00C17D05"/>
    <w:rsid w:val="00C21609"/>
    <w:rsid w:val="00C228C8"/>
    <w:rsid w:val="00C22F03"/>
    <w:rsid w:val="00C22FD5"/>
    <w:rsid w:val="00C23BEC"/>
    <w:rsid w:val="00C23DA3"/>
    <w:rsid w:val="00C24362"/>
    <w:rsid w:val="00C246DB"/>
    <w:rsid w:val="00C256B4"/>
    <w:rsid w:val="00C26239"/>
    <w:rsid w:val="00C26679"/>
    <w:rsid w:val="00C26D99"/>
    <w:rsid w:val="00C27049"/>
    <w:rsid w:val="00C30851"/>
    <w:rsid w:val="00C31262"/>
    <w:rsid w:val="00C32333"/>
    <w:rsid w:val="00C334C7"/>
    <w:rsid w:val="00C33709"/>
    <w:rsid w:val="00C34538"/>
    <w:rsid w:val="00C34C32"/>
    <w:rsid w:val="00C36322"/>
    <w:rsid w:val="00C3640A"/>
    <w:rsid w:val="00C3652B"/>
    <w:rsid w:val="00C36B51"/>
    <w:rsid w:val="00C416C2"/>
    <w:rsid w:val="00C42579"/>
    <w:rsid w:val="00C42E81"/>
    <w:rsid w:val="00C433B1"/>
    <w:rsid w:val="00C43C19"/>
    <w:rsid w:val="00C45265"/>
    <w:rsid w:val="00C45E0E"/>
    <w:rsid w:val="00C47441"/>
    <w:rsid w:val="00C478AF"/>
    <w:rsid w:val="00C479C3"/>
    <w:rsid w:val="00C47A59"/>
    <w:rsid w:val="00C50404"/>
    <w:rsid w:val="00C5057A"/>
    <w:rsid w:val="00C51E3B"/>
    <w:rsid w:val="00C538B2"/>
    <w:rsid w:val="00C544B8"/>
    <w:rsid w:val="00C55587"/>
    <w:rsid w:val="00C5691C"/>
    <w:rsid w:val="00C57273"/>
    <w:rsid w:val="00C603F8"/>
    <w:rsid w:val="00C6249B"/>
    <w:rsid w:val="00C62533"/>
    <w:rsid w:val="00C63F83"/>
    <w:rsid w:val="00C64D4B"/>
    <w:rsid w:val="00C65CA5"/>
    <w:rsid w:val="00C6725F"/>
    <w:rsid w:val="00C67C7C"/>
    <w:rsid w:val="00C7074A"/>
    <w:rsid w:val="00C70E43"/>
    <w:rsid w:val="00C7137B"/>
    <w:rsid w:val="00C72440"/>
    <w:rsid w:val="00C747A4"/>
    <w:rsid w:val="00C74A64"/>
    <w:rsid w:val="00C74E76"/>
    <w:rsid w:val="00C74F4D"/>
    <w:rsid w:val="00C75ABE"/>
    <w:rsid w:val="00C76DB8"/>
    <w:rsid w:val="00C77D2C"/>
    <w:rsid w:val="00C80B86"/>
    <w:rsid w:val="00C82F8B"/>
    <w:rsid w:val="00C84084"/>
    <w:rsid w:val="00C856F5"/>
    <w:rsid w:val="00C857B6"/>
    <w:rsid w:val="00C85828"/>
    <w:rsid w:val="00C858DD"/>
    <w:rsid w:val="00C85C75"/>
    <w:rsid w:val="00C85FF6"/>
    <w:rsid w:val="00C864A0"/>
    <w:rsid w:val="00C8677F"/>
    <w:rsid w:val="00C86E23"/>
    <w:rsid w:val="00C8703A"/>
    <w:rsid w:val="00C87D3B"/>
    <w:rsid w:val="00C91B32"/>
    <w:rsid w:val="00C930AD"/>
    <w:rsid w:val="00C93780"/>
    <w:rsid w:val="00C937A9"/>
    <w:rsid w:val="00C93F30"/>
    <w:rsid w:val="00C951D9"/>
    <w:rsid w:val="00C9536B"/>
    <w:rsid w:val="00C97D74"/>
    <w:rsid w:val="00CA06A4"/>
    <w:rsid w:val="00CA244E"/>
    <w:rsid w:val="00CA2631"/>
    <w:rsid w:val="00CA2B60"/>
    <w:rsid w:val="00CA3BAA"/>
    <w:rsid w:val="00CA4362"/>
    <w:rsid w:val="00CA65CF"/>
    <w:rsid w:val="00CA67A4"/>
    <w:rsid w:val="00CA68AD"/>
    <w:rsid w:val="00CB0C24"/>
    <w:rsid w:val="00CB204A"/>
    <w:rsid w:val="00CB2FF3"/>
    <w:rsid w:val="00CB3C92"/>
    <w:rsid w:val="00CB4262"/>
    <w:rsid w:val="00CB433A"/>
    <w:rsid w:val="00CB47F1"/>
    <w:rsid w:val="00CB585A"/>
    <w:rsid w:val="00CB6240"/>
    <w:rsid w:val="00CB7B8D"/>
    <w:rsid w:val="00CB7FF9"/>
    <w:rsid w:val="00CC0751"/>
    <w:rsid w:val="00CC24EA"/>
    <w:rsid w:val="00CC2DA4"/>
    <w:rsid w:val="00CC45A9"/>
    <w:rsid w:val="00CC4842"/>
    <w:rsid w:val="00CC48CB"/>
    <w:rsid w:val="00CC5097"/>
    <w:rsid w:val="00CC7ABC"/>
    <w:rsid w:val="00CD0DE5"/>
    <w:rsid w:val="00CD242D"/>
    <w:rsid w:val="00CD2BC2"/>
    <w:rsid w:val="00CD417C"/>
    <w:rsid w:val="00CD4580"/>
    <w:rsid w:val="00CD49A9"/>
    <w:rsid w:val="00CD4B84"/>
    <w:rsid w:val="00CD6512"/>
    <w:rsid w:val="00CD6BA7"/>
    <w:rsid w:val="00CD7282"/>
    <w:rsid w:val="00CD7EA1"/>
    <w:rsid w:val="00CE015B"/>
    <w:rsid w:val="00CE0253"/>
    <w:rsid w:val="00CE02A3"/>
    <w:rsid w:val="00CE0E0D"/>
    <w:rsid w:val="00CE2906"/>
    <w:rsid w:val="00CE2954"/>
    <w:rsid w:val="00CE2A88"/>
    <w:rsid w:val="00CE506B"/>
    <w:rsid w:val="00CE5D37"/>
    <w:rsid w:val="00CE681D"/>
    <w:rsid w:val="00CE759D"/>
    <w:rsid w:val="00CE7D7E"/>
    <w:rsid w:val="00CE7DF8"/>
    <w:rsid w:val="00CE7E51"/>
    <w:rsid w:val="00CF09F6"/>
    <w:rsid w:val="00CF0A7B"/>
    <w:rsid w:val="00CF2B19"/>
    <w:rsid w:val="00CF3CDE"/>
    <w:rsid w:val="00CF459C"/>
    <w:rsid w:val="00CF4DAC"/>
    <w:rsid w:val="00CF58EF"/>
    <w:rsid w:val="00CF704D"/>
    <w:rsid w:val="00D028D0"/>
    <w:rsid w:val="00D02AE9"/>
    <w:rsid w:val="00D034C3"/>
    <w:rsid w:val="00D03A06"/>
    <w:rsid w:val="00D04CCE"/>
    <w:rsid w:val="00D0582C"/>
    <w:rsid w:val="00D058BF"/>
    <w:rsid w:val="00D071A6"/>
    <w:rsid w:val="00D07296"/>
    <w:rsid w:val="00D07A80"/>
    <w:rsid w:val="00D1122E"/>
    <w:rsid w:val="00D11A8F"/>
    <w:rsid w:val="00D11AFB"/>
    <w:rsid w:val="00D13207"/>
    <w:rsid w:val="00D1408E"/>
    <w:rsid w:val="00D1459C"/>
    <w:rsid w:val="00D15433"/>
    <w:rsid w:val="00D15E18"/>
    <w:rsid w:val="00D173D3"/>
    <w:rsid w:val="00D17C3C"/>
    <w:rsid w:val="00D17EE7"/>
    <w:rsid w:val="00D2234D"/>
    <w:rsid w:val="00D22F02"/>
    <w:rsid w:val="00D23763"/>
    <w:rsid w:val="00D23823"/>
    <w:rsid w:val="00D23AF3"/>
    <w:rsid w:val="00D259CF"/>
    <w:rsid w:val="00D261B4"/>
    <w:rsid w:val="00D265A8"/>
    <w:rsid w:val="00D2726F"/>
    <w:rsid w:val="00D30CF1"/>
    <w:rsid w:val="00D30E95"/>
    <w:rsid w:val="00D3167B"/>
    <w:rsid w:val="00D32F2C"/>
    <w:rsid w:val="00D3386A"/>
    <w:rsid w:val="00D349F1"/>
    <w:rsid w:val="00D351D6"/>
    <w:rsid w:val="00D35736"/>
    <w:rsid w:val="00D4085F"/>
    <w:rsid w:val="00D4121D"/>
    <w:rsid w:val="00D41224"/>
    <w:rsid w:val="00D43FF3"/>
    <w:rsid w:val="00D4401E"/>
    <w:rsid w:val="00D447AE"/>
    <w:rsid w:val="00D45D1E"/>
    <w:rsid w:val="00D47F7E"/>
    <w:rsid w:val="00D5024A"/>
    <w:rsid w:val="00D5085A"/>
    <w:rsid w:val="00D50E53"/>
    <w:rsid w:val="00D51963"/>
    <w:rsid w:val="00D55F9D"/>
    <w:rsid w:val="00D57C7C"/>
    <w:rsid w:val="00D634C5"/>
    <w:rsid w:val="00D63511"/>
    <w:rsid w:val="00D63995"/>
    <w:rsid w:val="00D645BB"/>
    <w:rsid w:val="00D65390"/>
    <w:rsid w:val="00D6541E"/>
    <w:rsid w:val="00D661EE"/>
    <w:rsid w:val="00D671F7"/>
    <w:rsid w:val="00D709EB"/>
    <w:rsid w:val="00D70A5F"/>
    <w:rsid w:val="00D70F69"/>
    <w:rsid w:val="00D7136A"/>
    <w:rsid w:val="00D726B2"/>
    <w:rsid w:val="00D74D39"/>
    <w:rsid w:val="00D7547F"/>
    <w:rsid w:val="00D76084"/>
    <w:rsid w:val="00D77329"/>
    <w:rsid w:val="00D80067"/>
    <w:rsid w:val="00D8021F"/>
    <w:rsid w:val="00D80729"/>
    <w:rsid w:val="00D81D30"/>
    <w:rsid w:val="00D82155"/>
    <w:rsid w:val="00D82865"/>
    <w:rsid w:val="00D83571"/>
    <w:rsid w:val="00D84447"/>
    <w:rsid w:val="00D8481C"/>
    <w:rsid w:val="00D84AF6"/>
    <w:rsid w:val="00D853E2"/>
    <w:rsid w:val="00D8575E"/>
    <w:rsid w:val="00D85956"/>
    <w:rsid w:val="00D85F55"/>
    <w:rsid w:val="00D86276"/>
    <w:rsid w:val="00D87980"/>
    <w:rsid w:val="00D901D7"/>
    <w:rsid w:val="00D90541"/>
    <w:rsid w:val="00D915AA"/>
    <w:rsid w:val="00D9385A"/>
    <w:rsid w:val="00D94AFC"/>
    <w:rsid w:val="00D94BB7"/>
    <w:rsid w:val="00D96C1D"/>
    <w:rsid w:val="00D97958"/>
    <w:rsid w:val="00DA0508"/>
    <w:rsid w:val="00DA0B1B"/>
    <w:rsid w:val="00DA212C"/>
    <w:rsid w:val="00DA3780"/>
    <w:rsid w:val="00DA4436"/>
    <w:rsid w:val="00DA4CDB"/>
    <w:rsid w:val="00DA5C60"/>
    <w:rsid w:val="00DA5C71"/>
    <w:rsid w:val="00DA5FB9"/>
    <w:rsid w:val="00DA7690"/>
    <w:rsid w:val="00DA7D9B"/>
    <w:rsid w:val="00DB0A15"/>
    <w:rsid w:val="00DB1591"/>
    <w:rsid w:val="00DB1937"/>
    <w:rsid w:val="00DB39E5"/>
    <w:rsid w:val="00DB643E"/>
    <w:rsid w:val="00DB6466"/>
    <w:rsid w:val="00DB720B"/>
    <w:rsid w:val="00DC11E7"/>
    <w:rsid w:val="00DC3E94"/>
    <w:rsid w:val="00DC639F"/>
    <w:rsid w:val="00DC65AE"/>
    <w:rsid w:val="00DC7971"/>
    <w:rsid w:val="00DC7EAF"/>
    <w:rsid w:val="00DD1F29"/>
    <w:rsid w:val="00DD267F"/>
    <w:rsid w:val="00DD6E4A"/>
    <w:rsid w:val="00DD716B"/>
    <w:rsid w:val="00DE063A"/>
    <w:rsid w:val="00DE270A"/>
    <w:rsid w:val="00DE28AB"/>
    <w:rsid w:val="00DE45CF"/>
    <w:rsid w:val="00DE4BDD"/>
    <w:rsid w:val="00DE55BF"/>
    <w:rsid w:val="00DE5D89"/>
    <w:rsid w:val="00DE72DC"/>
    <w:rsid w:val="00DE771D"/>
    <w:rsid w:val="00DE7DD2"/>
    <w:rsid w:val="00DF0B0A"/>
    <w:rsid w:val="00DF0D33"/>
    <w:rsid w:val="00DF11F0"/>
    <w:rsid w:val="00DF24CC"/>
    <w:rsid w:val="00DF4E07"/>
    <w:rsid w:val="00DF50A1"/>
    <w:rsid w:val="00DF6C6D"/>
    <w:rsid w:val="00DF6D20"/>
    <w:rsid w:val="00E001D0"/>
    <w:rsid w:val="00E00471"/>
    <w:rsid w:val="00E00E70"/>
    <w:rsid w:val="00E01D89"/>
    <w:rsid w:val="00E0236B"/>
    <w:rsid w:val="00E03F5A"/>
    <w:rsid w:val="00E04084"/>
    <w:rsid w:val="00E044E3"/>
    <w:rsid w:val="00E05864"/>
    <w:rsid w:val="00E059FA"/>
    <w:rsid w:val="00E0769D"/>
    <w:rsid w:val="00E07E81"/>
    <w:rsid w:val="00E129A2"/>
    <w:rsid w:val="00E13721"/>
    <w:rsid w:val="00E14AE8"/>
    <w:rsid w:val="00E158FD"/>
    <w:rsid w:val="00E16ACF"/>
    <w:rsid w:val="00E16FD6"/>
    <w:rsid w:val="00E170C0"/>
    <w:rsid w:val="00E17A30"/>
    <w:rsid w:val="00E20643"/>
    <w:rsid w:val="00E2080D"/>
    <w:rsid w:val="00E20D27"/>
    <w:rsid w:val="00E21BDB"/>
    <w:rsid w:val="00E232B8"/>
    <w:rsid w:val="00E24DB4"/>
    <w:rsid w:val="00E25ACA"/>
    <w:rsid w:val="00E30BD7"/>
    <w:rsid w:val="00E30E52"/>
    <w:rsid w:val="00E30FD4"/>
    <w:rsid w:val="00E335EF"/>
    <w:rsid w:val="00E33653"/>
    <w:rsid w:val="00E36230"/>
    <w:rsid w:val="00E367B6"/>
    <w:rsid w:val="00E3686E"/>
    <w:rsid w:val="00E411C9"/>
    <w:rsid w:val="00E413C6"/>
    <w:rsid w:val="00E41876"/>
    <w:rsid w:val="00E418F1"/>
    <w:rsid w:val="00E42BCF"/>
    <w:rsid w:val="00E42CB6"/>
    <w:rsid w:val="00E433A7"/>
    <w:rsid w:val="00E4567C"/>
    <w:rsid w:val="00E45E37"/>
    <w:rsid w:val="00E4698C"/>
    <w:rsid w:val="00E47275"/>
    <w:rsid w:val="00E54F25"/>
    <w:rsid w:val="00E550D6"/>
    <w:rsid w:val="00E55A4F"/>
    <w:rsid w:val="00E56711"/>
    <w:rsid w:val="00E57043"/>
    <w:rsid w:val="00E602D2"/>
    <w:rsid w:val="00E60C42"/>
    <w:rsid w:val="00E60ECF"/>
    <w:rsid w:val="00E6114A"/>
    <w:rsid w:val="00E62229"/>
    <w:rsid w:val="00E62408"/>
    <w:rsid w:val="00E629B6"/>
    <w:rsid w:val="00E643E4"/>
    <w:rsid w:val="00E6485A"/>
    <w:rsid w:val="00E65767"/>
    <w:rsid w:val="00E66C47"/>
    <w:rsid w:val="00E66EF3"/>
    <w:rsid w:val="00E676DE"/>
    <w:rsid w:val="00E706A1"/>
    <w:rsid w:val="00E708DB"/>
    <w:rsid w:val="00E70D12"/>
    <w:rsid w:val="00E713AF"/>
    <w:rsid w:val="00E7156E"/>
    <w:rsid w:val="00E71AC3"/>
    <w:rsid w:val="00E72FE8"/>
    <w:rsid w:val="00E73003"/>
    <w:rsid w:val="00E7422E"/>
    <w:rsid w:val="00E74E95"/>
    <w:rsid w:val="00E77529"/>
    <w:rsid w:val="00E80E7D"/>
    <w:rsid w:val="00E81986"/>
    <w:rsid w:val="00E82762"/>
    <w:rsid w:val="00E83C30"/>
    <w:rsid w:val="00E83FB4"/>
    <w:rsid w:val="00E8456D"/>
    <w:rsid w:val="00E878C1"/>
    <w:rsid w:val="00E87F31"/>
    <w:rsid w:val="00E90B41"/>
    <w:rsid w:val="00E91202"/>
    <w:rsid w:val="00E9166C"/>
    <w:rsid w:val="00E919B1"/>
    <w:rsid w:val="00E9293F"/>
    <w:rsid w:val="00E92D27"/>
    <w:rsid w:val="00E93995"/>
    <w:rsid w:val="00E96D5F"/>
    <w:rsid w:val="00E97281"/>
    <w:rsid w:val="00EA20A1"/>
    <w:rsid w:val="00EA2B51"/>
    <w:rsid w:val="00EA316A"/>
    <w:rsid w:val="00EA3922"/>
    <w:rsid w:val="00EA4A02"/>
    <w:rsid w:val="00EA504D"/>
    <w:rsid w:val="00EA675F"/>
    <w:rsid w:val="00EA7CFB"/>
    <w:rsid w:val="00EB05F0"/>
    <w:rsid w:val="00EB0FBF"/>
    <w:rsid w:val="00EB1E40"/>
    <w:rsid w:val="00EB2309"/>
    <w:rsid w:val="00EB2536"/>
    <w:rsid w:val="00EB373E"/>
    <w:rsid w:val="00EB3ABA"/>
    <w:rsid w:val="00EB5A64"/>
    <w:rsid w:val="00EC07EA"/>
    <w:rsid w:val="00EC100E"/>
    <w:rsid w:val="00EC2339"/>
    <w:rsid w:val="00EC3EEE"/>
    <w:rsid w:val="00EC439D"/>
    <w:rsid w:val="00EC6625"/>
    <w:rsid w:val="00EC7F3F"/>
    <w:rsid w:val="00ED06C9"/>
    <w:rsid w:val="00ED33F2"/>
    <w:rsid w:val="00ED3AD0"/>
    <w:rsid w:val="00ED3B58"/>
    <w:rsid w:val="00ED46E2"/>
    <w:rsid w:val="00ED519F"/>
    <w:rsid w:val="00ED51C9"/>
    <w:rsid w:val="00ED6444"/>
    <w:rsid w:val="00ED6EB5"/>
    <w:rsid w:val="00EE009E"/>
    <w:rsid w:val="00EE0BCF"/>
    <w:rsid w:val="00EE1E34"/>
    <w:rsid w:val="00EE229D"/>
    <w:rsid w:val="00EE50E8"/>
    <w:rsid w:val="00EE5103"/>
    <w:rsid w:val="00EE5B21"/>
    <w:rsid w:val="00EE61C2"/>
    <w:rsid w:val="00EE64BA"/>
    <w:rsid w:val="00EE6807"/>
    <w:rsid w:val="00EE6962"/>
    <w:rsid w:val="00EE7402"/>
    <w:rsid w:val="00EE7BC4"/>
    <w:rsid w:val="00EE7F46"/>
    <w:rsid w:val="00EF1320"/>
    <w:rsid w:val="00EF1450"/>
    <w:rsid w:val="00EF26CA"/>
    <w:rsid w:val="00EF5A8E"/>
    <w:rsid w:val="00EF5AAA"/>
    <w:rsid w:val="00F0118E"/>
    <w:rsid w:val="00F03673"/>
    <w:rsid w:val="00F037AD"/>
    <w:rsid w:val="00F05094"/>
    <w:rsid w:val="00F05AC1"/>
    <w:rsid w:val="00F05E23"/>
    <w:rsid w:val="00F05F91"/>
    <w:rsid w:val="00F06439"/>
    <w:rsid w:val="00F07491"/>
    <w:rsid w:val="00F07C84"/>
    <w:rsid w:val="00F12951"/>
    <w:rsid w:val="00F12AC5"/>
    <w:rsid w:val="00F13747"/>
    <w:rsid w:val="00F1379F"/>
    <w:rsid w:val="00F13EE7"/>
    <w:rsid w:val="00F14F09"/>
    <w:rsid w:val="00F152FD"/>
    <w:rsid w:val="00F15D66"/>
    <w:rsid w:val="00F16DE5"/>
    <w:rsid w:val="00F17AC2"/>
    <w:rsid w:val="00F17B34"/>
    <w:rsid w:val="00F20060"/>
    <w:rsid w:val="00F21024"/>
    <w:rsid w:val="00F215FB"/>
    <w:rsid w:val="00F21F62"/>
    <w:rsid w:val="00F2225D"/>
    <w:rsid w:val="00F22FD9"/>
    <w:rsid w:val="00F23D38"/>
    <w:rsid w:val="00F23E57"/>
    <w:rsid w:val="00F2411C"/>
    <w:rsid w:val="00F250C1"/>
    <w:rsid w:val="00F2574E"/>
    <w:rsid w:val="00F263BD"/>
    <w:rsid w:val="00F26E3A"/>
    <w:rsid w:val="00F27E4D"/>
    <w:rsid w:val="00F30094"/>
    <w:rsid w:val="00F32BA5"/>
    <w:rsid w:val="00F34835"/>
    <w:rsid w:val="00F35A74"/>
    <w:rsid w:val="00F36036"/>
    <w:rsid w:val="00F403C9"/>
    <w:rsid w:val="00F418A2"/>
    <w:rsid w:val="00F43F88"/>
    <w:rsid w:val="00F4413F"/>
    <w:rsid w:val="00F45982"/>
    <w:rsid w:val="00F4698E"/>
    <w:rsid w:val="00F46EFB"/>
    <w:rsid w:val="00F47300"/>
    <w:rsid w:val="00F50019"/>
    <w:rsid w:val="00F52772"/>
    <w:rsid w:val="00F52F47"/>
    <w:rsid w:val="00F54043"/>
    <w:rsid w:val="00F541B6"/>
    <w:rsid w:val="00F542FF"/>
    <w:rsid w:val="00F544A7"/>
    <w:rsid w:val="00F55444"/>
    <w:rsid w:val="00F55910"/>
    <w:rsid w:val="00F55D28"/>
    <w:rsid w:val="00F56909"/>
    <w:rsid w:val="00F56FA1"/>
    <w:rsid w:val="00F57A5F"/>
    <w:rsid w:val="00F57BDF"/>
    <w:rsid w:val="00F60F41"/>
    <w:rsid w:val="00F610EC"/>
    <w:rsid w:val="00F613C6"/>
    <w:rsid w:val="00F6337E"/>
    <w:rsid w:val="00F64BDD"/>
    <w:rsid w:val="00F6599E"/>
    <w:rsid w:val="00F66B58"/>
    <w:rsid w:val="00F66B66"/>
    <w:rsid w:val="00F67770"/>
    <w:rsid w:val="00F67888"/>
    <w:rsid w:val="00F67D4C"/>
    <w:rsid w:val="00F67D84"/>
    <w:rsid w:val="00F71136"/>
    <w:rsid w:val="00F71F45"/>
    <w:rsid w:val="00F72591"/>
    <w:rsid w:val="00F72BC8"/>
    <w:rsid w:val="00F7381D"/>
    <w:rsid w:val="00F7578C"/>
    <w:rsid w:val="00F762E0"/>
    <w:rsid w:val="00F76415"/>
    <w:rsid w:val="00F7694B"/>
    <w:rsid w:val="00F771BF"/>
    <w:rsid w:val="00F80003"/>
    <w:rsid w:val="00F80690"/>
    <w:rsid w:val="00F80F76"/>
    <w:rsid w:val="00F81DB5"/>
    <w:rsid w:val="00F8221C"/>
    <w:rsid w:val="00F82519"/>
    <w:rsid w:val="00F8261F"/>
    <w:rsid w:val="00F82883"/>
    <w:rsid w:val="00F82FC2"/>
    <w:rsid w:val="00F8333A"/>
    <w:rsid w:val="00F83F9E"/>
    <w:rsid w:val="00F8521E"/>
    <w:rsid w:val="00F85307"/>
    <w:rsid w:val="00F85F61"/>
    <w:rsid w:val="00F86B5A"/>
    <w:rsid w:val="00F87211"/>
    <w:rsid w:val="00F873BF"/>
    <w:rsid w:val="00F87669"/>
    <w:rsid w:val="00F9068C"/>
    <w:rsid w:val="00F90694"/>
    <w:rsid w:val="00F91373"/>
    <w:rsid w:val="00F93F57"/>
    <w:rsid w:val="00F94427"/>
    <w:rsid w:val="00F94DD3"/>
    <w:rsid w:val="00F95034"/>
    <w:rsid w:val="00F953F6"/>
    <w:rsid w:val="00F9645D"/>
    <w:rsid w:val="00F97EAA"/>
    <w:rsid w:val="00FA0051"/>
    <w:rsid w:val="00FA0488"/>
    <w:rsid w:val="00FA07B0"/>
    <w:rsid w:val="00FA1E63"/>
    <w:rsid w:val="00FA3999"/>
    <w:rsid w:val="00FA5206"/>
    <w:rsid w:val="00FA7E2C"/>
    <w:rsid w:val="00FB01E4"/>
    <w:rsid w:val="00FB06A3"/>
    <w:rsid w:val="00FB08C3"/>
    <w:rsid w:val="00FB1682"/>
    <w:rsid w:val="00FB1BE9"/>
    <w:rsid w:val="00FB1D18"/>
    <w:rsid w:val="00FB2578"/>
    <w:rsid w:val="00FB3000"/>
    <w:rsid w:val="00FB321C"/>
    <w:rsid w:val="00FB48EA"/>
    <w:rsid w:val="00FB5CAA"/>
    <w:rsid w:val="00FC07FD"/>
    <w:rsid w:val="00FC0BDD"/>
    <w:rsid w:val="00FC1B1F"/>
    <w:rsid w:val="00FC1D1C"/>
    <w:rsid w:val="00FC1D92"/>
    <w:rsid w:val="00FC3AC1"/>
    <w:rsid w:val="00FC3B41"/>
    <w:rsid w:val="00FC52E9"/>
    <w:rsid w:val="00FC5CD3"/>
    <w:rsid w:val="00FC5E8C"/>
    <w:rsid w:val="00FC5F1B"/>
    <w:rsid w:val="00FD217B"/>
    <w:rsid w:val="00FD2B41"/>
    <w:rsid w:val="00FD5608"/>
    <w:rsid w:val="00FE2C71"/>
    <w:rsid w:val="00FE31B0"/>
    <w:rsid w:val="00FE382C"/>
    <w:rsid w:val="00FE4B08"/>
    <w:rsid w:val="00FE7613"/>
    <w:rsid w:val="00FF468E"/>
    <w:rsid w:val="00FF4736"/>
    <w:rsid w:val="00FF579F"/>
    <w:rsid w:val="00FF6C6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E81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locked="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B2727"/>
    <w:rPr>
      <w:rFonts w:ascii="Times New Roman" w:eastAsia="Times New Roman" w:hAnsi="Times New Roman"/>
      <w:sz w:val="24"/>
      <w:szCs w:val="24"/>
    </w:rPr>
  </w:style>
  <w:style w:type="paragraph" w:styleId="Nadpis1">
    <w:name w:val="heading 1"/>
    <w:basedOn w:val="Normlny"/>
    <w:next w:val="Normlny"/>
    <w:link w:val="Nadpis1Char"/>
    <w:autoRedefine/>
    <w:uiPriority w:val="99"/>
    <w:qFormat/>
    <w:rsid w:val="00F12951"/>
    <w:pPr>
      <w:keepNext/>
      <w:keepLines/>
      <w:pBdr>
        <w:bottom w:val="single" w:sz="8" w:space="4" w:color="4F81BD"/>
      </w:pBdr>
      <w:spacing w:before="480" w:after="300"/>
      <w:contextualSpacing/>
      <w:outlineLvl w:val="0"/>
    </w:pPr>
    <w:rPr>
      <w:bCs/>
      <w:color w:val="365F91"/>
      <w:spacing w:val="5"/>
      <w:kern w:val="28"/>
      <w:sz w:val="52"/>
      <w:szCs w:val="52"/>
    </w:rPr>
  </w:style>
  <w:style w:type="paragraph" w:styleId="Nadpis2">
    <w:name w:val="heading 2"/>
    <w:basedOn w:val="Normlny"/>
    <w:next w:val="Normlny"/>
    <w:link w:val="Nadpis2Char"/>
    <w:autoRedefine/>
    <w:uiPriority w:val="99"/>
    <w:qFormat/>
    <w:rsid w:val="00F12951"/>
    <w:pPr>
      <w:keepNext/>
      <w:keepLines/>
      <w:pBdr>
        <w:bottom w:val="single" w:sz="8" w:space="4" w:color="4F81BD"/>
      </w:pBdr>
      <w:spacing w:before="200" w:after="300"/>
      <w:contextualSpacing/>
      <w:outlineLvl w:val="1"/>
    </w:pPr>
    <w:rPr>
      <w:rFonts w:ascii="Cambria" w:hAnsi="Cambria"/>
      <w:b/>
      <w:bCs/>
      <w:color w:val="365F91"/>
      <w:spacing w:val="5"/>
      <w:kern w:val="28"/>
      <w:sz w:val="36"/>
      <w:szCs w:val="26"/>
    </w:rPr>
  </w:style>
  <w:style w:type="paragraph" w:styleId="Nadpis3">
    <w:name w:val="heading 3"/>
    <w:aliases w:val="Podúloha"/>
    <w:basedOn w:val="Normlny"/>
    <w:next w:val="Normlny"/>
    <w:link w:val="Nadpis3Char"/>
    <w:uiPriority w:val="99"/>
    <w:qFormat/>
    <w:rsid w:val="00F12951"/>
    <w:pPr>
      <w:keepNext/>
      <w:keepLines/>
      <w:spacing w:before="200" w:line="276" w:lineRule="auto"/>
      <w:jc w:val="both"/>
      <w:outlineLvl w:val="2"/>
    </w:pPr>
    <w:rPr>
      <w:rFonts w:ascii="Cambria" w:hAnsi="Cambria"/>
      <w:b/>
      <w:bCs/>
      <w:color w:val="4F81BD"/>
      <w:sz w:val="26"/>
      <w:szCs w:val="22"/>
      <w:lang w:eastAsia="en-US"/>
    </w:rPr>
  </w:style>
  <w:style w:type="paragraph" w:styleId="Nadpis4">
    <w:name w:val="heading 4"/>
    <w:basedOn w:val="Normlny"/>
    <w:next w:val="Normlny"/>
    <w:link w:val="Nadpis4Char"/>
    <w:uiPriority w:val="99"/>
    <w:qFormat/>
    <w:rsid w:val="00F12951"/>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9"/>
    <w:qFormat/>
    <w:rsid w:val="00F12951"/>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12951"/>
    <w:rPr>
      <w:rFonts w:ascii="Times New Roman" w:hAnsi="Times New Roman" w:cs="Times New Roman"/>
      <w:bCs/>
      <w:color w:val="365F91"/>
      <w:spacing w:val="5"/>
      <w:kern w:val="28"/>
      <w:sz w:val="52"/>
      <w:szCs w:val="52"/>
      <w:lang w:eastAsia="sk-SK"/>
    </w:rPr>
  </w:style>
  <w:style w:type="character" w:customStyle="1" w:styleId="Nadpis2Char">
    <w:name w:val="Nadpis 2 Char"/>
    <w:link w:val="Nadpis2"/>
    <w:uiPriority w:val="99"/>
    <w:locked/>
    <w:rsid w:val="00F12951"/>
    <w:rPr>
      <w:rFonts w:ascii="Cambria" w:hAnsi="Cambria" w:cs="Times New Roman"/>
      <w:b/>
      <w:bCs/>
      <w:color w:val="365F91"/>
      <w:spacing w:val="5"/>
      <w:kern w:val="28"/>
      <w:sz w:val="26"/>
      <w:szCs w:val="26"/>
      <w:lang w:eastAsia="sk-SK"/>
    </w:rPr>
  </w:style>
  <w:style w:type="character" w:customStyle="1" w:styleId="Nadpis3Char">
    <w:name w:val="Nadpis 3 Char"/>
    <w:aliases w:val="Podúloha Char"/>
    <w:link w:val="Nadpis3"/>
    <w:uiPriority w:val="99"/>
    <w:locked/>
    <w:rsid w:val="00F12951"/>
    <w:rPr>
      <w:rFonts w:ascii="Cambria" w:hAnsi="Cambria" w:cs="Times New Roman"/>
      <w:b/>
      <w:bCs/>
      <w:color w:val="4F81BD"/>
      <w:sz w:val="26"/>
    </w:rPr>
  </w:style>
  <w:style w:type="character" w:customStyle="1" w:styleId="Nadpis4Char">
    <w:name w:val="Nadpis 4 Char"/>
    <w:link w:val="Nadpis4"/>
    <w:uiPriority w:val="99"/>
    <w:locked/>
    <w:rsid w:val="00F12951"/>
    <w:rPr>
      <w:rFonts w:ascii="Cambria" w:hAnsi="Cambria" w:cs="Times New Roman"/>
      <w:b/>
      <w:bCs/>
      <w:i/>
      <w:iCs/>
      <w:color w:val="4F81BD"/>
      <w:sz w:val="24"/>
      <w:szCs w:val="24"/>
      <w:lang w:eastAsia="sk-SK"/>
    </w:rPr>
  </w:style>
  <w:style w:type="character" w:customStyle="1" w:styleId="Nadpis5Char">
    <w:name w:val="Nadpis 5 Char"/>
    <w:link w:val="Nadpis5"/>
    <w:uiPriority w:val="99"/>
    <w:semiHidden/>
    <w:locked/>
    <w:rsid w:val="00F12951"/>
    <w:rPr>
      <w:rFonts w:ascii="Cambria" w:hAnsi="Cambria" w:cs="Times New Roman"/>
      <w:color w:val="243F60"/>
      <w:sz w:val="24"/>
      <w:szCs w:val="24"/>
      <w:lang w:eastAsia="sk-SK"/>
    </w:rPr>
  </w:style>
  <w:style w:type="paragraph" w:styleId="Textbubliny">
    <w:name w:val="Balloon Text"/>
    <w:basedOn w:val="Normlny"/>
    <w:link w:val="TextbublinyChar"/>
    <w:uiPriority w:val="99"/>
    <w:semiHidden/>
    <w:rsid w:val="00F12951"/>
    <w:rPr>
      <w:rFonts w:ascii="Tahoma" w:hAnsi="Tahoma" w:cs="Tahoma"/>
      <w:sz w:val="16"/>
      <w:szCs w:val="16"/>
    </w:rPr>
  </w:style>
  <w:style w:type="character" w:customStyle="1" w:styleId="TextbublinyChar">
    <w:name w:val="Text bubliny Char"/>
    <w:link w:val="Textbubliny"/>
    <w:uiPriority w:val="99"/>
    <w:semiHidden/>
    <w:locked/>
    <w:rsid w:val="00F12951"/>
    <w:rPr>
      <w:rFonts w:ascii="Tahoma" w:hAnsi="Tahoma" w:cs="Tahoma"/>
      <w:sz w:val="16"/>
      <w:szCs w:val="16"/>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rsid w:val="00F12951"/>
    <w:rPr>
      <w:rFonts w:cs="Times New Roman"/>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rsid w:val="00F12951"/>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link w:val="Textpoznmkypodiarou"/>
    <w:uiPriority w:val="99"/>
    <w:locked/>
    <w:rsid w:val="00F12951"/>
    <w:rPr>
      <w:rFonts w:ascii="Times New Roman" w:hAnsi="Times New Roman" w:cs="Times New Roman"/>
      <w:sz w:val="20"/>
      <w:szCs w:val="20"/>
      <w:lang w:eastAsia="sk-SK"/>
    </w:rPr>
  </w:style>
  <w:style w:type="paragraph" w:customStyle="1" w:styleId="SRK1">
    <w:name w:val="SRK 1"/>
    <w:basedOn w:val="Nadpis1"/>
    <w:next w:val="Normlny"/>
    <w:autoRedefine/>
    <w:uiPriority w:val="99"/>
    <w:qFormat/>
    <w:rsid w:val="00227685"/>
    <w:pPr>
      <w:pBdr>
        <w:bottom w:val="single" w:sz="8" w:space="31" w:color="4F81BD"/>
      </w:pBdr>
      <w:contextualSpacing w:val="0"/>
    </w:pPr>
    <w:rPr>
      <w:color w:val="1E4E9D"/>
    </w:rPr>
  </w:style>
  <w:style w:type="paragraph" w:customStyle="1" w:styleId="SRK2">
    <w:name w:val="SRK 2"/>
    <w:basedOn w:val="Nadpis2"/>
    <w:next w:val="Normlny"/>
    <w:autoRedefine/>
    <w:uiPriority w:val="99"/>
    <w:qFormat/>
    <w:rsid w:val="00CB47F1"/>
    <w:pPr>
      <w:contextualSpacing w:val="0"/>
    </w:pPr>
    <w:rPr>
      <w:rFonts w:ascii="Times New Roman" w:hAnsi="Times New Roman"/>
      <w:b w:val="0"/>
      <w:color w:val="1E4E9D"/>
    </w:rPr>
  </w:style>
  <w:style w:type="paragraph" w:styleId="Pta">
    <w:name w:val="footer"/>
    <w:basedOn w:val="Normlny"/>
    <w:link w:val="PtaChar"/>
    <w:uiPriority w:val="99"/>
    <w:rsid w:val="00F12951"/>
    <w:pPr>
      <w:tabs>
        <w:tab w:val="center" w:pos="4536"/>
        <w:tab w:val="right" w:pos="9072"/>
      </w:tabs>
    </w:pPr>
  </w:style>
  <w:style w:type="character" w:customStyle="1" w:styleId="PtaChar">
    <w:name w:val="Päta Char"/>
    <w:link w:val="Pta"/>
    <w:uiPriority w:val="99"/>
    <w:locked/>
    <w:rsid w:val="00F12951"/>
    <w:rPr>
      <w:rFonts w:ascii="Times New Roman" w:hAnsi="Times New Roman" w:cs="Times New Roman"/>
      <w:sz w:val="24"/>
      <w:szCs w:val="24"/>
      <w:lang w:eastAsia="sk-SK"/>
    </w:rPr>
  </w:style>
  <w:style w:type="paragraph" w:customStyle="1" w:styleId="SRK3">
    <w:name w:val="SRK 3"/>
    <w:basedOn w:val="Nadpis3"/>
    <w:autoRedefine/>
    <w:uiPriority w:val="99"/>
    <w:qFormat/>
    <w:rsid w:val="005B72FB"/>
    <w:pPr>
      <w:keepNext w:val="0"/>
      <w:keepLines w:val="0"/>
      <w:spacing w:before="100" w:beforeAutospacing="1" w:after="100" w:afterAutospacing="1" w:line="240" w:lineRule="auto"/>
    </w:pPr>
    <w:rPr>
      <w:rFonts w:ascii="Times New Roman" w:hAnsi="Times New Roman"/>
      <w:b w:val="0"/>
      <w:color w:val="365F91" w:themeColor="accent1" w:themeShade="BF"/>
      <w:sz w:val="28"/>
      <w:szCs w:val="28"/>
    </w:rPr>
  </w:style>
  <w:style w:type="paragraph" w:customStyle="1" w:styleId="SRK4">
    <w:name w:val="SRK 4"/>
    <w:basedOn w:val="Nadpis4"/>
    <w:next w:val="Normlny"/>
    <w:autoRedefine/>
    <w:uiPriority w:val="99"/>
    <w:qFormat/>
    <w:rsid w:val="00CB47F1"/>
    <w:pPr>
      <w:jc w:val="both"/>
    </w:pPr>
    <w:rPr>
      <w:rFonts w:ascii="Times New Roman" w:hAnsi="Times New Roman"/>
      <w:b w:val="0"/>
      <w:i w:val="0"/>
      <w:color w:val="1E4E9D"/>
    </w:rPr>
  </w:style>
  <w:style w:type="paragraph" w:styleId="Odsekzoznamu">
    <w:name w:val="List Paragraph"/>
    <w:aliases w:val="body,Odsek zoznamu2"/>
    <w:basedOn w:val="Normlny"/>
    <w:link w:val="OdsekzoznamuChar"/>
    <w:uiPriority w:val="34"/>
    <w:qFormat/>
    <w:rsid w:val="00F12951"/>
    <w:pPr>
      <w:ind w:left="720"/>
      <w:contextualSpacing/>
    </w:pPr>
  </w:style>
  <w:style w:type="character" w:customStyle="1" w:styleId="OdsekzoznamuChar">
    <w:name w:val="Odsek zoznamu Char"/>
    <w:aliases w:val="body Char,Odsek zoznamu2 Char"/>
    <w:link w:val="Odsekzoznamu"/>
    <w:uiPriority w:val="34"/>
    <w:locked/>
    <w:rsid w:val="00F12951"/>
    <w:rPr>
      <w:rFonts w:ascii="Times New Roman" w:hAnsi="Times New Roman" w:cs="Times New Roman"/>
      <w:sz w:val="24"/>
      <w:szCs w:val="24"/>
      <w:lang w:eastAsia="sk-SK"/>
    </w:rPr>
  </w:style>
  <w:style w:type="paragraph" w:styleId="Textkomentra">
    <w:name w:val="annotation text"/>
    <w:basedOn w:val="Normlny"/>
    <w:link w:val="TextkomentraChar"/>
    <w:uiPriority w:val="99"/>
    <w:rsid w:val="00F12951"/>
    <w:rPr>
      <w:sz w:val="20"/>
      <w:szCs w:val="20"/>
    </w:rPr>
  </w:style>
  <w:style w:type="character" w:customStyle="1" w:styleId="TextkomentraChar">
    <w:name w:val="Text komentára Char"/>
    <w:link w:val="Textkomentra"/>
    <w:uiPriority w:val="99"/>
    <w:locked/>
    <w:rsid w:val="00F12951"/>
    <w:rPr>
      <w:rFonts w:ascii="Times New Roman" w:hAnsi="Times New Roman" w:cs="Times New Roman"/>
      <w:sz w:val="20"/>
      <w:szCs w:val="20"/>
      <w:lang w:eastAsia="sk-SK"/>
    </w:rPr>
  </w:style>
  <w:style w:type="character" w:styleId="Odkaznakomentr">
    <w:name w:val="annotation reference"/>
    <w:uiPriority w:val="99"/>
    <w:semiHidden/>
    <w:rsid w:val="00F12951"/>
    <w:rPr>
      <w:rFonts w:cs="Times New Roman"/>
      <w:sz w:val="16"/>
      <w:szCs w:val="16"/>
    </w:rPr>
  </w:style>
  <w:style w:type="paragraph" w:styleId="Predmetkomentra">
    <w:name w:val="annotation subject"/>
    <w:basedOn w:val="Textkomentra"/>
    <w:next w:val="Textkomentra"/>
    <w:link w:val="PredmetkomentraChar"/>
    <w:uiPriority w:val="99"/>
    <w:semiHidden/>
    <w:rsid w:val="00F12951"/>
    <w:rPr>
      <w:b/>
      <w:bCs/>
    </w:rPr>
  </w:style>
  <w:style w:type="character" w:customStyle="1" w:styleId="PredmetkomentraChar">
    <w:name w:val="Predmet komentára Char"/>
    <w:link w:val="Predmetkomentra"/>
    <w:uiPriority w:val="99"/>
    <w:semiHidden/>
    <w:locked/>
    <w:rsid w:val="00F12951"/>
    <w:rPr>
      <w:rFonts w:ascii="Times New Roman" w:hAnsi="Times New Roman" w:cs="Times New Roman"/>
      <w:b/>
      <w:bCs/>
      <w:sz w:val="20"/>
      <w:szCs w:val="20"/>
      <w:lang w:eastAsia="sk-SK"/>
    </w:rPr>
  </w:style>
  <w:style w:type="paragraph" w:customStyle="1" w:styleId="SRK5">
    <w:name w:val="SRK 5"/>
    <w:basedOn w:val="Nadpis5"/>
    <w:next w:val="Normlny"/>
    <w:uiPriority w:val="99"/>
    <w:qFormat/>
    <w:rsid w:val="00CB47F1"/>
    <w:rPr>
      <w:rFonts w:ascii="Times New Roman" w:hAnsi="Times New Roman"/>
      <w:b/>
      <w:i/>
      <w:color w:val="1E4E9D"/>
    </w:rPr>
  </w:style>
  <w:style w:type="paragraph" w:styleId="Popis">
    <w:name w:val="caption"/>
    <w:basedOn w:val="Normlny"/>
    <w:next w:val="Normlny"/>
    <w:uiPriority w:val="99"/>
    <w:qFormat/>
    <w:rsid w:val="00F12951"/>
    <w:pPr>
      <w:spacing w:after="200"/>
    </w:pPr>
    <w:rPr>
      <w:b/>
      <w:bCs/>
      <w:color w:val="4F81BD"/>
      <w:sz w:val="18"/>
      <w:szCs w:val="18"/>
    </w:rPr>
  </w:style>
  <w:style w:type="paragraph" w:customStyle="1" w:styleId="SRKNorm">
    <w:name w:val="SRK Norm."/>
    <w:basedOn w:val="Normlny"/>
    <w:next w:val="Normlny"/>
    <w:uiPriority w:val="99"/>
    <w:rsid w:val="00F12951"/>
    <w:pPr>
      <w:spacing w:before="200" w:after="200"/>
      <w:jc w:val="both"/>
    </w:pPr>
  </w:style>
  <w:style w:type="paragraph" w:styleId="Revzia">
    <w:name w:val="Revision"/>
    <w:hidden/>
    <w:uiPriority w:val="99"/>
    <w:semiHidden/>
    <w:rsid w:val="00F12951"/>
    <w:rPr>
      <w:rFonts w:ascii="Times New Roman" w:eastAsia="Times New Roman" w:hAnsi="Times New Roman"/>
      <w:sz w:val="24"/>
      <w:szCs w:val="24"/>
    </w:rPr>
  </w:style>
  <w:style w:type="paragraph" w:styleId="Normlnywebov">
    <w:name w:val="Normal (Web)"/>
    <w:basedOn w:val="Normlny"/>
    <w:uiPriority w:val="99"/>
    <w:semiHidden/>
    <w:rsid w:val="00F12951"/>
    <w:pPr>
      <w:spacing w:before="100" w:beforeAutospacing="1" w:after="100" w:afterAutospacing="1"/>
    </w:pPr>
  </w:style>
  <w:style w:type="paragraph" w:styleId="Zvraznencitcia">
    <w:name w:val="Intense Quote"/>
    <w:basedOn w:val="Normlny"/>
    <w:next w:val="Normlny"/>
    <w:link w:val="ZvraznencitciaChar"/>
    <w:uiPriority w:val="99"/>
    <w:qFormat/>
    <w:rsid w:val="00F12951"/>
    <w:pPr>
      <w:pBdr>
        <w:bottom w:val="single" w:sz="4" w:space="4" w:color="4F81BD"/>
      </w:pBdr>
      <w:spacing w:before="200" w:after="280" w:line="276" w:lineRule="auto"/>
      <w:ind w:left="936" w:right="936"/>
      <w:jc w:val="both"/>
    </w:pPr>
    <w:rPr>
      <w:rFonts w:eastAsia="Calibri"/>
      <w:b/>
      <w:bCs/>
      <w:i/>
      <w:iCs/>
      <w:color w:val="4F81BD"/>
      <w:szCs w:val="22"/>
      <w:lang w:eastAsia="en-US"/>
    </w:rPr>
  </w:style>
  <w:style w:type="character" w:customStyle="1" w:styleId="ZvraznencitciaChar">
    <w:name w:val="Zvýraznená citácia Char"/>
    <w:link w:val="Zvraznencitcia"/>
    <w:uiPriority w:val="99"/>
    <w:locked/>
    <w:rsid w:val="00F12951"/>
    <w:rPr>
      <w:rFonts w:ascii="Times New Roman" w:hAnsi="Times New Roman" w:cs="Times New Roman"/>
      <w:b/>
      <w:bCs/>
      <w:i/>
      <w:iCs/>
      <w:color w:val="4F81BD"/>
      <w:sz w:val="24"/>
    </w:rPr>
  </w:style>
  <w:style w:type="paragraph" w:styleId="Obsah1">
    <w:name w:val="toc 1"/>
    <w:basedOn w:val="Normlny"/>
    <w:next w:val="Normlny"/>
    <w:autoRedefine/>
    <w:uiPriority w:val="39"/>
    <w:rsid w:val="00F12951"/>
    <w:pPr>
      <w:tabs>
        <w:tab w:val="right" w:leader="dot" w:pos="9825"/>
      </w:tabs>
      <w:spacing w:after="100"/>
      <w:ind w:left="-426"/>
    </w:pPr>
    <w:rPr>
      <w:b/>
      <w:noProof/>
      <w:sz w:val="28"/>
    </w:rPr>
  </w:style>
  <w:style w:type="paragraph" w:styleId="Obsah2">
    <w:name w:val="toc 2"/>
    <w:basedOn w:val="Normlny"/>
    <w:next w:val="Normlny"/>
    <w:autoRedefine/>
    <w:uiPriority w:val="39"/>
    <w:rsid w:val="00F12951"/>
    <w:pPr>
      <w:tabs>
        <w:tab w:val="right" w:leader="dot" w:pos="9841"/>
      </w:tabs>
      <w:spacing w:after="100"/>
    </w:pPr>
  </w:style>
  <w:style w:type="paragraph" w:styleId="Obsah3">
    <w:name w:val="toc 3"/>
    <w:basedOn w:val="Normlny"/>
    <w:next w:val="Normlny"/>
    <w:autoRedefine/>
    <w:uiPriority w:val="39"/>
    <w:rsid w:val="00F12951"/>
    <w:pPr>
      <w:tabs>
        <w:tab w:val="right" w:leader="dot" w:pos="9825"/>
      </w:tabs>
      <w:spacing w:after="100"/>
      <w:ind w:left="993" w:hanging="567"/>
    </w:pPr>
  </w:style>
  <w:style w:type="table" w:customStyle="1" w:styleId="Strednpodfarbenie1zvraznenie11">
    <w:name w:val="Stredné podfarbenie 1 – zvýraznenie 11"/>
    <w:uiPriority w:val="99"/>
    <w:rsid w:val="00F1295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Zkladntext">
    <w:name w:val="Body Text"/>
    <w:basedOn w:val="Normlny"/>
    <w:link w:val="ZkladntextChar"/>
    <w:uiPriority w:val="99"/>
    <w:rsid w:val="00F12951"/>
    <w:pPr>
      <w:spacing w:after="120" w:line="276" w:lineRule="auto"/>
      <w:jc w:val="both"/>
    </w:pPr>
    <w:rPr>
      <w:rFonts w:eastAsia="Calibri"/>
      <w:szCs w:val="22"/>
      <w:lang w:eastAsia="en-US"/>
    </w:rPr>
  </w:style>
  <w:style w:type="character" w:customStyle="1" w:styleId="ZkladntextChar">
    <w:name w:val="Základný text Char"/>
    <w:link w:val="Zkladntext"/>
    <w:uiPriority w:val="99"/>
    <w:locked/>
    <w:rsid w:val="00F12951"/>
    <w:rPr>
      <w:rFonts w:ascii="Times New Roman" w:hAnsi="Times New Roman" w:cs="Times New Roman"/>
      <w:sz w:val="24"/>
    </w:rPr>
  </w:style>
  <w:style w:type="paragraph" w:styleId="Zoznamsodrkami">
    <w:name w:val="List Bullet"/>
    <w:basedOn w:val="Zkladntext"/>
    <w:uiPriority w:val="99"/>
    <w:rsid w:val="00F12951"/>
    <w:pPr>
      <w:numPr>
        <w:numId w:val="15"/>
      </w:numPr>
      <w:spacing w:before="130" w:after="130" w:line="240" w:lineRule="auto"/>
    </w:pPr>
    <w:rPr>
      <w:rFonts w:eastAsia="Times New Roman"/>
      <w:sz w:val="22"/>
      <w:szCs w:val="20"/>
    </w:rPr>
  </w:style>
  <w:style w:type="paragraph" w:styleId="Obsah4">
    <w:name w:val="toc 4"/>
    <w:basedOn w:val="Normlny"/>
    <w:next w:val="Normlny"/>
    <w:autoRedefine/>
    <w:uiPriority w:val="39"/>
    <w:rsid w:val="009B0F7F"/>
    <w:pPr>
      <w:tabs>
        <w:tab w:val="right" w:leader="dot" w:pos="9825"/>
      </w:tabs>
      <w:spacing w:after="100" w:line="276" w:lineRule="auto"/>
      <w:ind w:left="1843" w:hanging="851"/>
    </w:pPr>
    <w:rPr>
      <w:noProof/>
      <w:sz w:val="22"/>
      <w:szCs w:val="22"/>
    </w:rPr>
  </w:style>
  <w:style w:type="paragraph" w:styleId="Obsah6">
    <w:name w:val="toc 6"/>
    <w:basedOn w:val="Normlny"/>
    <w:next w:val="Normlny"/>
    <w:autoRedefine/>
    <w:uiPriority w:val="39"/>
    <w:rsid w:val="00F12951"/>
    <w:pPr>
      <w:spacing w:after="100" w:line="276" w:lineRule="auto"/>
      <w:ind w:left="1100"/>
    </w:pPr>
    <w:rPr>
      <w:rFonts w:ascii="Calibri" w:hAnsi="Calibri"/>
      <w:sz w:val="22"/>
      <w:szCs w:val="22"/>
    </w:rPr>
  </w:style>
  <w:style w:type="paragraph" w:styleId="Obsah7">
    <w:name w:val="toc 7"/>
    <w:basedOn w:val="Normlny"/>
    <w:next w:val="Normlny"/>
    <w:autoRedefine/>
    <w:uiPriority w:val="39"/>
    <w:rsid w:val="00F12951"/>
    <w:pPr>
      <w:spacing w:after="100" w:line="276" w:lineRule="auto"/>
      <w:ind w:left="1320"/>
    </w:pPr>
    <w:rPr>
      <w:rFonts w:ascii="Calibri" w:hAnsi="Calibri"/>
      <w:sz w:val="22"/>
      <w:szCs w:val="22"/>
    </w:rPr>
  </w:style>
  <w:style w:type="paragraph" w:styleId="Obsah8">
    <w:name w:val="toc 8"/>
    <w:basedOn w:val="Normlny"/>
    <w:next w:val="Normlny"/>
    <w:autoRedefine/>
    <w:uiPriority w:val="39"/>
    <w:rsid w:val="00F12951"/>
    <w:pPr>
      <w:spacing w:after="100" w:line="276" w:lineRule="auto"/>
      <w:ind w:left="1540"/>
    </w:pPr>
    <w:rPr>
      <w:rFonts w:ascii="Calibri" w:hAnsi="Calibri"/>
      <w:sz w:val="22"/>
      <w:szCs w:val="22"/>
    </w:rPr>
  </w:style>
  <w:style w:type="paragraph" w:styleId="Obsah9">
    <w:name w:val="toc 9"/>
    <w:basedOn w:val="Normlny"/>
    <w:next w:val="Normlny"/>
    <w:autoRedefine/>
    <w:uiPriority w:val="39"/>
    <w:rsid w:val="00F12951"/>
    <w:pPr>
      <w:spacing w:after="100" w:line="276" w:lineRule="auto"/>
      <w:ind w:left="1760"/>
    </w:pPr>
    <w:rPr>
      <w:rFonts w:ascii="Calibri" w:hAnsi="Calibri"/>
      <w:sz w:val="22"/>
      <w:szCs w:val="22"/>
    </w:rPr>
  </w:style>
  <w:style w:type="character" w:styleId="Zstupntext">
    <w:name w:val="Placeholder Text"/>
    <w:uiPriority w:val="99"/>
    <w:semiHidden/>
    <w:rsid w:val="00F12951"/>
    <w:rPr>
      <w:rFonts w:ascii="Times New Roman" w:hAnsi="Times New Roman" w:cs="Times New Roman"/>
      <w:color w:val="808080"/>
    </w:rPr>
  </w:style>
  <w:style w:type="character" w:styleId="Hypertextovprepojenie">
    <w:name w:val="Hyperlink"/>
    <w:uiPriority w:val="99"/>
    <w:rsid w:val="00F12951"/>
    <w:rPr>
      <w:rFonts w:cs="Times New Roman"/>
      <w:color w:val="0000FF"/>
      <w:u w:val="single"/>
    </w:rPr>
  </w:style>
  <w:style w:type="character" w:styleId="Intenzvnezvraznenie">
    <w:name w:val="Intense Emphasis"/>
    <w:uiPriority w:val="99"/>
    <w:qFormat/>
    <w:rsid w:val="00F12951"/>
    <w:rPr>
      <w:rFonts w:cs="Times New Roman"/>
      <w:b/>
      <w:bCs/>
      <w:i/>
      <w:iCs/>
      <w:color w:val="4F81BD"/>
    </w:rPr>
  </w:style>
  <w:style w:type="character" w:styleId="Jemnodkaz">
    <w:name w:val="Subtle Reference"/>
    <w:uiPriority w:val="99"/>
    <w:qFormat/>
    <w:rsid w:val="00F12951"/>
    <w:rPr>
      <w:rFonts w:cs="Times New Roman"/>
      <w:smallCaps/>
      <w:color w:val="C0504D"/>
      <w:u w:val="single"/>
    </w:rPr>
  </w:style>
  <w:style w:type="paragraph" w:customStyle="1" w:styleId="CM1">
    <w:name w:val="CM1"/>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CM4">
    <w:name w:val="CM4"/>
    <w:basedOn w:val="Normlny"/>
    <w:next w:val="Normlny"/>
    <w:uiPriority w:val="99"/>
    <w:rsid w:val="00F12951"/>
    <w:pPr>
      <w:autoSpaceDE w:val="0"/>
      <w:autoSpaceDN w:val="0"/>
      <w:adjustRightInd w:val="0"/>
    </w:pPr>
    <w:rPr>
      <w:rFonts w:ascii="EUAlbertina" w:eastAsia="Calibri" w:hAnsi="EUAlbertina"/>
      <w:lang w:eastAsia="en-US"/>
    </w:rPr>
  </w:style>
  <w:style w:type="paragraph" w:customStyle="1" w:styleId="Default">
    <w:name w:val="Default"/>
    <w:uiPriority w:val="99"/>
    <w:rsid w:val="00F12951"/>
    <w:pPr>
      <w:autoSpaceDE w:val="0"/>
      <w:autoSpaceDN w:val="0"/>
      <w:adjustRightInd w:val="0"/>
    </w:pPr>
    <w:rPr>
      <w:rFonts w:ascii="Times New Roman" w:hAnsi="Times New Roman"/>
      <w:color w:val="000000"/>
      <w:sz w:val="24"/>
      <w:szCs w:val="24"/>
      <w:lang w:eastAsia="en-US"/>
    </w:rPr>
  </w:style>
  <w:style w:type="paragraph" w:styleId="Obsah5">
    <w:name w:val="toc 5"/>
    <w:basedOn w:val="Normlny"/>
    <w:next w:val="Normlny"/>
    <w:autoRedefine/>
    <w:uiPriority w:val="39"/>
    <w:rsid w:val="009A663F"/>
    <w:pPr>
      <w:tabs>
        <w:tab w:val="right" w:leader="dot" w:pos="9825"/>
      </w:tabs>
      <w:spacing w:after="100" w:line="276" w:lineRule="auto"/>
      <w:ind w:left="2410" w:hanging="874"/>
    </w:pPr>
    <w:rPr>
      <w:noProof/>
      <w:sz w:val="20"/>
      <w:szCs w:val="22"/>
    </w:rPr>
  </w:style>
  <w:style w:type="paragraph" w:styleId="Bezriadkovania">
    <w:name w:val="No Spacing"/>
    <w:uiPriority w:val="99"/>
    <w:qFormat/>
    <w:rsid w:val="00F12951"/>
    <w:rPr>
      <w:rFonts w:ascii="Times New Roman" w:eastAsia="Times New Roman" w:hAnsi="Times New Roman"/>
      <w:sz w:val="24"/>
      <w:szCs w:val="24"/>
    </w:rPr>
  </w:style>
  <w:style w:type="paragraph" w:styleId="Hlavikaobsahu">
    <w:name w:val="TOC Heading"/>
    <w:basedOn w:val="Nadpis1"/>
    <w:next w:val="Normlny"/>
    <w:uiPriority w:val="99"/>
    <w:qFormat/>
    <w:rsid w:val="00F12951"/>
    <w:pPr>
      <w:pBdr>
        <w:bottom w:val="none" w:sz="0" w:space="0" w:color="auto"/>
      </w:pBdr>
      <w:spacing w:after="0" w:line="276" w:lineRule="auto"/>
      <w:contextualSpacing w:val="0"/>
      <w:outlineLvl w:val="9"/>
    </w:pPr>
    <w:rPr>
      <w:rFonts w:ascii="Cambria" w:hAnsi="Cambria"/>
      <w:b/>
      <w:spacing w:val="0"/>
      <w:kern w:val="0"/>
      <w:sz w:val="28"/>
      <w:szCs w:val="28"/>
    </w:rPr>
  </w:style>
  <w:style w:type="character" w:styleId="PouitHypertextovPrepojenie">
    <w:name w:val="FollowedHyperlink"/>
    <w:uiPriority w:val="99"/>
    <w:semiHidden/>
    <w:rsid w:val="00F12951"/>
    <w:rPr>
      <w:rFonts w:cs="Times New Roman"/>
      <w:color w:val="800080"/>
      <w:u w:val="single"/>
    </w:rPr>
  </w:style>
  <w:style w:type="table" w:styleId="Mriekatabuky">
    <w:name w:val="Table Grid"/>
    <w:basedOn w:val="Normlnatabuka"/>
    <w:uiPriority w:val="99"/>
    <w:rsid w:val="00F12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Default"/>
    <w:next w:val="Default"/>
    <w:uiPriority w:val="99"/>
    <w:rsid w:val="00F12951"/>
    <w:rPr>
      <w:rFonts w:ascii="EUAlbertina" w:hAnsi="EUAlbertina"/>
      <w:color w:val="auto"/>
    </w:rPr>
  </w:style>
  <w:style w:type="paragraph" w:styleId="Hlavika">
    <w:name w:val="header"/>
    <w:basedOn w:val="Normlny"/>
    <w:link w:val="HlavikaChar"/>
    <w:uiPriority w:val="99"/>
    <w:rsid w:val="00F12951"/>
    <w:pPr>
      <w:tabs>
        <w:tab w:val="center" w:pos="4536"/>
        <w:tab w:val="right" w:pos="9072"/>
      </w:tabs>
    </w:pPr>
  </w:style>
  <w:style w:type="character" w:customStyle="1" w:styleId="HlavikaChar">
    <w:name w:val="Hlavička Char"/>
    <w:link w:val="Hlavika"/>
    <w:uiPriority w:val="99"/>
    <w:locked/>
    <w:rsid w:val="00F12951"/>
    <w:rPr>
      <w:rFonts w:ascii="Times New Roman" w:hAnsi="Times New Roman" w:cs="Times New Roman"/>
      <w:sz w:val="24"/>
      <w:szCs w:val="24"/>
      <w:lang w:eastAsia="sk-SK"/>
    </w:rPr>
  </w:style>
  <w:style w:type="character" w:customStyle="1" w:styleId="A7">
    <w:name w:val="A7"/>
    <w:uiPriority w:val="99"/>
    <w:rsid w:val="00F12951"/>
    <w:rPr>
      <w:color w:val="000000"/>
      <w:sz w:val="22"/>
    </w:rPr>
  </w:style>
  <w:style w:type="paragraph" w:styleId="Zarkazkladnhotextu2">
    <w:name w:val="Body Text Indent 2"/>
    <w:basedOn w:val="Normlny"/>
    <w:link w:val="Zarkazkladnhotextu2Char"/>
    <w:uiPriority w:val="99"/>
    <w:semiHidden/>
    <w:rsid w:val="00600D13"/>
    <w:pPr>
      <w:spacing w:after="120" w:line="480" w:lineRule="auto"/>
      <w:ind w:left="283"/>
    </w:pPr>
  </w:style>
  <w:style w:type="character" w:customStyle="1" w:styleId="Zarkazkladnhotextu2Char">
    <w:name w:val="Zarážka základného textu 2 Char"/>
    <w:link w:val="Zarkazkladnhotextu2"/>
    <w:uiPriority w:val="99"/>
    <w:semiHidden/>
    <w:locked/>
    <w:rsid w:val="00600D13"/>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6050">
      <w:bodyDiv w:val="1"/>
      <w:marLeft w:val="0"/>
      <w:marRight w:val="0"/>
      <w:marTop w:val="0"/>
      <w:marBottom w:val="0"/>
      <w:divBdr>
        <w:top w:val="none" w:sz="0" w:space="0" w:color="auto"/>
        <w:left w:val="none" w:sz="0" w:space="0" w:color="auto"/>
        <w:bottom w:val="none" w:sz="0" w:space="0" w:color="auto"/>
        <w:right w:val="none" w:sz="0" w:space="0" w:color="auto"/>
      </w:divBdr>
    </w:div>
    <w:div w:id="170419225">
      <w:bodyDiv w:val="1"/>
      <w:marLeft w:val="0"/>
      <w:marRight w:val="0"/>
      <w:marTop w:val="0"/>
      <w:marBottom w:val="0"/>
      <w:divBdr>
        <w:top w:val="none" w:sz="0" w:space="0" w:color="auto"/>
        <w:left w:val="none" w:sz="0" w:space="0" w:color="auto"/>
        <w:bottom w:val="none" w:sz="0" w:space="0" w:color="auto"/>
        <w:right w:val="none" w:sz="0" w:space="0" w:color="auto"/>
      </w:divBdr>
    </w:div>
    <w:div w:id="372923635">
      <w:bodyDiv w:val="1"/>
      <w:marLeft w:val="0"/>
      <w:marRight w:val="0"/>
      <w:marTop w:val="0"/>
      <w:marBottom w:val="0"/>
      <w:divBdr>
        <w:top w:val="none" w:sz="0" w:space="0" w:color="auto"/>
        <w:left w:val="none" w:sz="0" w:space="0" w:color="auto"/>
        <w:bottom w:val="none" w:sz="0" w:space="0" w:color="auto"/>
        <w:right w:val="none" w:sz="0" w:space="0" w:color="auto"/>
      </w:divBdr>
    </w:div>
    <w:div w:id="380329876">
      <w:marLeft w:val="0"/>
      <w:marRight w:val="0"/>
      <w:marTop w:val="0"/>
      <w:marBottom w:val="0"/>
      <w:divBdr>
        <w:top w:val="none" w:sz="0" w:space="0" w:color="auto"/>
        <w:left w:val="none" w:sz="0" w:space="0" w:color="auto"/>
        <w:bottom w:val="none" w:sz="0" w:space="0" w:color="auto"/>
        <w:right w:val="none" w:sz="0" w:space="0" w:color="auto"/>
      </w:divBdr>
    </w:div>
    <w:div w:id="380329877">
      <w:marLeft w:val="0"/>
      <w:marRight w:val="0"/>
      <w:marTop w:val="0"/>
      <w:marBottom w:val="0"/>
      <w:divBdr>
        <w:top w:val="none" w:sz="0" w:space="0" w:color="auto"/>
        <w:left w:val="none" w:sz="0" w:space="0" w:color="auto"/>
        <w:bottom w:val="none" w:sz="0" w:space="0" w:color="auto"/>
        <w:right w:val="none" w:sz="0" w:space="0" w:color="auto"/>
      </w:divBdr>
    </w:div>
    <w:div w:id="380329879">
      <w:marLeft w:val="0"/>
      <w:marRight w:val="0"/>
      <w:marTop w:val="0"/>
      <w:marBottom w:val="0"/>
      <w:divBdr>
        <w:top w:val="none" w:sz="0" w:space="0" w:color="auto"/>
        <w:left w:val="none" w:sz="0" w:space="0" w:color="auto"/>
        <w:bottom w:val="none" w:sz="0" w:space="0" w:color="auto"/>
        <w:right w:val="none" w:sz="0" w:space="0" w:color="auto"/>
      </w:divBdr>
    </w:div>
    <w:div w:id="380329880">
      <w:marLeft w:val="0"/>
      <w:marRight w:val="0"/>
      <w:marTop w:val="0"/>
      <w:marBottom w:val="0"/>
      <w:divBdr>
        <w:top w:val="none" w:sz="0" w:space="0" w:color="auto"/>
        <w:left w:val="none" w:sz="0" w:space="0" w:color="auto"/>
        <w:bottom w:val="none" w:sz="0" w:space="0" w:color="auto"/>
        <w:right w:val="none" w:sz="0" w:space="0" w:color="auto"/>
      </w:divBdr>
    </w:div>
    <w:div w:id="380329881">
      <w:marLeft w:val="0"/>
      <w:marRight w:val="0"/>
      <w:marTop w:val="0"/>
      <w:marBottom w:val="0"/>
      <w:divBdr>
        <w:top w:val="none" w:sz="0" w:space="0" w:color="auto"/>
        <w:left w:val="none" w:sz="0" w:space="0" w:color="auto"/>
        <w:bottom w:val="none" w:sz="0" w:space="0" w:color="auto"/>
        <w:right w:val="none" w:sz="0" w:space="0" w:color="auto"/>
      </w:divBdr>
    </w:div>
    <w:div w:id="380329882">
      <w:marLeft w:val="0"/>
      <w:marRight w:val="0"/>
      <w:marTop w:val="0"/>
      <w:marBottom w:val="0"/>
      <w:divBdr>
        <w:top w:val="none" w:sz="0" w:space="0" w:color="auto"/>
        <w:left w:val="none" w:sz="0" w:space="0" w:color="auto"/>
        <w:bottom w:val="none" w:sz="0" w:space="0" w:color="auto"/>
        <w:right w:val="none" w:sz="0" w:space="0" w:color="auto"/>
      </w:divBdr>
      <w:divsChild>
        <w:div w:id="380329890">
          <w:marLeft w:val="547"/>
          <w:marRight w:val="0"/>
          <w:marTop w:val="0"/>
          <w:marBottom w:val="0"/>
          <w:divBdr>
            <w:top w:val="none" w:sz="0" w:space="0" w:color="auto"/>
            <w:left w:val="none" w:sz="0" w:space="0" w:color="auto"/>
            <w:bottom w:val="none" w:sz="0" w:space="0" w:color="auto"/>
            <w:right w:val="none" w:sz="0" w:space="0" w:color="auto"/>
          </w:divBdr>
        </w:div>
      </w:divsChild>
    </w:div>
    <w:div w:id="380329883">
      <w:marLeft w:val="0"/>
      <w:marRight w:val="0"/>
      <w:marTop w:val="0"/>
      <w:marBottom w:val="0"/>
      <w:divBdr>
        <w:top w:val="none" w:sz="0" w:space="0" w:color="auto"/>
        <w:left w:val="none" w:sz="0" w:space="0" w:color="auto"/>
        <w:bottom w:val="none" w:sz="0" w:space="0" w:color="auto"/>
        <w:right w:val="none" w:sz="0" w:space="0" w:color="auto"/>
      </w:divBdr>
    </w:div>
    <w:div w:id="380329884">
      <w:marLeft w:val="0"/>
      <w:marRight w:val="0"/>
      <w:marTop w:val="0"/>
      <w:marBottom w:val="0"/>
      <w:divBdr>
        <w:top w:val="none" w:sz="0" w:space="0" w:color="auto"/>
        <w:left w:val="none" w:sz="0" w:space="0" w:color="auto"/>
        <w:bottom w:val="none" w:sz="0" w:space="0" w:color="auto"/>
        <w:right w:val="none" w:sz="0" w:space="0" w:color="auto"/>
      </w:divBdr>
    </w:div>
    <w:div w:id="380329885">
      <w:marLeft w:val="0"/>
      <w:marRight w:val="0"/>
      <w:marTop w:val="0"/>
      <w:marBottom w:val="0"/>
      <w:divBdr>
        <w:top w:val="none" w:sz="0" w:space="0" w:color="auto"/>
        <w:left w:val="none" w:sz="0" w:space="0" w:color="auto"/>
        <w:bottom w:val="none" w:sz="0" w:space="0" w:color="auto"/>
        <w:right w:val="none" w:sz="0" w:space="0" w:color="auto"/>
      </w:divBdr>
    </w:div>
    <w:div w:id="380329886">
      <w:marLeft w:val="0"/>
      <w:marRight w:val="0"/>
      <w:marTop w:val="0"/>
      <w:marBottom w:val="0"/>
      <w:divBdr>
        <w:top w:val="none" w:sz="0" w:space="0" w:color="auto"/>
        <w:left w:val="none" w:sz="0" w:space="0" w:color="auto"/>
        <w:bottom w:val="none" w:sz="0" w:space="0" w:color="auto"/>
        <w:right w:val="none" w:sz="0" w:space="0" w:color="auto"/>
      </w:divBdr>
    </w:div>
    <w:div w:id="380329887">
      <w:marLeft w:val="0"/>
      <w:marRight w:val="0"/>
      <w:marTop w:val="0"/>
      <w:marBottom w:val="0"/>
      <w:divBdr>
        <w:top w:val="none" w:sz="0" w:space="0" w:color="auto"/>
        <w:left w:val="none" w:sz="0" w:space="0" w:color="auto"/>
        <w:bottom w:val="none" w:sz="0" w:space="0" w:color="auto"/>
        <w:right w:val="none" w:sz="0" w:space="0" w:color="auto"/>
      </w:divBdr>
    </w:div>
    <w:div w:id="380329888">
      <w:marLeft w:val="0"/>
      <w:marRight w:val="0"/>
      <w:marTop w:val="0"/>
      <w:marBottom w:val="0"/>
      <w:divBdr>
        <w:top w:val="none" w:sz="0" w:space="0" w:color="auto"/>
        <w:left w:val="none" w:sz="0" w:space="0" w:color="auto"/>
        <w:bottom w:val="none" w:sz="0" w:space="0" w:color="auto"/>
        <w:right w:val="none" w:sz="0" w:space="0" w:color="auto"/>
      </w:divBdr>
      <w:divsChild>
        <w:div w:id="380329915">
          <w:marLeft w:val="547"/>
          <w:marRight w:val="0"/>
          <w:marTop w:val="0"/>
          <w:marBottom w:val="0"/>
          <w:divBdr>
            <w:top w:val="none" w:sz="0" w:space="0" w:color="auto"/>
            <w:left w:val="none" w:sz="0" w:space="0" w:color="auto"/>
            <w:bottom w:val="none" w:sz="0" w:space="0" w:color="auto"/>
            <w:right w:val="none" w:sz="0" w:space="0" w:color="auto"/>
          </w:divBdr>
        </w:div>
      </w:divsChild>
    </w:div>
    <w:div w:id="380329889">
      <w:marLeft w:val="0"/>
      <w:marRight w:val="0"/>
      <w:marTop w:val="0"/>
      <w:marBottom w:val="0"/>
      <w:divBdr>
        <w:top w:val="none" w:sz="0" w:space="0" w:color="auto"/>
        <w:left w:val="none" w:sz="0" w:space="0" w:color="auto"/>
        <w:bottom w:val="none" w:sz="0" w:space="0" w:color="auto"/>
        <w:right w:val="none" w:sz="0" w:space="0" w:color="auto"/>
      </w:divBdr>
    </w:div>
    <w:div w:id="380329891">
      <w:marLeft w:val="0"/>
      <w:marRight w:val="0"/>
      <w:marTop w:val="0"/>
      <w:marBottom w:val="0"/>
      <w:divBdr>
        <w:top w:val="none" w:sz="0" w:space="0" w:color="auto"/>
        <w:left w:val="none" w:sz="0" w:space="0" w:color="auto"/>
        <w:bottom w:val="none" w:sz="0" w:space="0" w:color="auto"/>
        <w:right w:val="none" w:sz="0" w:space="0" w:color="auto"/>
      </w:divBdr>
    </w:div>
    <w:div w:id="380329892">
      <w:marLeft w:val="0"/>
      <w:marRight w:val="0"/>
      <w:marTop w:val="0"/>
      <w:marBottom w:val="0"/>
      <w:divBdr>
        <w:top w:val="none" w:sz="0" w:space="0" w:color="auto"/>
        <w:left w:val="none" w:sz="0" w:space="0" w:color="auto"/>
        <w:bottom w:val="none" w:sz="0" w:space="0" w:color="auto"/>
        <w:right w:val="none" w:sz="0" w:space="0" w:color="auto"/>
      </w:divBdr>
    </w:div>
    <w:div w:id="380329893">
      <w:marLeft w:val="0"/>
      <w:marRight w:val="0"/>
      <w:marTop w:val="0"/>
      <w:marBottom w:val="0"/>
      <w:divBdr>
        <w:top w:val="none" w:sz="0" w:space="0" w:color="auto"/>
        <w:left w:val="none" w:sz="0" w:space="0" w:color="auto"/>
        <w:bottom w:val="none" w:sz="0" w:space="0" w:color="auto"/>
        <w:right w:val="none" w:sz="0" w:space="0" w:color="auto"/>
      </w:divBdr>
    </w:div>
    <w:div w:id="380329894">
      <w:marLeft w:val="0"/>
      <w:marRight w:val="0"/>
      <w:marTop w:val="0"/>
      <w:marBottom w:val="0"/>
      <w:divBdr>
        <w:top w:val="none" w:sz="0" w:space="0" w:color="auto"/>
        <w:left w:val="none" w:sz="0" w:space="0" w:color="auto"/>
        <w:bottom w:val="none" w:sz="0" w:space="0" w:color="auto"/>
        <w:right w:val="none" w:sz="0" w:space="0" w:color="auto"/>
      </w:divBdr>
    </w:div>
    <w:div w:id="380329895">
      <w:marLeft w:val="0"/>
      <w:marRight w:val="0"/>
      <w:marTop w:val="0"/>
      <w:marBottom w:val="0"/>
      <w:divBdr>
        <w:top w:val="none" w:sz="0" w:space="0" w:color="auto"/>
        <w:left w:val="none" w:sz="0" w:space="0" w:color="auto"/>
        <w:bottom w:val="none" w:sz="0" w:space="0" w:color="auto"/>
        <w:right w:val="none" w:sz="0" w:space="0" w:color="auto"/>
      </w:divBdr>
    </w:div>
    <w:div w:id="380329896">
      <w:marLeft w:val="0"/>
      <w:marRight w:val="0"/>
      <w:marTop w:val="0"/>
      <w:marBottom w:val="0"/>
      <w:divBdr>
        <w:top w:val="none" w:sz="0" w:space="0" w:color="auto"/>
        <w:left w:val="none" w:sz="0" w:space="0" w:color="auto"/>
        <w:bottom w:val="none" w:sz="0" w:space="0" w:color="auto"/>
        <w:right w:val="none" w:sz="0" w:space="0" w:color="auto"/>
      </w:divBdr>
    </w:div>
    <w:div w:id="380329897">
      <w:marLeft w:val="0"/>
      <w:marRight w:val="0"/>
      <w:marTop w:val="0"/>
      <w:marBottom w:val="0"/>
      <w:divBdr>
        <w:top w:val="none" w:sz="0" w:space="0" w:color="auto"/>
        <w:left w:val="none" w:sz="0" w:space="0" w:color="auto"/>
        <w:bottom w:val="none" w:sz="0" w:space="0" w:color="auto"/>
        <w:right w:val="none" w:sz="0" w:space="0" w:color="auto"/>
      </w:divBdr>
    </w:div>
    <w:div w:id="380329899">
      <w:marLeft w:val="0"/>
      <w:marRight w:val="0"/>
      <w:marTop w:val="0"/>
      <w:marBottom w:val="0"/>
      <w:divBdr>
        <w:top w:val="none" w:sz="0" w:space="0" w:color="auto"/>
        <w:left w:val="none" w:sz="0" w:space="0" w:color="auto"/>
        <w:bottom w:val="none" w:sz="0" w:space="0" w:color="auto"/>
        <w:right w:val="none" w:sz="0" w:space="0" w:color="auto"/>
      </w:divBdr>
    </w:div>
    <w:div w:id="380329900">
      <w:marLeft w:val="0"/>
      <w:marRight w:val="0"/>
      <w:marTop w:val="0"/>
      <w:marBottom w:val="0"/>
      <w:divBdr>
        <w:top w:val="none" w:sz="0" w:space="0" w:color="auto"/>
        <w:left w:val="none" w:sz="0" w:space="0" w:color="auto"/>
        <w:bottom w:val="none" w:sz="0" w:space="0" w:color="auto"/>
        <w:right w:val="none" w:sz="0" w:space="0" w:color="auto"/>
      </w:divBdr>
    </w:div>
    <w:div w:id="380329901">
      <w:marLeft w:val="0"/>
      <w:marRight w:val="0"/>
      <w:marTop w:val="0"/>
      <w:marBottom w:val="0"/>
      <w:divBdr>
        <w:top w:val="none" w:sz="0" w:space="0" w:color="auto"/>
        <w:left w:val="none" w:sz="0" w:space="0" w:color="auto"/>
        <w:bottom w:val="none" w:sz="0" w:space="0" w:color="auto"/>
        <w:right w:val="none" w:sz="0" w:space="0" w:color="auto"/>
      </w:divBdr>
    </w:div>
    <w:div w:id="380329902">
      <w:marLeft w:val="0"/>
      <w:marRight w:val="0"/>
      <w:marTop w:val="0"/>
      <w:marBottom w:val="0"/>
      <w:divBdr>
        <w:top w:val="none" w:sz="0" w:space="0" w:color="auto"/>
        <w:left w:val="none" w:sz="0" w:space="0" w:color="auto"/>
        <w:bottom w:val="none" w:sz="0" w:space="0" w:color="auto"/>
        <w:right w:val="none" w:sz="0" w:space="0" w:color="auto"/>
      </w:divBdr>
    </w:div>
    <w:div w:id="380329903">
      <w:marLeft w:val="0"/>
      <w:marRight w:val="0"/>
      <w:marTop w:val="0"/>
      <w:marBottom w:val="0"/>
      <w:divBdr>
        <w:top w:val="none" w:sz="0" w:space="0" w:color="auto"/>
        <w:left w:val="none" w:sz="0" w:space="0" w:color="auto"/>
        <w:bottom w:val="none" w:sz="0" w:space="0" w:color="auto"/>
        <w:right w:val="none" w:sz="0" w:space="0" w:color="auto"/>
      </w:divBdr>
    </w:div>
    <w:div w:id="380329904">
      <w:marLeft w:val="0"/>
      <w:marRight w:val="0"/>
      <w:marTop w:val="0"/>
      <w:marBottom w:val="0"/>
      <w:divBdr>
        <w:top w:val="none" w:sz="0" w:space="0" w:color="auto"/>
        <w:left w:val="none" w:sz="0" w:space="0" w:color="auto"/>
        <w:bottom w:val="none" w:sz="0" w:space="0" w:color="auto"/>
        <w:right w:val="none" w:sz="0" w:space="0" w:color="auto"/>
      </w:divBdr>
    </w:div>
    <w:div w:id="380329905">
      <w:marLeft w:val="0"/>
      <w:marRight w:val="0"/>
      <w:marTop w:val="0"/>
      <w:marBottom w:val="0"/>
      <w:divBdr>
        <w:top w:val="none" w:sz="0" w:space="0" w:color="auto"/>
        <w:left w:val="none" w:sz="0" w:space="0" w:color="auto"/>
        <w:bottom w:val="none" w:sz="0" w:space="0" w:color="auto"/>
        <w:right w:val="none" w:sz="0" w:space="0" w:color="auto"/>
      </w:divBdr>
    </w:div>
    <w:div w:id="380329907">
      <w:marLeft w:val="0"/>
      <w:marRight w:val="0"/>
      <w:marTop w:val="0"/>
      <w:marBottom w:val="0"/>
      <w:divBdr>
        <w:top w:val="none" w:sz="0" w:space="0" w:color="auto"/>
        <w:left w:val="none" w:sz="0" w:space="0" w:color="auto"/>
        <w:bottom w:val="none" w:sz="0" w:space="0" w:color="auto"/>
        <w:right w:val="none" w:sz="0" w:space="0" w:color="auto"/>
      </w:divBdr>
    </w:div>
    <w:div w:id="380329908">
      <w:marLeft w:val="0"/>
      <w:marRight w:val="0"/>
      <w:marTop w:val="0"/>
      <w:marBottom w:val="0"/>
      <w:divBdr>
        <w:top w:val="none" w:sz="0" w:space="0" w:color="auto"/>
        <w:left w:val="none" w:sz="0" w:space="0" w:color="auto"/>
        <w:bottom w:val="none" w:sz="0" w:space="0" w:color="auto"/>
        <w:right w:val="none" w:sz="0" w:space="0" w:color="auto"/>
      </w:divBdr>
    </w:div>
    <w:div w:id="380329909">
      <w:marLeft w:val="0"/>
      <w:marRight w:val="0"/>
      <w:marTop w:val="0"/>
      <w:marBottom w:val="0"/>
      <w:divBdr>
        <w:top w:val="none" w:sz="0" w:space="0" w:color="auto"/>
        <w:left w:val="none" w:sz="0" w:space="0" w:color="auto"/>
        <w:bottom w:val="none" w:sz="0" w:space="0" w:color="auto"/>
        <w:right w:val="none" w:sz="0" w:space="0" w:color="auto"/>
      </w:divBdr>
    </w:div>
    <w:div w:id="380329910">
      <w:marLeft w:val="0"/>
      <w:marRight w:val="0"/>
      <w:marTop w:val="0"/>
      <w:marBottom w:val="0"/>
      <w:divBdr>
        <w:top w:val="none" w:sz="0" w:space="0" w:color="auto"/>
        <w:left w:val="none" w:sz="0" w:space="0" w:color="auto"/>
        <w:bottom w:val="none" w:sz="0" w:space="0" w:color="auto"/>
        <w:right w:val="none" w:sz="0" w:space="0" w:color="auto"/>
      </w:divBdr>
    </w:div>
    <w:div w:id="380329911">
      <w:marLeft w:val="0"/>
      <w:marRight w:val="0"/>
      <w:marTop w:val="0"/>
      <w:marBottom w:val="0"/>
      <w:divBdr>
        <w:top w:val="none" w:sz="0" w:space="0" w:color="auto"/>
        <w:left w:val="none" w:sz="0" w:space="0" w:color="auto"/>
        <w:bottom w:val="none" w:sz="0" w:space="0" w:color="auto"/>
        <w:right w:val="none" w:sz="0" w:space="0" w:color="auto"/>
      </w:divBdr>
    </w:div>
    <w:div w:id="380329912">
      <w:marLeft w:val="0"/>
      <w:marRight w:val="0"/>
      <w:marTop w:val="0"/>
      <w:marBottom w:val="0"/>
      <w:divBdr>
        <w:top w:val="none" w:sz="0" w:space="0" w:color="auto"/>
        <w:left w:val="none" w:sz="0" w:space="0" w:color="auto"/>
        <w:bottom w:val="none" w:sz="0" w:space="0" w:color="auto"/>
        <w:right w:val="none" w:sz="0" w:space="0" w:color="auto"/>
      </w:divBdr>
    </w:div>
    <w:div w:id="380329913">
      <w:marLeft w:val="0"/>
      <w:marRight w:val="0"/>
      <w:marTop w:val="0"/>
      <w:marBottom w:val="0"/>
      <w:divBdr>
        <w:top w:val="none" w:sz="0" w:space="0" w:color="auto"/>
        <w:left w:val="none" w:sz="0" w:space="0" w:color="auto"/>
        <w:bottom w:val="none" w:sz="0" w:space="0" w:color="auto"/>
        <w:right w:val="none" w:sz="0" w:space="0" w:color="auto"/>
      </w:divBdr>
    </w:div>
    <w:div w:id="380329914">
      <w:marLeft w:val="0"/>
      <w:marRight w:val="0"/>
      <w:marTop w:val="0"/>
      <w:marBottom w:val="0"/>
      <w:divBdr>
        <w:top w:val="none" w:sz="0" w:space="0" w:color="auto"/>
        <w:left w:val="none" w:sz="0" w:space="0" w:color="auto"/>
        <w:bottom w:val="none" w:sz="0" w:space="0" w:color="auto"/>
        <w:right w:val="none" w:sz="0" w:space="0" w:color="auto"/>
      </w:divBdr>
    </w:div>
    <w:div w:id="380329916">
      <w:marLeft w:val="0"/>
      <w:marRight w:val="0"/>
      <w:marTop w:val="0"/>
      <w:marBottom w:val="0"/>
      <w:divBdr>
        <w:top w:val="none" w:sz="0" w:space="0" w:color="auto"/>
        <w:left w:val="none" w:sz="0" w:space="0" w:color="auto"/>
        <w:bottom w:val="none" w:sz="0" w:space="0" w:color="auto"/>
        <w:right w:val="none" w:sz="0" w:space="0" w:color="auto"/>
      </w:divBdr>
      <w:divsChild>
        <w:div w:id="380329906">
          <w:marLeft w:val="547"/>
          <w:marRight w:val="0"/>
          <w:marTop w:val="0"/>
          <w:marBottom w:val="0"/>
          <w:divBdr>
            <w:top w:val="none" w:sz="0" w:space="0" w:color="auto"/>
            <w:left w:val="none" w:sz="0" w:space="0" w:color="auto"/>
            <w:bottom w:val="none" w:sz="0" w:space="0" w:color="auto"/>
            <w:right w:val="none" w:sz="0" w:space="0" w:color="auto"/>
          </w:divBdr>
        </w:div>
      </w:divsChild>
    </w:div>
    <w:div w:id="380329917">
      <w:marLeft w:val="0"/>
      <w:marRight w:val="0"/>
      <w:marTop w:val="0"/>
      <w:marBottom w:val="0"/>
      <w:divBdr>
        <w:top w:val="none" w:sz="0" w:space="0" w:color="auto"/>
        <w:left w:val="none" w:sz="0" w:space="0" w:color="auto"/>
        <w:bottom w:val="none" w:sz="0" w:space="0" w:color="auto"/>
        <w:right w:val="none" w:sz="0" w:space="0" w:color="auto"/>
      </w:divBdr>
    </w:div>
    <w:div w:id="380329918">
      <w:marLeft w:val="0"/>
      <w:marRight w:val="0"/>
      <w:marTop w:val="0"/>
      <w:marBottom w:val="0"/>
      <w:divBdr>
        <w:top w:val="none" w:sz="0" w:space="0" w:color="auto"/>
        <w:left w:val="none" w:sz="0" w:space="0" w:color="auto"/>
        <w:bottom w:val="none" w:sz="0" w:space="0" w:color="auto"/>
        <w:right w:val="none" w:sz="0" w:space="0" w:color="auto"/>
      </w:divBdr>
    </w:div>
    <w:div w:id="380329919">
      <w:marLeft w:val="0"/>
      <w:marRight w:val="0"/>
      <w:marTop w:val="0"/>
      <w:marBottom w:val="0"/>
      <w:divBdr>
        <w:top w:val="none" w:sz="0" w:space="0" w:color="auto"/>
        <w:left w:val="none" w:sz="0" w:space="0" w:color="auto"/>
        <w:bottom w:val="none" w:sz="0" w:space="0" w:color="auto"/>
        <w:right w:val="none" w:sz="0" w:space="0" w:color="auto"/>
      </w:divBdr>
    </w:div>
    <w:div w:id="380329920">
      <w:marLeft w:val="0"/>
      <w:marRight w:val="0"/>
      <w:marTop w:val="0"/>
      <w:marBottom w:val="0"/>
      <w:divBdr>
        <w:top w:val="none" w:sz="0" w:space="0" w:color="auto"/>
        <w:left w:val="none" w:sz="0" w:space="0" w:color="auto"/>
        <w:bottom w:val="none" w:sz="0" w:space="0" w:color="auto"/>
        <w:right w:val="none" w:sz="0" w:space="0" w:color="auto"/>
      </w:divBdr>
    </w:div>
    <w:div w:id="380329921">
      <w:marLeft w:val="0"/>
      <w:marRight w:val="0"/>
      <w:marTop w:val="0"/>
      <w:marBottom w:val="0"/>
      <w:divBdr>
        <w:top w:val="none" w:sz="0" w:space="0" w:color="auto"/>
        <w:left w:val="none" w:sz="0" w:space="0" w:color="auto"/>
        <w:bottom w:val="none" w:sz="0" w:space="0" w:color="auto"/>
        <w:right w:val="none" w:sz="0" w:space="0" w:color="auto"/>
      </w:divBdr>
    </w:div>
    <w:div w:id="380329922">
      <w:marLeft w:val="0"/>
      <w:marRight w:val="0"/>
      <w:marTop w:val="0"/>
      <w:marBottom w:val="0"/>
      <w:divBdr>
        <w:top w:val="none" w:sz="0" w:space="0" w:color="auto"/>
        <w:left w:val="none" w:sz="0" w:space="0" w:color="auto"/>
        <w:bottom w:val="none" w:sz="0" w:space="0" w:color="auto"/>
        <w:right w:val="none" w:sz="0" w:space="0" w:color="auto"/>
      </w:divBdr>
    </w:div>
    <w:div w:id="380329923">
      <w:marLeft w:val="0"/>
      <w:marRight w:val="0"/>
      <w:marTop w:val="0"/>
      <w:marBottom w:val="0"/>
      <w:divBdr>
        <w:top w:val="none" w:sz="0" w:space="0" w:color="auto"/>
        <w:left w:val="none" w:sz="0" w:space="0" w:color="auto"/>
        <w:bottom w:val="none" w:sz="0" w:space="0" w:color="auto"/>
        <w:right w:val="none" w:sz="0" w:space="0" w:color="auto"/>
      </w:divBdr>
    </w:div>
    <w:div w:id="380329924">
      <w:marLeft w:val="0"/>
      <w:marRight w:val="0"/>
      <w:marTop w:val="0"/>
      <w:marBottom w:val="0"/>
      <w:divBdr>
        <w:top w:val="none" w:sz="0" w:space="0" w:color="auto"/>
        <w:left w:val="none" w:sz="0" w:space="0" w:color="auto"/>
        <w:bottom w:val="none" w:sz="0" w:space="0" w:color="auto"/>
        <w:right w:val="none" w:sz="0" w:space="0" w:color="auto"/>
      </w:divBdr>
    </w:div>
    <w:div w:id="380329925">
      <w:marLeft w:val="0"/>
      <w:marRight w:val="0"/>
      <w:marTop w:val="0"/>
      <w:marBottom w:val="0"/>
      <w:divBdr>
        <w:top w:val="none" w:sz="0" w:space="0" w:color="auto"/>
        <w:left w:val="none" w:sz="0" w:space="0" w:color="auto"/>
        <w:bottom w:val="none" w:sz="0" w:space="0" w:color="auto"/>
        <w:right w:val="none" w:sz="0" w:space="0" w:color="auto"/>
      </w:divBdr>
      <w:divsChild>
        <w:div w:id="380329898">
          <w:marLeft w:val="547"/>
          <w:marRight w:val="0"/>
          <w:marTop w:val="0"/>
          <w:marBottom w:val="0"/>
          <w:divBdr>
            <w:top w:val="none" w:sz="0" w:space="0" w:color="auto"/>
            <w:left w:val="none" w:sz="0" w:space="0" w:color="auto"/>
            <w:bottom w:val="none" w:sz="0" w:space="0" w:color="auto"/>
            <w:right w:val="none" w:sz="0" w:space="0" w:color="auto"/>
          </w:divBdr>
        </w:div>
      </w:divsChild>
    </w:div>
    <w:div w:id="380329926">
      <w:marLeft w:val="0"/>
      <w:marRight w:val="0"/>
      <w:marTop w:val="0"/>
      <w:marBottom w:val="0"/>
      <w:divBdr>
        <w:top w:val="none" w:sz="0" w:space="0" w:color="auto"/>
        <w:left w:val="none" w:sz="0" w:space="0" w:color="auto"/>
        <w:bottom w:val="none" w:sz="0" w:space="0" w:color="auto"/>
        <w:right w:val="none" w:sz="0" w:space="0" w:color="auto"/>
      </w:divBdr>
    </w:div>
    <w:div w:id="380329927">
      <w:marLeft w:val="0"/>
      <w:marRight w:val="0"/>
      <w:marTop w:val="0"/>
      <w:marBottom w:val="0"/>
      <w:divBdr>
        <w:top w:val="none" w:sz="0" w:space="0" w:color="auto"/>
        <w:left w:val="none" w:sz="0" w:space="0" w:color="auto"/>
        <w:bottom w:val="none" w:sz="0" w:space="0" w:color="auto"/>
        <w:right w:val="none" w:sz="0" w:space="0" w:color="auto"/>
      </w:divBdr>
      <w:divsChild>
        <w:div w:id="380329878">
          <w:marLeft w:val="547"/>
          <w:marRight w:val="0"/>
          <w:marTop w:val="0"/>
          <w:marBottom w:val="0"/>
          <w:divBdr>
            <w:top w:val="none" w:sz="0" w:space="0" w:color="auto"/>
            <w:left w:val="none" w:sz="0" w:space="0" w:color="auto"/>
            <w:bottom w:val="none" w:sz="0" w:space="0" w:color="auto"/>
            <w:right w:val="none" w:sz="0" w:space="0" w:color="auto"/>
          </w:divBdr>
        </w:div>
      </w:divsChild>
    </w:div>
    <w:div w:id="380329928">
      <w:marLeft w:val="0"/>
      <w:marRight w:val="0"/>
      <w:marTop w:val="0"/>
      <w:marBottom w:val="0"/>
      <w:divBdr>
        <w:top w:val="none" w:sz="0" w:space="0" w:color="auto"/>
        <w:left w:val="none" w:sz="0" w:space="0" w:color="auto"/>
        <w:bottom w:val="none" w:sz="0" w:space="0" w:color="auto"/>
        <w:right w:val="none" w:sz="0" w:space="0" w:color="auto"/>
      </w:divBdr>
    </w:div>
    <w:div w:id="380329929">
      <w:marLeft w:val="0"/>
      <w:marRight w:val="0"/>
      <w:marTop w:val="0"/>
      <w:marBottom w:val="0"/>
      <w:divBdr>
        <w:top w:val="none" w:sz="0" w:space="0" w:color="auto"/>
        <w:left w:val="none" w:sz="0" w:space="0" w:color="auto"/>
        <w:bottom w:val="none" w:sz="0" w:space="0" w:color="auto"/>
        <w:right w:val="none" w:sz="0" w:space="0" w:color="auto"/>
      </w:divBdr>
    </w:div>
    <w:div w:id="380329930">
      <w:marLeft w:val="0"/>
      <w:marRight w:val="0"/>
      <w:marTop w:val="0"/>
      <w:marBottom w:val="0"/>
      <w:divBdr>
        <w:top w:val="none" w:sz="0" w:space="0" w:color="auto"/>
        <w:left w:val="none" w:sz="0" w:space="0" w:color="auto"/>
        <w:bottom w:val="none" w:sz="0" w:space="0" w:color="auto"/>
        <w:right w:val="none" w:sz="0" w:space="0" w:color="auto"/>
      </w:divBdr>
    </w:div>
    <w:div w:id="380329931">
      <w:marLeft w:val="0"/>
      <w:marRight w:val="0"/>
      <w:marTop w:val="0"/>
      <w:marBottom w:val="0"/>
      <w:divBdr>
        <w:top w:val="none" w:sz="0" w:space="0" w:color="auto"/>
        <w:left w:val="none" w:sz="0" w:space="0" w:color="auto"/>
        <w:bottom w:val="none" w:sz="0" w:space="0" w:color="auto"/>
        <w:right w:val="none" w:sz="0" w:space="0" w:color="auto"/>
      </w:divBdr>
    </w:div>
    <w:div w:id="380329932">
      <w:marLeft w:val="0"/>
      <w:marRight w:val="0"/>
      <w:marTop w:val="0"/>
      <w:marBottom w:val="0"/>
      <w:divBdr>
        <w:top w:val="none" w:sz="0" w:space="0" w:color="auto"/>
        <w:left w:val="none" w:sz="0" w:space="0" w:color="auto"/>
        <w:bottom w:val="none" w:sz="0" w:space="0" w:color="auto"/>
        <w:right w:val="none" w:sz="0" w:space="0" w:color="auto"/>
      </w:divBdr>
    </w:div>
    <w:div w:id="380329933">
      <w:marLeft w:val="0"/>
      <w:marRight w:val="0"/>
      <w:marTop w:val="0"/>
      <w:marBottom w:val="0"/>
      <w:divBdr>
        <w:top w:val="none" w:sz="0" w:space="0" w:color="auto"/>
        <w:left w:val="none" w:sz="0" w:space="0" w:color="auto"/>
        <w:bottom w:val="none" w:sz="0" w:space="0" w:color="auto"/>
        <w:right w:val="none" w:sz="0" w:space="0" w:color="auto"/>
      </w:divBdr>
    </w:div>
    <w:div w:id="380329935">
      <w:marLeft w:val="0"/>
      <w:marRight w:val="0"/>
      <w:marTop w:val="0"/>
      <w:marBottom w:val="0"/>
      <w:divBdr>
        <w:top w:val="none" w:sz="0" w:space="0" w:color="auto"/>
        <w:left w:val="none" w:sz="0" w:space="0" w:color="auto"/>
        <w:bottom w:val="none" w:sz="0" w:space="0" w:color="auto"/>
        <w:right w:val="none" w:sz="0" w:space="0" w:color="auto"/>
      </w:divBdr>
    </w:div>
    <w:div w:id="380329936">
      <w:marLeft w:val="0"/>
      <w:marRight w:val="0"/>
      <w:marTop w:val="0"/>
      <w:marBottom w:val="0"/>
      <w:divBdr>
        <w:top w:val="none" w:sz="0" w:space="0" w:color="auto"/>
        <w:left w:val="none" w:sz="0" w:space="0" w:color="auto"/>
        <w:bottom w:val="none" w:sz="0" w:space="0" w:color="auto"/>
        <w:right w:val="none" w:sz="0" w:space="0" w:color="auto"/>
      </w:divBdr>
    </w:div>
    <w:div w:id="380329937">
      <w:marLeft w:val="0"/>
      <w:marRight w:val="0"/>
      <w:marTop w:val="0"/>
      <w:marBottom w:val="0"/>
      <w:divBdr>
        <w:top w:val="none" w:sz="0" w:space="0" w:color="auto"/>
        <w:left w:val="none" w:sz="0" w:space="0" w:color="auto"/>
        <w:bottom w:val="none" w:sz="0" w:space="0" w:color="auto"/>
        <w:right w:val="none" w:sz="0" w:space="0" w:color="auto"/>
      </w:divBdr>
    </w:div>
    <w:div w:id="380329938">
      <w:marLeft w:val="0"/>
      <w:marRight w:val="0"/>
      <w:marTop w:val="0"/>
      <w:marBottom w:val="0"/>
      <w:divBdr>
        <w:top w:val="none" w:sz="0" w:space="0" w:color="auto"/>
        <w:left w:val="none" w:sz="0" w:space="0" w:color="auto"/>
        <w:bottom w:val="none" w:sz="0" w:space="0" w:color="auto"/>
        <w:right w:val="none" w:sz="0" w:space="0" w:color="auto"/>
      </w:divBdr>
    </w:div>
    <w:div w:id="380329939">
      <w:marLeft w:val="0"/>
      <w:marRight w:val="0"/>
      <w:marTop w:val="0"/>
      <w:marBottom w:val="0"/>
      <w:divBdr>
        <w:top w:val="none" w:sz="0" w:space="0" w:color="auto"/>
        <w:left w:val="none" w:sz="0" w:space="0" w:color="auto"/>
        <w:bottom w:val="none" w:sz="0" w:space="0" w:color="auto"/>
        <w:right w:val="none" w:sz="0" w:space="0" w:color="auto"/>
      </w:divBdr>
      <w:divsChild>
        <w:div w:id="380329934">
          <w:marLeft w:val="547"/>
          <w:marRight w:val="0"/>
          <w:marTop w:val="0"/>
          <w:marBottom w:val="0"/>
          <w:divBdr>
            <w:top w:val="none" w:sz="0" w:space="0" w:color="auto"/>
            <w:left w:val="none" w:sz="0" w:space="0" w:color="auto"/>
            <w:bottom w:val="none" w:sz="0" w:space="0" w:color="auto"/>
            <w:right w:val="none" w:sz="0" w:space="0" w:color="auto"/>
          </w:divBdr>
        </w:div>
      </w:divsChild>
    </w:div>
    <w:div w:id="380329940">
      <w:marLeft w:val="0"/>
      <w:marRight w:val="0"/>
      <w:marTop w:val="0"/>
      <w:marBottom w:val="0"/>
      <w:divBdr>
        <w:top w:val="none" w:sz="0" w:space="0" w:color="auto"/>
        <w:left w:val="none" w:sz="0" w:space="0" w:color="auto"/>
        <w:bottom w:val="none" w:sz="0" w:space="0" w:color="auto"/>
        <w:right w:val="none" w:sz="0" w:space="0" w:color="auto"/>
      </w:divBdr>
    </w:div>
    <w:div w:id="380329941">
      <w:marLeft w:val="0"/>
      <w:marRight w:val="0"/>
      <w:marTop w:val="0"/>
      <w:marBottom w:val="0"/>
      <w:divBdr>
        <w:top w:val="none" w:sz="0" w:space="0" w:color="auto"/>
        <w:left w:val="none" w:sz="0" w:space="0" w:color="auto"/>
        <w:bottom w:val="none" w:sz="0" w:space="0" w:color="auto"/>
        <w:right w:val="none" w:sz="0" w:space="0" w:color="auto"/>
      </w:divBdr>
    </w:div>
    <w:div w:id="380329942">
      <w:marLeft w:val="0"/>
      <w:marRight w:val="0"/>
      <w:marTop w:val="0"/>
      <w:marBottom w:val="0"/>
      <w:divBdr>
        <w:top w:val="none" w:sz="0" w:space="0" w:color="auto"/>
        <w:left w:val="none" w:sz="0" w:space="0" w:color="auto"/>
        <w:bottom w:val="none" w:sz="0" w:space="0" w:color="auto"/>
        <w:right w:val="none" w:sz="0" w:space="0" w:color="auto"/>
      </w:divBdr>
    </w:div>
    <w:div w:id="380329943">
      <w:marLeft w:val="0"/>
      <w:marRight w:val="0"/>
      <w:marTop w:val="0"/>
      <w:marBottom w:val="0"/>
      <w:divBdr>
        <w:top w:val="none" w:sz="0" w:space="0" w:color="auto"/>
        <w:left w:val="none" w:sz="0" w:space="0" w:color="auto"/>
        <w:bottom w:val="none" w:sz="0" w:space="0" w:color="auto"/>
        <w:right w:val="none" w:sz="0" w:space="0" w:color="auto"/>
      </w:divBdr>
    </w:div>
    <w:div w:id="380329944">
      <w:marLeft w:val="0"/>
      <w:marRight w:val="0"/>
      <w:marTop w:val="0"/>
      <w:marBottom w:val="0"/>
      <w:divBdr>
        <w:top w:val="none" w:sz="0" w:space="0" w:color="auto"/>
        <w:left w:val="none" w:sz="0" w:space="0" w:color="auto"/>
        <w:bottom w:val="none" w:sz="0" w:space="0" w:color="auto"/>
        <w:right w:val="none" w:sz="0" w:space="0" w:color="auto"/>
      </w:divBdr>
    </w:div>
    <w:div w:id="380329945">
      <w:marLeft w:val="0"/>
      <w:marRight w:val="0"/>
      <w:marTop w:val="0"/>
      <w:marBottom w:val="0"/>
      <w:divBdr>
        <w:top w:val="none" w:sz="0" w:space="0" w:color="auto"/>
        <w:left w:val="none" w:sz="0" w:space="0" w:color="auto"/>
        <w:bottom w:val="none" w:sz="0" w:space="0" w:color="auto"/>
        <w:right w:val="none" w:sz="0" w:space="0" w:color="auto"/>
      </w:divBdr>
    </w:div>
    <w:div w:id="405346013">
      <w:bodyDiv w:val="1"/>
      <w:marLeft w:val="0"/>
      <w:marRight w:val="0"/>
      <w:marTop w:val="0"/>
      <w:marBottom w:val="0"/>
      <w:divBdr>
        <w:top w:val="none" w:sz="0" w:space="0" w:color="auto"/>
        <w:left w:val="none" w:sz="0" w:space="0" w:color="auto"/>
        <w:bottom w:val="none" w:sz="0" w:space="0" w:color="auto"/>
        <w:right w:val="none" w:sz="0" w:space="0" w:color="auto"/>
      </w:divBdr>
    </w:div>
    <w:div w:id="545222530">
      <w:bodyDiv w:val="1"/>
      <w:marLeft w:val="0"/>
      <w:marRight w:val="0"/>
      <w:marTop w:val="0"/>
      <w:marBottom w:val="0"/>
      <w:divBdr>
        <w:top w:val="none" w:sz="0" w:space="0" w:color="auto"/>
        <w:left w:val="none" w:sz="0" w:space="0" w:color="auto"/>
        <w:bottom w:val="none" w:sz="0" w:space="0" w:color="auto"/>
        <w:right w:val="none" w:sz="0" w:space="0" w:color="auto"/>
      </w:divBdr>
    </w:div>
    <w:div w:id="1039742804">
      <w:bodyDiv w:val="1"/>
      <w:marLeft w:val="0"/>
      <w:marRight w:val="0"/>
      <w:marTop w:val="0"/>
      <w:marBottom w:val="0"/>
      <w:divBdr>
        <w:top w:val="none" w:sz="0" w:space="0" w:color="auto"/>
        <w:left w:val="none" w:sz="0" w:space="0" w:color="auto"/>
        <w:bottom w:val="none" w:sz="0" w:space="0" w:color="auto"/>
        <w:right w:val="none" w:sz="0" w:space="0" w:color="auto"/>
      </w:divBdr>
    </w:div>
    <w:div w:id="1099370640">
      <w:bodyDiv w:val="1"/>
      <w:marLeft w:val="0"/>
      <w:marRight w:val="0"/>
      <w:marTop w:val="0"/>
      <w:marBottom w:val="0"/>
      <w:divBdr>
        <w:top w:val="none" w:sz="0" w:space="0" w:color="auto"/>
        <w:left w:val="none" w:sz="0" w:space="0" w:color="auto"/>
        <w:bottom w:val="none" w:sz="0" w:space="0" w:color="auto"/>
        <w:right w:val="none" w:sz="0" w:space="0" w:color="auto"/>
      </w:divBdr>
    </w:div>
    <w:div w:id="1202402789">
      <w:bodyDiv w:val="1"/>
      <w:marLeft w:val="0"/>
      <w:marRight w:val="0"/>
      <w:marTop w:val="0"/>
      <w:marBottom w:val="0"/>
      <w:divBdr>
        <w:top w:val="none" w:sz="0" w:space="0" w:color="auto"/>
        <w:left w:val="none" w:sz="0" w:space="0" w:color="auto"/>
        <w:bottom w:val="none" w:sz="0" w:space="0" w:color="auto"/>
        <w:right w:val="none" w:sz="0" w:space="0" w:color="auto"/>
      </w:divBdr>
    </w:div>
    <w:div w:id="1485046954">
      <w:bodyDiv w:val="1"/>
      <w:marLeft w:val="0"/>
      <w:marRight w:val="0"/>
      <w:marTop w:val="0"/>
      <w:marBottom w:val="0"/>
      <w:divBdr>
        <w:top w:val="none" w:sz="0" w:space="0" w:color="auto"/>
        <w:left w:val="none" w:sz="0" w:space="0" w:color="auto"/>
        <w:bottom w:val="none" w:sz="0" w:space="0" w:color="auto"/>
        <w:right w:val="none" w:sz="0" w:space="0" w:color="auto"/>
      </w:divBdr>
    </w:div>
    <w:div w:id="1715035797">
      <w:bodyDiv w:val="1"/>
      <w:marLeft w:val="0"/>
      <w:marRight w:val="0"/>
      <w:marTop w:val="0"/>
      <w:marBottom w:val="0"/>
      <w:divBdr>
        <w:top w:val="none" w:sz="0" w:space="0" w:color="auto"/>
        <w:left w:val="none" w:sz="0" w:space="0" w:color="auto"/>
        <w:bottom w:val="none" w:sz="0" w:space="0" w:color="auto"/>
        <w:right w:val="none" w:sz="0" w:space="0" w:color="auto"/>
      </w:divBdr>
    </w:div>
    <w:div w:id="1813212691">
      <w:bodyDiv w:val="1"/>
      <w:marLeft w:val="0"/>
      <w:marRight w:val="0"/>
      <w:marTop w:val="0"/>
      <w:marBottom w:val="0"/>
      <w:divBdr>
        <w:top w:val="none" w:sz="0" w:space="0" w:color="auto"/>
        <w:left w:val="none" w:sz="0" w:space="0" w:color="auto"/>
        <w:bottom w:val="none" w:sz="0" w:space="0" w:color="auto"/>
        <w:right w:val="none" w:sz="0" w:space="0" w:color="auto"/>
      </w:divBdr>
    </w:div>
    <w:div w:id="1829983121">
      <w:bodyDiv w:val="1"/>
      <w:marLeft w:val="0"/>
      <w:marRight w:val="0"/>
      <w:marTop w:val="0"/>
      <w:marBottom w:val="0"/>
      <w:divBdr>
        <w:top w:val="none" w:sz="0" w:space="0" w:color="auto"/>
        <w:left w:val="none" w:sz="0" w:space="0" w:color="auto"/>
        <w:bottom w:val="none" w:sz="0" w:space="0" w:color="auto"/>
        <w:right w:val="none" w:sz="0" w:space="0" w:color="auto"/>
      </w:divBdr>
    </w:div>
    <w:div w:id="20930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2014/292/20180101.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4/292/20180101.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lov-lex.sk/pravne-predpisy/SK/ZZ/2014/292/20180101.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4859B-B1F8-43D4-8E8B-DE7844AE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8375</Words>
  <Characters>47742</Characters>
  <Application>Microsoft Office Word</Application>
  <DocSecurity>0</DocSecurity>
  <Lines>397</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2017-12-12T12:09:00Z</dcterms:created>
  <dcterms:modified xsi:type="dcterms:W3CDTF">2018-07-31T05:57:00Z</dcterms:modified>
</cp:coreProperties>
</file>